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F720E" w14:textId="789820E4" w:rsidR="002B72BF" w:rsidRDefault="00A852D0" w:rsidP="00C81347">
      <w:r>
        <w:rPr>
          <w:noProof/>
          <w:lang w:eastAsia="en-GB"/>
        </w:rPr>
        <w:drawing>
          <wp:anchor distT="0" distB="0" distL="114300" distR="114300" simplePos="0" relativeHeight="251650048" behindDoc="0" locked="0" layoutInCell="1" allowOverlap="1" wp14:anchorId="053286B4" wp14:editId="55624D28">
            <wp:simplePos x="0" y="0"/>
            <wp:positionH relativeFrom="margin">
              <wp:posOffset>4057650</wp:posOffset>
            </wp:positionH>
            <wp:positionV relativeFrom="margin">
              <wp:posOffset>149860</wp:posOffset>
            </wp:positionV>
            <wp:extent cx="1797050" cy="1123315"/>
            <wp:effectExtent l="0" t="0" r="0" b="635"/>
            <wp:wrapNone/>
            <wp:docPr id="4" name="Picture 3" descr="ena 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a logoRG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7050" cy="1123315"/>
                    </a:xfrm>
                    <a:prstGeom prst="rect">
                      <a:avLst/>
                    </a:prstGeom>
                    <a:noFill/>
                  </pic:spPr>
                </pic:pic>
              </a:graphicData>
            </a:graphic>
            <wp14:sizeRelH relativeFrom="page">
              <wp14:pctWidth>0</wp14:pctWidth>
            </wp14:sizeRelH>
            <wp14:sizeRelV relativeFrom="page">
              <wp14:pctHeight>0</wp14:pctHeight>
            </wp14:sizeRelV>
          </wp:anchor>
        </w:drawing>
      </w:r>
    </w:p>
    <w:p w14:paraId="28F75582" w14:textId="1B695DFA" w:rsidR="002B72BF" w:rsidRDefault="003260A3" w:rsidP="00474EAC">
      <w:pPr>
        <w:sectPr w:rsidR="002B72BF" w:rsidSect="00D6379C">
          <w:headerReference w:type="even" r:id="rId12"/>
          <w:headerReference w:type="default" r:id="rId13"/>
          <w:footerReference w:type="even" r:id="rId14"/>
          <w:footerReference w:type="default" r:id="rId15"/>
          <w:headerReference w:type="first" r:id="rId16"/>
          <w:footerReference w:type="first" r:id="rId17"/>
          <w:pgSz w:w="11906" w:h="16838" w:code="9"/>
          <w:pgMar w:top="1701" w:right="1418" w:bottom="851" w:left="1418" w:header="1134" w:footer="737" w:gutter="0"/>
          <w:cols w:space="720"/>
          <w:titlePg/>
          <w:docGrid w:linePitch="299"/>
        </w:sectPr>
      </w:pPr>
      <w:ins w:id="0" w:author="Christopher McCann" w:date="2020-12-17T09:28:00Z">
        <w:r>
          <w:rPr>
            <w:noProof/>
          </w:rPr>
          <w:drawing>
            <wp:anchor distT="0" distB="0" distL="114300" distR="114300" simplePos="0" relativeHeight="251668480" behindDoc="0" locked="0" layoutInCell="1" allowOverlap="1" wp14:anchorId="3446F552" wp14:editId="503E0231">
              <wp:simplePos x="0" y="0"/>
              <wp:positionH relativeFrom="column">
                <wp:posOffset>4122498</wp:posOffset>
              </wp:positionH>
              <wp:positionV relativeFrom="paragraph">
                <wp:posOffset>61799</wp:posOffset>
              </wp:positionV>
              <wp:extent cx="1639899" cy="116456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662649" cy="1180721"/>
                      </a:xfrm>
                      <a:prstGeom prst="rect">
                        <a:avLst/>
                      </a:prstGeom>
                    </pic:spPr>
                  </pic:pic>
                </a:graphicData>
              </a:graphic>
              <wp14:sizeRelH relativeFrom="page">
                <wp14:pctWidth>0</wp14:pctWidth>
              </wp14:sizeRelH>
              <wp14:sizeRelV relativeFrom="page">
                <wp14:pctHeight>0</wp14:pctHeight>
              </wp14:sizeRelV>
            </wp:anchor>
          </w:drawing>
        </w:r>
      </w:ins>
      <w:r w:rsidR="00490CE6">
        <w:rPr>
          <w:noProof/>
          <w:lang w:eastAsia="en-GB"/>
        </w:rPr>
        <mc:AlternateContent>
          <mc:Choice Requires="wps">
            <w:drawing>
              <wp:anchor distT="0" distB="0" distL="114300" distR="114300" simplePos="0" relativeHeight="251658240" behindDoc="0" locked="0" layoutInCell="0" allowOverlap="0" wp14:anchorId="36F5511E" wp14:editId="3736D305">
                <wp:simplePos x="0" y="0"/>
                <wp:positionH relativeFrom="page">
                  <wp:posOffset>904875</wp:posOffset>
                </wp:positionH>
                <wp:positionV relativeFrom="page">
                  <wp:posOffset>4777740</wp:posOffset>
                </wp:positionV>
                <wp:extent cx="5854700" cy="57404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0" cy="5740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B8AF5" w14:textId="00912FF0" w:rsidR="0078701E" w:rsidRDefault="0078701E" w:rsidP="0016324A">
                            <w:pPr>
                              <w:pStyle w:val="COVERtitle"/>
                              <w:jc w:val="left"/>
                            </w:pPr>
                            <w:r>
                              <w:t>Requirements for the connection of Fully Type Tested Micro-generators (up to and including 16 A per phase) in parallel with public Low Voltage Distribution Networks on or after 27 April 2019</w:t>
                            </w:r>
                          </w:p>
                          <w:p w14:paraId="2F0F39D6" w14:textId="2F2CF11F" w:rsidR="0078701E" w:rsidRPr="007F51EE" w:rsidRDefault="0078701E" w:rsidP="000256F7">
                            <w:pPr>
                              <w:pStyle w:val="COVERtitle"/>
                            </w:pPr>
                          </w:p>
                        </w:txbxContent>
                      </wps:txbx>
                      <wps:bodyPr rot="0" vert="horz" wrap="squar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type w14:anchorId="36F5511E" id="_x0000_t202" coordsize="21600,21600" o:spt="202" path="m,l,21600r21600,l21600,xe">
                <v:stroke joinstyle="miter"/>
                <v:path gradientshapeok="t" o:connecttype="rect"/>
              </v:shapetype>
              <v:shape id="Text Box 5" o:spid="_x0000_s1026" type="#_x0000_t202" style="position:absolute;left:0;text-align:left;margin-left:71.25pt;margin-top:376.2pt;width:461pt;height:45.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" o:allowincell="f" o:allowoverlap="f" filled="f" fillcolor="#d8d8d8" stroked="f">
                <v:textbox style="mso-fit-shape-to-text:t">
                  <w:txbxContent>
                    <w:p w14:paraId="05AB8AF5" w14:textId="00912FF0" w:rsidR="0078701E" w:rsidRDefault="0078701E" w:rsidP="0016324A">
                      <w:pPr>
                        <w:pStyle w:val="COVERtitle"/>
                        <w:jc w:val="left"/>
                      </w:pPr>
                      <w:r>
                        <w:t>Requirements for the connection of Fully Type Tested Micro-generators (up to and including 16 A per phase) in parallel with public Low Voltage Distribution Networks on or after 27 April 2019</w:t>
                      </w:r>
                    </w:p>
                    <w:p w14:paraId="2F0F39D6" w14:textId="2F2CF11F" w:rsidR="0078701E" w:rsidRPr="007F51EE" w:rsidRDefault="0078701E" w:rsidP="000256F7">
                      <w:pPr>
                        <w:pStyle w:val="COVERtitle"/>
                      </w:pPr>
                    </w:p>
                  </w:txbxContent>
                </v:textbox>
                <w10:wrap anchorx="page" anchory="page"/>
              </v:shape>
            </w:pict>
          </mc:Fallback>
        </mc:AlternateContent>
      </w:r>
      <w:r w:rsidR="005E2CFF">
        <w:rPr>
          <w:noProof/>
          <w:lang w:eastAsia="en-GB"/>
        </w:rPr>
        <mc:AlternateContent>
          <mc:Choice Requires="wps">
            <w:drawing>
              <wp:anchor distT="0" distB="0" distL="114300" distR="114300" simplePos="0" relativeHeight="251653120" behindDoc="0" locked="0" layoutInCell="0" allowOverlap="0" wp14:anchorId="33FCABEA" wp14:editId="4D4A3857">
                <wp:simplePos x="0" y="0"/>
                <wp:positionH relativeFrom="margin">
                  <wp:align>left</wp:align>
                </wp:positionH>
                <wp:positionV relativeFrom="page">
                  <wp:posOffset>3238500</wp:posOffset>
                </wp:positionV>
                <wp:extent cx="5667375" cy="105664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0566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EBA37" w14:textId="77777777" w:rsidR="0078701E" w:rsidRDefault="0078701E" w:rsidP="00346ADB">
                            <w:pPr>
                              <w:pStyle w:val="COVERtitle"/>
                            </w:pPr>
                            <w:r w:rsidRPr="00A41AD4">
                              <w:t>Engineering Recommendation G</w:t>
                            </w:r>
                            <w:r>
                              <w:t xml:space="preserve">98 </w:t>
                            </w:r>
                          </w:p>
                          <w:p w14:paraId="1F55FDF5" w14:textId="24D7D7EB" w:rsidR="0078701E" w:rsidRPr="00A41AD4" w:rsidRDefault="0078701E" w:rsidP="00346ADB">
                            <w:pPr>
                              <w:pStyle w:val="COVERtitle"/>
                            </w:pPr>
                            <w:r>
                              <w:t xml:space="preserve">Issue 1 Amendment </w:t>
                            </w:r>
                            <w:ins w:id="1" w:author="ENA" w:date="2020-12-15T13:01:00Z">
                              <w:r w:rsidR="005F1BCD">
                                <w:t xml:space="preserve">5 </w:t>
                              </w:r>
                            </w:ins>
                            <w:ins w:id="2" w:author="ENA" w:date="2020-12-15T13:02:00Z">
                              <w:r w:rsidR="005F1BCD">
                                <w:t>[</w:t>
                              </w:r>
                            </w:ins>
                            <w:ins w:id="3" w:author="ENA" w:date="2020-12-15T13:01:00Z">
                              <w:r w:rsidR="005F1BCD">
                                <w:t>Date TBC</w:t>
                              </w:r>
                            </w:ins>
                            <w:del w:id="4" w:author="ENA" w:date="2020-12-12T19:57:00Z">
                              <w:r>
                                <w:delText>4 June 2019</w:delText>
                              </w:r>
                            </w:del>
                            <w:ins w:id="5" w:author="ENA" w:date="2020-12-12T19:57:00Z">
                              <w:r>
                                <w:t xml:space="preserve"> 2021</w:t>
                              </w:r>
                            </w:ins>
                            <w:ins w:id="6" w:author="ENA" w:date="2020-12-15T13:02:00Z">
                              <w:r w:rsidR="005F1BCD">
                                <w:t>]</w:t>
                              </w:r>
                            </w:ins>
                          </w:p>
                        </w:txbxContent>
                      </wps:txbx>
                      <wps:bodyPr rot="0" vert="horz" wrap="squar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 w14:anchorId="33FCABEA" id="Text Box 3" o:spid="_x0000_s1027" type="#_x0000_t202" style="position:absolute;left:0;text-align:left;margin-left:0;margin-top:255pt;width:446.25pt;height:83.2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" o:allowincell="f" o:allowoverlap="f" filled="f" fillcolor="#d8d8d8" stroked="f">
                <v:textbox style="mso-fit-shape-to-text:t">
                  <w:txbxContent>
                    <w:p w14:paraId="472EBA37" w14:textId="77777777" w:rsidR="0078701E" w:rsidRDefault="0078701E" w:rsidP="00346ADB">
                      <w:pPr>
                        <w:pStyle w:val="COVERtitle"/>
                      </w:pPr>
                      <w:r w:rsidRPr="00A41AD4">
                        <w:t>Engineering Recommendation G</w:t>
                      </w:r>
                      <w:r>
                        <w:t xml:space="preserve">98 </w:t>
                      </w:r>
                    </w:p>
                    <w:p w14:paraId="1F55FDF5" w14:textId="24D7D7EB" w:rsidR="0078701E" w:rsidRPr="00A41AD4" w:rsidRDefault="0078701E" w:rsidP="00346ADB">
                      <w:pPr>
                        <w:pStyle w:val="COVERtitle"/>
                      </w:pPr>
                      <w:r>
                        <w:t xml:space="preserve">Issue 1 Amendment </w:t>
                      </w:r>
                      <w:ins w:id="7" w:author="ENA" w:date="2020-12-15T13:01:00Z">
                        <w:r w:rsidR="005F1BCD">
                          <w:t xml:space="preserve">5 </w:t>
                        </w:r>
                      </w:ins>
                      <w:ins w:id="8" w:author="ENA" w:date="2020-12-15T13:02:00Z">
                        <w:r w:rsidR="005F1BCD">
                          <w:t>[</w:t>
                        </w:r>
                      </w:ins>
                      <w:ins w:id="9" w:author="ENA" w:date="2020-12-15T13:01:00Z">
                        <w:r w:rsidR="005F1BCD">
                          <w:t>Date TBC</w:t>
                        </w:r>
                      </w:ins>
                      <w:del w:id="10" w:author="ENA" w:date="2020-12-12T19:57:00Z">
                        <w:r>
                          <w:delText>4 June 2019</w:delText>
                        </w:r>
                      </w:del>
                      <w:ins w:id="11" w:author="ENA" w:date="2020-12-12T19:57:00Z">
                        <w:r>
                          <w:t xml:space="preserve"> 2021</w:t>
                        </w:r>
                      </w:ins>
                      <w:ins w:id="12" w:author="ENA" w:date="2020-12-15T13:02:00Z">
                        <w:r w:rsidR="005F1BCD">
                          <w:t>]</w:t>
                        </w:r>
                      </w:ins>
                    </w:p>
                  </w:txbxContent>
                </v:textbox>
                <w10:wrap anchorx="margin" anchory="page"/>
              </v:shape>
            </w:pict>
          </mc:Fallback>
        </mc:AlternateContent>
      </w:r>
    </w:p>
    <w:p w14:paraId="33982E93" w14:textId="0F014E67" w:rsidR="00C45B60" w:rsidRDefault="001678ED" w:rsidP="00393F8B">
      <w:r w:rsidRPr="001678ED">
        <w:lastRenderedPageBreak/>
        <w:t xml:space="preserve">First published, </w:t>
      </w:r>
      <w:r>
        <w:t>May</w:t>
      </w:r>
      <w:r w:rsidRPr="001678ED">
        <w:t>, 20</w:t>
      </w:r>
      <w:r w:rsidR="00A852D0">
        <w:rPr>
          <w:noProof/>
          <w:lang w:eastAsia="en-GB"/>
        </w:rPr>
        <mc:AlternateContent>
          <mc:Choice Requires="wps">
            <w:drawing>
              <wp:anchor distT="0" distB="0" distL="114300" distR="114300" simplePos="0" relativeHeight="251662336" behindDoc="0" locked="0" layoutInCell="1" allowOverlap="1" wp14:anchorId="31E4E3E4" wp14:editId="33602D0F">
                <wp:simplePos x="0" y="0"/>
                <wp:positionH relativeFrom="column">
                  <wp:posOffset>-33020</wp:posOffset>
                </wp:positionH>
                <wp:positionV relativeFrom="paragraph">
                  <wp:posOffset>15240</wp:posOffset>
                </wp:positionV>
                <wp:extent cx="5826125" cy="3429000"/>
                <wp:effectExtent l="0" t="0" r="0" b="0"/>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125" cy="342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438C3" w14:textId="3E8F971B" w:rsidR="0078701E" w:rsidRPr="00695A26" w:rsidRDefault="0078701E" w:rsidP="001678ED">
                            <w:pPr>
                              <w:pStyle w:val="PARAGRAPH"/>
                              <w:rPr>
                                <w:rStyle w:val="Strong"/>
                                <w:i/>
                              </w:rPr>
                            </w:pPr>
                            <w:bookmarkStart w:id="13" w:name="OLE_LINK3"/>
                            <w:bookmarkStart w:id="14" w:name="OLE_LINK4"/>
                            <w:bookmarkStart w:id="15" w:name="_Hlk310941099"/>
                            <w:r w:rsidRPr="00695A26">
                              <w:rPr>
                                <w:rStyle w:val="Strong"/>
                                <w:i/>
                              </w:rPr>
                              <w:t xml:space="preserve">© </w:t>
                            </w:r>
                            <w:del w:id="16" w:author="ENA" w:date="2020-12-12T19:57:00Z">
                              <w:r>
                                <w:rPr>
                                  <w:rStyle w:val="Strong"/>
                                  <w:i/>
                                </w:rPr>
                                <w:delText>2019</w:delText>
                              </w:r>
                            </w:del>
                            <w:ins w:id="17" w:author="ENA" w:date="2020-12-12T19:57:00Z">
                              <w:r>
                                <w:rPr>
                                  <w:rStyle w:val="Strong"/>
                                  <w:i/>
                                </w:rPr>
                                <w:t>2021</w:t>
                              </w:r>
                            </w:ins>
                            <w:r>
                              <w:rPr>
                                <w:rStyle w:val="Strong"/>
                                <w:i/>
                              </w:rPr>
                              <w:t xml:space="preserve"> </w:t>
                            </w:r>
                            <w:r w:rsidRPr="00695A26">
                              <w:rPr>
                                <w:rStyle w:val="Strong"/>
                                <w:i/>
                              </w:rPr>
                              <w:t>Energy Networks Association</w:t>
                            </w:r>
                          </w:p>
                          <w:p w14:paraId="60029A42" w14:textId="77777777" w:rsidR="0078701E" w:rsidRPr="00C45B60" w:rsidRDefault="0078701E" w:rsidP="001678ED">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5EE4B4E9" w14:textId="77777777" w:rsidR="0078701E" w:rsidRPr="00695A26" w:rsidRDefault="0078701E" w:rsidP="001678ED">
                            <w:pPr>
                              <w:pStyle w:val="PARAGRAPH"/>
                              <w:jc w:val="center"/>
                              <w:rPr>
                                <w:rStyle w:val="Strong"/>
                              </w:rPr>
                            </w:pPr>
                            <w:r w:rsidRPr="00695A26">
                              <w:rPr>
                                <w:rStyle w:val="Strong"/>
                              </w:rPr>
                              <w:t>Operations Directorate</w:t>
                            </w:r>
                            <w:r w:rsidRPr="00695A26">
                              <w:rPr>
                                <w:rStyle w:val="Strong"/>
                              </w:rPr>
                              <w:br/>
                              <w:t>Energy Networks Association</w:t>
                            </w:r>
                            <w:r w:rsidRPr="00695A26">
                              <w:rPr>
                                <w:rStyle w:val="Strong"/>
                              </w:rPr>
                              <w:br/>
                            </w:r>
                            <w:r>
                              <w:rPr>
                                <w:rStyle w:val="Strong"/>
                              </w:rPr>
                              <w:t>4 More London Riverside</w:t>
                            </w:r>
                            <w:r w:rsidRPr="00695A26">
                              <w:rPr>
                                <w:rStyle w:val="Strong"/>
                              </w:rPr>
                              <w:br/>
                              <w:t>London</w:t>
                            </w:r>
                            <w:r w:rsidRPr="00695A26">
                              <w:rPr>
                                <w:rStyle w:val="Strong"/>
                              </w:rPr>
                              <w:br/>
                              <w:t>S</w:t>
                            </w:r>
                            <w:r>
                              <w:rPr>
                                <w:rStyle w:val="Strong"/>
                              </w:rPr>
                              <w:t>E1</w:t>
                            </w:r>
                            <w:r w:rsidRPr="00695A26">
                              <w:rPr>
                                <w:rStyle w:val="Strong"/>
                              </w:rPr>
                              <w:t xml:space="preserve"> 2A</w:t>
                            </w:r>
                            <w:r>
                              <w:rPr>
                                <w:rStyle w:val="Strong"/>
                              </w:rPr>
                              <w:t>U</w:t>
                            </w:r>
                          </w:p>
                          <w:p w14:paraId="27BA55A1" w14:textId="5CC4BE95" w:rsidR="0078701E" w:rsidRPr="00C45B60" w:rsidRDefault="0078701E"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13"/>
                            <w:bookmarkEnd w:id="14"/>
                            <w:bookmarkEnd w:id="1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4E3E4" id="Text Box 9" o:spid="_x0000_s1028" type="#_x0000_t202" style="position:absolute;left:0;text-align:left;margin-left:-2.6pt;margin-top:1.2pt;width:458.75pt;height:27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" filled="f" stroked="f">
                <v:textbox>
                  <w:txbxContent>
                    <w:p w14:paraId="7F0438C3" w14:textId="3E8F971B" w:rsidR="0078701E" w:rsidRPr="00695A26" w:rsidRDefault="0078701E" w:rsidP="001678ED">
                      <w:pPr>
                        <w:pStyle w:val="PARAGRAPH"/>
                        <w:rPr>
                          <w:rStyle w:val="Strong"/>
                          <w:i/>
                        </w:rPr>
                      </w:pPr>
                      <w:bookmarkStart w:id="18" w:name="OLE_LINK3"/>
                      <w:bookmarkStart w:id="19" w:name="OLE_LINK4"/>
                      <w:bookmarkStart w:id="20" w:name="_Hlk310941099"/>
                      <w:r w:rsidRPr="00695A26">
                        <w:rPr>
                          <w:rStyle w:val="Strong"/>
                          <w:i/>
                        </w:rPr>
                        <w:t xml:space="preserve">© </w:t>
                      </w:r>
                      <w:del w:id="21" w:author="ENA" w:date="2020-12-12T19:57:00Z">
                        <w:r>
                          <w:rPr>
                            <w:rStyle w:val="Strong"/>
                            <w:i/>
                          </w:rPr>
                          <w:delText>2019</w:delText>
                        </w:r>
                      </w:del>
                      <w:ins w:id="22" w:author="ENA" w:date="2020-12-12T19:57:00Z">
                        <w:r>
                          <w:rPr>
                            <w:rStyle w:val="Strong"/>
                            <w:i/>
                          </w:rPr>
                          <w:t>2021</w:t>
                        </w:r>
                      </w:ins>
                      <w:r>
                        <w:rPr>
                          <w:rStyle w:val="Strong"/>
                          <w:i/>
                        </w:rPr>
                        <w:t xml:space="preserve"> </w:t>
                      </w:r>
                      <w:r w:rsidRPr="00695A26">
                        <w:rPr>
                          <w:rStyle w:val="Strong"/>
                          <w:i/>
                        </w:rPr>
                        <w:t>Energy Networks Association</w:t>
                      </w:r>
                    </w:p>
                    <w:p w14:paraId="60029A42" w14:textId="77777777" w:rsidR="0078701E" w:rsidRPr="00C45B60" w:rsidRDefault="0078701E" w:rsidP="001678ED">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5EE4B4E9" w14:textId="77777777" w:rsidR="0078701E" w:rsidRPr="00695A26" w:rsidRDefault="0078701E" w:rsidP="001678ED">
                      <w:pPr>
                        <w:pStyle w:val="PARAGRAPH"/>
                        <w:jc w:val="center"/>
                        <w:rPr>
                          <w:rStyle w:val="Strong"/>
                        </w:rPr>
                      </w:pPr>
                      <w:r w:rsidRPr="00695A26">
                        <w:rPr>
                          <w:rStyle w:val="Strong"/>
                        </w:rPr>
                        <w:t>Operations Directorate</w:t>
                      </w:r>
                      <w:r w:rsidRPr="00695A26">
                        <w:rPr>
                          <w:rStyle w:val="Strong"/>
                        </w:rPr>
                        <w:br/>
                        <w:t>Energy Networks Association</w:t>
                      </w:r>
                      <w:r w:rsidRPr="00695A26">
                        <w:rPr>
                          <w:rStyle w:val="Strong"/>
                        </w:rPr>
                        <w:br/>
                      </w:r>
                      <w:r>
                        <w:rPr>
                          <w:rStyle w:val="Strong"/>
                        </w:rPr>
                        <w:t>4 More London Riverside</w:t>
                      </w:r>
                      <w:r w:rsidRPr="00695A26">
                        <w:rPr>
                          <w:rStyle w:val="Strong"/>
                        </w:rPr>
                        <w:br/>
                        <w:t>London</w:t>
                      </w:r>
                      <w:r w:rsidRPr="00695A26">
                        <w:rPr>
                          <w:rStyle w:val="Strong"/>
                        </w:rPr>
                        <w:br/>
                        <w:t>S</w:t>
                      </w:r>
                      <w:r>
                        <w:rPr>
                          <w:rStyle w:val="Strong"/>
                        </w:rPr>
                        <w:t>E1</w:t>
                      </w:r>
                      <w:r w:rsidRPr="00695A26">
                        <w:rPr>
                          <w:rStyle w:val="Strong"/>
                        </w:rPr>
                        <w:t xml:space="preserve"> 2A</w:t>
                      </w:r>
                      <w:r>
                        <w:rPr>
                          <w:rStyle w:val="Strong"/>
                        </w:rPr>
                        <w:t>U</w:t>
                      </w:r>
                    </w:p>
                    <w:p w14:paraId="27BA55A1" w14:textId="5CC4BE95" w:rsidR="0078701E" w:rsidRPr="00C45B60" w:rsidRDefault="0078701E"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18"/>
                      <w:bookmarkEnd w:id="19"/>
                      <w:bookmarkEnd w:id="20"/>
                    </w:p>
                  </w:txbxContent>
                </v:textbox>
                <w10:wrap type="square"/>
              </v:shape>
            </w:pict>
          </mc:Fallback>
        </mc:AlternateContent>
      </w:r>
      <w:r>
        <w:t>18</w:t>
      </w:r>
    </w:p>
    <w:p w14:paraId="506F3028" w14:textId="77777777" w:rsidR="00393F8B" w:rsidRDefault="00393F8B" w:rsidP="00393F8B"/>
    <w:p w14:paraId="54973DBB" w14:textId="77777777" w:rsidR="006D1399" w:rsidRPr="00C45B60" w:rsidRDefault="006D1399" w:rsidP="00C45B60">
      <w:pPr>
        <w:pStyle w:val="PARAGRAPH"/>
        <w:jc w:val="center"/>
        <w:rPr>
          <w:rStyle w:val="Strong"/>
        </w:rPr>
      </w:pPr>
      <w:r w:rsidRPr="00C45B60">
        <w:rPr>
          <w:rStyle w:val="Strong"/>
        </w:rPr>
        <w:t>Amendments since publication</w:t>
      </w:r>
    </w:p>
    <w:p w14:paraId="4928088C" w14:textId="77777777" w:rsidR="002E7ED0" w:rsidRDefault="002E7ED0" w:rsidP="002E7ED0"/>
    <w:tbl>
      <w:tblPr>
        <w:tblW w:w="486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
        <w:gridCol w:w="1223"/>
        <w:gridCol w:w="6765"/>
      </w:tblGrid>
      <w:tr w:rsidR="00B55155" w:rsidRPr="0023501C" w14:paraId="75405EA4" w14:textId="77777777" w:rsidTr="00C540FE">
        <w:tc>
          <w:tcPr>
            <w:tcW w:w="579" w:type="pct"/>
          </w:tcPr>
          <w:p w14:paraId="0F4F9917" w14:textId="77777777" w:rsidR="00B55155" w:rsidRPr="0023501C" w:rsidRDefault="00B55155" w:rsidP="00410A30">
            <w:pPr>
              <w:pStyle w:val="TABLE-col-heading"/>
            </w:pPr>
            <w:r w:rsidRPr="0023501C">
              <w:t>Issue</w:t>
            </w:r>
          </w:p>
        </w:tc>
        <w:tc>
          <w:tcPr>
            <w:tcW w:w="677" w:type="pct"/>
          </w:tcPr>
          <w:p w14:paraId="7BB0C638" w14:textId="77777777" w:rsidR="00B55155" w:rsidRPr="0023501C" w:rsidRDefault="00B55155" w:rsidP="00410A30">
            <w:pPr>
              <w:pStyle w:val="TABLE-col-heading"/>
            </w:pPr>
            <w:r w:rsidRPr="0023501C">
              <w:t>Date</w:t>
            </w:r>
          </w:p>
        </w:tc>
        <w:tc>
          <w:tcPr>
            <w:tcW w:w="3744" w:type="pct"/>
          </w:tcPr>
          <w:p w14:paraId="47B13B65" w14:textId="77777777" w:rsidR="00B55155" w:rsidRPr="0023501C" w:rsidRDefault="00B55155" w:rsidP="00410A30">
            <w:pPr>
              <w:pStyle w:val="TABLE-col-heading"/>
            </w:pPr>
            <w:r w:rsidRPr="0023501C">
              <w:t>Amendment</w:t>
            </w:r>
          </w:p>
        </w:tc>
      </w:tr>
      <w:tr w:rsidR="00B55155" w:rsidRPr="0023501C" w14:paraId="07AC4E9B" w14:textId="77777777" w:rsidTr="00C540FE">
        <w:tc>
          <w:tcPr>
            <w:tcW w:w="579" w:type="pct"/>
          </w:tcPr>
          <w:p w14:paraId="417BA853" w14:textId="2FEADE69" w:rsidR="00B55155" w:rsidRPr="0023501C" w:rsidRDefault="00B55155" w:rsidP="00410A30">
            <w:pPr>
              <w:pStyle w:val="TABLE-cell"/>
            </w:pPr>
            <w:r>
              <w:t>G9</w:t>
            </w:r>
            <w:r w:rsidR="00AA43E8">
              <w:t>8</w:t>
            </w:r>
            <w:r w:rsidR="00EB6B12">
              <w:t>/1</w:t>
            </w:r>
            <w:r>
              <w:t>-1</w:t>
            </w:r>
          </w:p>
        </w:tc>
        <w:tc>
          <w:tcPr>
            <w:tcW w:w="677" w:type="pct"/>
          </w:tcPr>
          <w:p w14:paraId="3FF53D9C" w14:textId="60632906" w:rsidR="00B55155" w:rsidRPr="0023501C" w:rsidRDefault="00B55155" w:rsidP="00410A30">
            <w:pPr>
              <w:pStyle w:val="TABLE-cell"/>
            </w:pPr>
            <w:r>
              <w:t>23 July 20</w:t>
            </w:r>
            <w:r w:rsidR="00AA43E8">
              <w:t>1</w:t>
            </w:r>
            <w:r>
              <w:t>8</w:t>
            </w:r>
          </w:p>
        </w:tc>
        <w:tc>
          <w:tcPr>
            <w:tcW w:w="3744" w:type="pct"/>
          </w:tcPr>
          <w:p w14:paraId="3E49721F" w14:textId="77777777" w:rsidR="00B55155" w:rsidRDefault="00B55155" w:rsidP="00410A30">
            <w:pPr>
              <w:pStyle w:val="TABLE-cell"/>
              <w:rPr>
                <w:rFonts w:cs="Arial"/>
                <w:szCs w:val="20"/>
              </w:rPr>
            </w:pPr>
            <w:proofErr w:type="spellStart"/>
            <w:r>
              <w:rPr>
                <w:rFonts w:cs="Arial"/>
                <w:szCs w:val="20"/>
              </w:rPr>
              <w:t>House keeping</w:t>
            </w:r>
            <w:proofErr w:type="spellEnd"/>
            <w:r>
              <w:rPr>
                <w:rFonts w:cs="Arial"/>
                <w:szCs w:val="20"/>
              </w:rPr>
              <w:t xml:space="preserve"> modification</w:t>
            </w:r>
          </w:p>
          <w:p w14:paraId="22ABF10C" w14:textId="77777777" w:rsidR="00B55155" w:rsidRDefault="00B55155" w:rsidP="00830607">
            <w:pPr>
              <w:pStyle w:val="TABLE-cell"/>
              <w:numPr>
                <w:ilvl w:val="0"/>
                <w:numId w:val="30"/>
              </w:numPr>
              <w:rPr>
                <w:rFonts w:cs="Arial"/>
                <w:szCs w:val="20"/>
              </w:rPr>
            </w:pPr>
            <w:r>
              <w:rPr>
                <w:rFonts w:cs="Arial"/>
                <w:szCs w:val="20"/>
              </w:rPr>
              <w:t xml:space="preserve">To implement the Authority’s decision on DC0079, ie to disallow the use of VS protection and to provide new RoCoF requirements for type tested generation.  Changes to clauses </w:t>
            </w:r>
            <w:r w:rsidRPr="000F3F47">
              <w:rPr>
                <w:rFonts w:cs="Arial"/>
                <w:szCs w:val="20"/>
              </w:rPr>
              <w:t>9.2.1; 10.1.3; 10.3.3; 10.3.4; Form C; A.1.2.6; A.2.2.6</w:t>
            </w:r>
            <w:r>
              <w:rPr>
                <w:rFonts w:cs="Arial"/>
                <w:szCs w:val="20"/>
              </w:rPr>
              <w:t>.</w:t>
            </w:r>
          </w:p>
          <w:p w14:paraId="394B0E69" w14:textId="4BF5B488" w:rsidR="00B55155" w:rsidRDefault="00B55155" w:rsidP="00830607">
            <w:pPr>
              <w:pStyle w:val="TABLE-cell"/>
              <w:numPr>
                <w:ilvl w:val="0"/>
                <w:numId w:val="30"/>
              </w:numPr>
              <w:rPr>
                <w:rFonts w:cs="Arial"/>
                <w:szCs w:val="20"/>
              </w:rPr>
            </w:pPr>
            <w:r>
              <w:rPr>
                <w:rFonts w:cs="Arial"/>
                <w:szCs w:val="20"/>
              </w:rPr>
              <w:t>Correction of implementation date to 27 April 2019 throughout.</w:t>
            </w:r>
          </w:p>
          <w:p w14:paraId="2C1BABD1" w14:textId="38BF8EFF" w:rsidR="0082228E" w:rsidRDefault="0082228E" w:rsidP="00830607">
            <w:pPr>
              <w:pStyle w:val="TABLE-cell"/>
              <w:numPr>
                <w:ilvl w:val="0"/>
                <w:numId w:val="30"/>
              </w:numPr>
              <w:rPr>
                <w:rFonts w:cs="Arial"/>
                <w:szCs w:val="20"/>
              </w:rPr>
            </w:pPr>
            <w:r>
              <w:rPr>
                <w:rFonts w:cs="Arial"/>
                <w:szCs w:val="20"/>
              </w:rPr>
              <w:t>A small number of minor typographical corrections throughout</w:t>
            </w:r>
          </w:p>
          <w:p w14:paraId="0F749CB4" w14:textId="77777777" w:rsidR="00B55155" w:rsidRPr="0023501C" w:rsidRDefault="00B55155" w:rsidP="00410A30">
            <w:pPr>
              <w:pStyle w:val="TABLE-cell"/>
            </w:pPr>
          </w:p>
        </w:tc>
      </w:tr>
      <w:tr w:rsidR="00AA43E8" w:rsidRPr="0023501C" w14:paraId="2E86FB9E" w14:textId="77777777" w:rsidTr="00C540FE">
        <w:tc>
          <w:tcPr>
            <w:tcW w:w="579" w:type="pct"/>
          </w:tcPr>
          <w:p w14:paraId="22C5F978" w14:textId="5EC06B0C" w:rsidR="00AA43E8" w:rsidRDefault="00EB6B12" w:rsidP="00410A30">
            <w:pPr>
              <w:pStyle w:val="TABLE-cell"/>
            </w:pPr>
            <w:r>
              <w:t>G98/1-2</w:t>
            </w:r>
          </w:p>
        </w:tc>
        <w:tc>
          <w:tcPr>
            <w:tcW w:w="677" w:type="pct"/>
          </w:tcPr>
          <w:p w14:paraId="20002665" w14:textId="17F30AA1" w:rsidR="00AA43E8" w:rsidRDefault="00EA3471" w:rsidP="00410A30">
            <w:pPr>
              <w:pStyle w:val="TABLE-cell"/>
            </w:pPr>
            <w:r>
              <w:t>10</w:t>
            </w:r>
            <w:r w:rsidR="00B078A0">
              <w:t xml:space="preserve"> Dec</w:t>
            </w:r>
            <w:r w:rsidR="00EE3D5D">
              <w:t xml:space="preserve"> </w:t>
            </w:r>
            <w:r w:rsidR="00B078A0">
              <w:t>2018</w:t>
            </w:r>
          </w:p>
        </w:tc>
        <w:tc>
          <w:tcPr>
            <w:tcW w:w="3744" w:type="pct"/>
          </w:tcPr>
          <w:p w14:paraId="4ED6FAA1" w14:textId="6FA2548F" w:rsidR="00AA43E8" w:rsidRDefault="00AA43E8" w:rsidP="00410A30">
            <w:pPr>
              <w:pStyle w:val="TABLE-cell"/>
              <w:rPr>
                <w:rFonts w:cs="Arial"/>
                <w:szCs w:val="20"/>
              </w:rPr>
            </w:pPr>
            <w:r>
              <w:rPr>
                <w:rFonts w:cs="Arial"/>
                <w:szCs w:val="20"/>
              </w:rPr>
              <w:t xml:space="preserve">Modification to incorporate </w:t>
            </w:r>
            <w:r w:rsidR="00876A38">
              <w:rPr>
                <w:rFonts w:cs="Arial"/>
                <w:szCs w:val="20"/>
              </w:rPr>
              <w:t>Integrated</w:t>
            </w:r>
            <w:r>
              <w:rPr>
                <w:rFonts w:cs="Arial"/>
                <w:szCs w:val="20"/>
              </w:rPr>
              <w:t xml:space="preserve"> </w:t>
            </w:r>
            <w:r w:rsidR="00876A38">
              <w:rPr>
                <w:rFonts w:cs="Arial"/>
                <w:szCs w:val="20"/>
              </w:rPr>
              <w:t>Micro</w:t>
            </w:r>
            <w:r>
              <w:rPr>
                <w:rFonts w:cs="Arial"/>
                <w:szCs w:val="20"/>
              </w:rPr>
              <w:t xml:space="preserve"> Generation and Storage procedure (otherwise know</w:t>
            </w:r>
            <w:r w:rsidR="00945C52">
              <w:rPr>
                <w:rFonts w:cs="Arial"/>
                <w:szCs w:val="20"/>
              </w:rPr>
              <w:t>n</w:t>
            </w:r>
            <w:r>
              <w:rPr>
                <w:rFonts w:cs="Arial"/>
                <w:szCs w:val="20"/>
              </w:rPr>
              <w:t xml:space="preserve"> as the energy storage fast track procedure) into EREC G98 and G99.</w:t>
            </w:r>
          </w:p>
          <w:p w14:paraId="40CDB434" w14:textId="75F07F54" w:rsidR="00AA43E8" w:rsidRDefault="00AA43E8" w:rsidP="00410A30">
            <w:pPr>
              <w:pStyle w:val="TABLE-cell"/>
              <w:rPr>
                <w:rFonts w:cs="Arial"/>
                <w:szCs w:val="20"/>
              </w:rPr>
            </w:pPr>
            <w:r>
              <w:rPr>
                <w:rFonts w:cs="Arial"/>
                <w:szCs w:val="20"/>
              </w:rPr>
              <w:t>A small number of minor typographical corrections throughout.</w:t>
            </w:r>
          </w:p>
        </w:tc>
      </w:tr>
      <w:tr w:rsidR="009B3D6F" w:rsidRPr="0023501C" w14:paraId="422BD92F" w14:textId="77777777" w:rsidTr="00C540FE">
        <w:tc>
          <w:tcPr>
            <w:tcW w:w="579" w:type="pct"/>
          </w:tcPr>
          <w:p w14:paraId="04F65D69" w14:textId="0FEB883F" w:rsidR="009B3D6F" w:rsidRDefault="009B3D6F" w:rsidP="00410A30">
            <w:pPr>
              <w:pStyle w:val="TABLE-cell"/>
            </w:pPr>
            <w:r>
              <w:t>G98</w:t>
            </w:r>
            <w:r w:rsidR="0040020E">
              <w:t>/1-3</w:t>
            </w:r>
          </w:p>
        </w:tc>
        <w:tc>
          <w:tcPr>
            <w:tcW w:w="677" w:type="pct"/>
          </w:tcPr>
          <w:p w14:paraId="7A6A461B" w14:textId="1C828986" w:rsidR="009B3D6F" w:rsidRDefault="00815DA3" w:rsidP="00410A30">
            <w:pPr>
              <w:pStyle w:val="TABLE-cell"/>
            </w:pPr>
            <w:r>
              <w:t>14 March 2019</w:t>
            </w:r>
          </w:p>
        </w:tc>
        <w:tc>
          <w:tcPr>
            <w:tcW w:w="3744" w:type="pct"/>
          </w:tcPr>
          <w:p w14:paraId="5A106627" w14:textId="5204E2A8" w:rsidR="009B3D6F" w:rsidRDefault="0040020E" w:rsidP="00057871">
            <w:pPr>
              <w:pStyle w:val="TABLE-cell"/>
              <w:rPr>
                <w:rFonts w:cs="Arial"/>
                <w:szCs w:val="20"/>
              </w:rPr>
            </w:pPr>
            <w:r w:rsidRPr="0040020E">
              <w:rPr>
                <w:rFonts w:cs="Arial"/>
                <w:szCs w:val="20"/>
              </w:rPr>
              <w:t>Amendments to add new fuel/technology type to Appendix</w:t>
            </w:r>
            <w:r w:rsidR="00057871">
              <w:rPr>
                <w:rFonts w:cs="Arial"/>
                <w:szCs w:val="20"/>
              </w:rPr>
              <w:t xml:space="preserve"> </w:t>
            </w:r>
            <w:r w:rsidRPr="0040020E">
              <w:rPr>
                <w:rFonts w:cs="Arial"/>
                <w:szCs w:val="20"/>
              </w:rPr>
              <w:t>3</w:t>
            </w:r>
          </w:p>
        </w:tc>
      </w:tr>
      <w:tr w:rsidR="006F1070" w:rsidRPr="0023501C" w14:paraId="69AC6817" w14:textId="77777777" w:rsidTr="00C540FE">
        <w:tc>
          <w:tcPr>
            <w:tcW w:w="579" w:type="pct"/>
          </w:tcPr>
          <w:p w14:paraId="0A194855" w14:textId="5E417D91" w:rsidR="006F1070" w:rsidRDefault="006F1070" w:rsidP="00410A30">
            <w:pPr>
              <w:pStyle w:val="TABLE-cell"/>
            </w:pPr>
            <w:r>
              <w:t>G98/1-4</w:t>
            </w:r>
          </w:p>
        </w:tc>
        <w:tc>
          <w:tcPr>
            <w:tcW w:w="677" w:type="pct"/>
          </w:tcPr>
          <w:p w14:paraId="06F8A16D" w14:textId="57E740EF" w:rsidR="006F1070" w:rsidRDefault="006F1070" w:rsidP="00410A30">
            <w:pPr>
              <w:pStyle w:val="TABLE-cell"/>
            </w:pPr>
            <w:r>
              <w:t>16 June 2019</w:t>
            </w:r>
          </w:p>
        </w:tc>
        <w:tc>
          <w:tcPr>
            <w:tcW w:w="3744" w:type="pct"/>
          </w:tcPr>
          <w:p w14:paraId="38A3144E" w14:textId="77777777" w:rsidR="006F1070" w:rsidRPr="006F1070" w:rsidRDefault="006F1070" w:rsidP="006F1070">
            <w:pPr>
              <w:pStyle w:val="TABLE-cell"/>
            </w:pPr>
            <w:r w:rsidRPr="006F1070">
              <w:t xml:space="preserve">Modification to remove </w:t>
            </w:r>
            <w:r w:rsidRPr="006F1070">
              <w:rPr>
                <w:b/>
              </w:rPr>
              <w:t>Type Tested</w:t>
            </w:r>
            <w:r w:rsidRPr="006F1070">
              <w:t xml:space="preserve"> definition and ensure all references are to </w:t>
            </w:r>
            <w:r w:rsidRPr="006F1070">
              <w:rPr>
                <w:b/>
              </w:rPr>
              <w:t>Fully Type Tested</w:t>
            </w:r>
            <w:r w:rsidRPr="006F1070">
              <w:t xml:space="preserve"> as applicable to this EREC G98.</w:t>
            </w:r>
          </w:p>
          <w:p w14:paraId="634ED272" w14:textId="77777777" w:rsidR="006F1070" w:rsidRPr="006F1070" w:rsidRDefault="006F1070" w:rsidP="006F1070">
            <w:pPr>
              <w:pStyle w:val="TABLE-cell"/>
            </w:pPr>
            <w:r w:rsidRPr="006F1070">
              <w:t>Alignment of protection type testing compliance values in Form C with those used in EREC G99.</w:t>
            </w:r>
          </w:p>
          <w:p w14:paraId="61EC3EA5" w14:textId="77777777" w:rsidR="006F1070" w:rsidRPr="006F1070" w:rsidRDefault="006F1070" w:rsidP="006F1070">
            <w:pPr>
              <w:pStyle w:val="TABLE-cell"/>
            </w:pPr>
            <w:r w:rsidRPr="006F1070">
              <w:t>Paragraph 7.6, voltage management units included.</w:t>
            </w:r>
          </w:p>
          <w:p w14:paraId="3F2C3AF9" w14:textId="77777777" w:rsidR="006F1070" w:rsidRPr="006F1070" w:rsidRDefault="006F1070" w:rsidP="006F1070">
            <w:pPr>
              <w:pStyle w:val="TABLE-cell"/>
            </w:pPr>
            <w:r w:rsidRPr="006F1070">
              <w:t>Multiple premises connection procedure: Paragraphs 5.2.2 and 5.3.1 moved from Section 8.</w:t>
            </w:r>
          </w:p>
          <w:p w14:paraId="1EDF460A" w14:textId="77777777" w:rsidR="006F1070" w:rsidRPr="006F1070" w:rsidRDefault="006F1070" w:rsidP="006F1070">
            <w:pPr>
              <w:pStyle w:val="TABLE-cell"/>
            </w:pPr>
            <w:r w:rsidRPr="006F1070">
              <w:t xml:space="preserve">Modification to Installation Form B in respect of logging </w:t>
            </w:r>
            <w:r w:rsidRPr="006F1070">
              <w:rPr>
                <w:b/>
              </w:rPr>
              <w:t>Micro-generator</w:t>
            </w:r>
            <w:r w:rsidRPr="006F1070">
              <w:t xml:space="preserve"> data when there are several </w:t>
            </w:r>
            <w:r w:rsidRPr="006F1070">
              <w:rPr>
                <w:b/>
              </w:rPr>
              <w:t>Micro-generators</w:t>
            </w:r>
            <w:r w:rsidRPr="006F1070">
              <w:t xml:space="preserve"> in one installation.</w:t>
            </w:r>
          </w:p>
          <w:p w14:paraId="768EB077" w14:textId="77777777" w:rsidR="006F1070" w:rsidRPr="006F1070" w:rsidRDefault="006F1070" w:rsidP="006F1070">
            <w:pPr>
              <w:pStyle w:val="TABLE-cell"/>
            </w:pPr>
            <w:r w:rsidRPr="006F1070">
              <w:lastRenderedPageBreak/>
              <w:t>Modification to add clarity to introduction in Form C.</w:t>
            </w:r>
          </w:p>
          <w:p w14:paraId="0B557D16" w14:textId="5B14C655" w:rsidR="006F1070" w:rsidRPr="0040020E" w:rsidRDefault="006F1070" w:rsidP="006F1070">
            <w:pPr>
              <w:pStyle w:val="TABLE-cell"/>
              <w:rPr>
                <w:rFonts w:cs="Arial"/>
                <w:szCs w:val="20"/>
              </w:rPr>
            </w:pPr>
            <w:r w:rsidRPr="006F1070">
              <w:rPr>
                <w:rFonts w:cs="Arial"/>
                <w:szCs w:val="20"/>
              </w:rPr>
              <w:t>Clarification in Annexes A1 and A2 in respect of applicability in respect of energy storage systems and load management devices</w:t>
            </w:r>
          </w:p>
        </w:tc>
      </w:tr>
      <w:tr w:rsidR="007C5613" w:rsidRPr="0023501C" w14:paraId="78A4E2F5" w14:textId="77777777" w:rsidTr="00C540FE">
        <w:trPr>
          <w:ins w:id="23" w:author="ENA" w:date="2020-12-12T19:57:00Z"/>
        </w:trPr>
        <w:tc>
          <w:tcPr>
            <w:tcW w:w="579" w:type="pct"/>
          </w:tcPr>
          <w:p w14:paraId="1E65B241" w14:textId="1502423A" w:rsidR="007C5613" w:rsidRDefault="007C5613" w:rsidP="00410A30">
            <w:pPr>
              <w:pStyle w:val="TABLE-cell"/>
              <w:rPr>
                <w:ins w:id="24" w:author="ENA" w:date="2020-12-12T19:57:00Z"/>
              </w:rPr>
            </w:pPr>
            <w:ins w:id="25" w:author="ENA" w:date="2020-12-12T19:57:00Z">
              <w:r>
                <w:lastRenderedPageBreak/>
                <w:t>G98/1-5</w:t>
              </w:r>
            </w:ins>
          </w:p>
        </w:tc>
        <w:tc>
          <w:tcPr>
            <w:tcW w:w="677" w:type="pct"/>
          </w:tcPr>
          <w:p w14:paraId="3E7433BE" w14:textId="09D3E948" w:rsidR="007C5613" w:rsidRDefault="007C5613" w:rsidP="00410A30">
            <w:pPr>
              <w:pStyle w:val="TABLE-cell"/>
              <w:rPr>
                <w:ins w:id="26" w:author="ENA" w:date="2020-12-12T19:57:00Z"/>
              </w:rPr>
            </w:pPr>
            <w:ins w:id="27" w:author="ENA" w:date="2020-12-12T19:57:00Z">
              <w:r>
                <w:t>xx</w:t>
              </w:r>
            </w:ins>
          </w:p>
        </w:tc>
        <w:tc>
          <w:tcPr>
            <w:tcW w:w="3744" w:type="pct"/>
          </w:tcPr>
          <w:p w14:paraId="0CFF2C60" w14:textId="00550E7C" w:rsidR="0060419D" w:rsidRDefault="007C5613" w:rsidP="006F1070">
            <w:pPr>
              <w:pStyle w:val="TABLE-cell"/>
              <w:rPr>
                <w:ins w:id="28" w:author="ENA" w:date="2020-12-12T19:57:00Z"/>
              </w:rPr>
            </w:pPr>
            <w:ins w:id="29" w:author="ENA" w:date="2020-12-12T19:57:00Z">
              <w:r>
                <w:t xml:space="preserve">Modification to align with </w:t>
              </w:r>
              <w:r w:rsidR="00C53A14">
                <w:t xml:space="preserve">Grid Code GC0096 removing Electricity Storage devices from exceptions (2.15 and Appendix 1) </w:t>
              </w:r>
              <w:r w:rsidR="008F797D">
                <w:t xml:space="preserve">after an implementation date </w:t>
              </w:r>
              <w:r w:rsidR="00C53A14">
                <w:t>and amending the foreword and footnote (1)</w:t>
              </w:r>
              <w:r w:rsidR="0060419D">
                <w:t>.</w:t>
              </w:r>
              <w:r w:rsidR="008324A2">
                <w:t xml:space="preserve"> Storage additions to primary energy source table in Form B.</w:t>
              </w:r>
            </w:ins>
          </w:p>
          <w:p w14:paraId="76948270" w14:textId="77777777" w:rsidR="00E332FF" w:rsidRDefault="00E332FF" w:rsidP="006F1070">
            <w:pPr>
              <w:pStyle w:val="TABLE-cell"/>
              <w:rPr>
                <w:ins w:id="30" w:author="ENA" w:date="2020-12-12T19:57:00Z"/>
              </w:rPr>
            </w:pPr>
            <w:ins w:id="31" w:author="ENA" w:date="2020-12-12T19:57:00Z">
              <w:r>
                <w:t>New Section 9.4.3</w:t>
              </w:r>
              <w:r w:rsidR="00B71E1C">
                <w:t xml:space="preserve"> on falling frequency.</w:t>
              </w:r>
            </w:ins>
          </w:p>
          <w:p w14:paraId="0AF1C87C" w14:textId="76008C5C" w:rsidR="008F797D" w:rsidRPr="006F1070" w:rsidRDefault="008F797D" w:rsidP="006F1070">
            <w:pPr>
              <w:pStyle w:val="TABLE-cell"/>
              <w:rPr>
                <w:ins w:id="32" w:author="ENA" w:date="2020-12-12T19:57:00Z"/>
              </w:rPr>
            </w:pPr>
            <w:ins w:id="33" w:author="ENA" w:date="2020-12-12T19:57:00Z">
              <w:r>
                <w:t>Inclusion of storage frequency tests A.1.2.8</w:t>
              </w:r>
              <w:r w:rsidR="000375F6">
                <w:t xml:space="preserve"> and A.2.2.8 and Form C.</w:t>
              </w:r>
            </w:ins>
          </w:p>
        </w:tc>
      </w:tr>
    </w:tbl>
    <w:p w14:paraId="3C503574" w14:textId="77777777" w:rsidR="006D1399" w:rsidRDefault="006D1399" w:rsidP="00B22C3D"/>
    <w:p w14:paraId="6C1F8897" w14:textId="77777777" w:rsidR="00393F8B" w:rsidRDefault="00393F8B" w:rsidP="00B22C3D"/>
    <w:p w14:paraId="10C806D0" w14:textId="77777777" w:rsidR="00393F8B" w:rsidRDefault="00393F8B" w:rsidP="00B22C3D">
      <w:pPr>
        <w:sectPr w:rsidR="00393F8B" w:rsidSect="00BC6E37">
          <w:headerReference w:type="even" r:id="rId19"/>
          <w:headerReference w:type="default" r:id="rId20"/>
          <w:footerReference w:type="even" r:id="rId21"/>
          <w:headerReference w:type="first" r:id="rId22"/>
          <w:pgSz w:w="11906" w:h="16838" w:code="9"/>
          <w:pgMar w:top="1701" w:right="1418" w:bottom="851" w:left="1418" w:header="1128" w:footer="737" w:gutter="0"/>
          <w:cols w:space="720"/>
          <w:docGrid w:linePitch="272"/>
        </w:sectPr>
      </w:pPr>
    </w:p>
    <w:p w14:paraId="64BA1A13" w14:textId="654D53FB" w:rsidR="00997BF0" w:rsidRDefault="00B22C3D" w:rsidP="00673421">
      <w:pPr>
        <w:pStyle w:val="CONTENTStitle"/>
      </w:pPr>
      <w:r w:rsidRPr="00C45B60">
        <w:lastRenderedPageBreak/>
        <w:t>Contents</w:t>
      </w:r>
    </w:p>
    <w:p w14:paraId="05C202CB" w14:textId="1AADCD75" w:rsidR="00391C04" w:rsidRDefault="007962C9">
      <w:pPr>
        <w:pStyle w:val="TOC1"/>
        <w:rPr>
          <w:rFonts w:asciiTheme="minorHAnsi" w:eastAsiaTheme="minorEastAsia" w:hAnsiTheme="minorHAnsi" w:cstheme="minorBidi"/>
          <w:noProof/>
          <w:szCs w:val="22"/>
          <w:lang w:eastAsia="en-GB"/>
        </w:rPr>
      </w:pPr>
      <w:r>
        <w:fldChar w:fldCharType="begin"/>
      </w:r>
      <w:r>
        <w:instrText xml:space="preserve"> TOC \o "1-1" \h \z \t "Heading 2,2,ANNEX-heading1,2,Subtitle,2" </w:instrText>
      </w:r>
      <w:r>
        <w:fldChar w:fldCharType="separate"/>
      </w:r>
      <w:hyperlink w:anchor="_Toc527053342" w:history="1">
        <w:r w:rsidR="00391C04" w:rsidRPr="002F601F">
          <w:rPr>
            <w:rStyle w:val="Hyperlink"/>
            <w:noProof/>
          </w:rPr>
          <w:t>Foreword</w:t>
        </w:r>
        <w:r w:rsidR="00391C04">
          <w:rPr>
            <w:noProof/>
            <w:webHidden/>
          </w:rPr>
          <w:tab/>
        </w:r>
        <w:r w:rsidR="00391C04">
          <w:rPr>
            <w:noProof/>
            <w:webHidden/>
          </w:rPr>
          <w:fldChar w:fldCharType="begin"/>
        </w:r>
        <w:r w:rsidR="00391C04">
          <w:rPr>
            <w:noProof/>
            <w:webHidden/>
          </w:rPr>
          <w:instrText xml:space="preserve"> PAGEREF _Toc527053342 \h </w:instrText>
        </w:r>
        <w:r w:rsidR="00391C04">
          <w:rPr>
            <w:noProof/>
            <w:webHidden/>
          </w:rPr>
        </w:r>
        <w:r w:rsidR="00391C04">
          <w:rPr>
            <w:noProof/>
            <w:webHidden/>
          </w:rPr>
          <w:fldChar w:fldCharType="separate"/>
        </w:r>
        <w:r w:rsidR="00FE6DFC">
          <w:rPr>
            <w:noProof/>
            <w:webHidden/>
          </w:rPr>
          <w:t>6</w:t>
        </w:r>
        <w:r w:rsidR="00391C04">
          <w:rPr>
            <w:noProof/>
            <w:webHidden/>
          </w:rPr>
          <w:fldChar w:fldCharType="end"/>
        </w:r>
      </w:hyperlink>
    </w:p>
    <w:p w14:paraId="7EF1DE63" w14:textId="27E1514E"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"_Toc527053343"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1</w:t>
      </w:r>
      <w:r w:rsidR="00391C04">
        <w:rPr>
          <w:rFonts w:asciiTheme="minorHAnsi" w:eastAsiaTheme="minorEastAsia" w:hAnsiTheme="minorHAnsi" w:cstheme="minorBidi"/>
          <w:noProof/>
          <w:szCs w:val="22"/>
          <w:lang w:eastAsia="en-GB"/>
        </w:rPr>
        <w:tab/>
      </w:r>
      <w:r w:rsidR="00391C04" w:rsidRPr="002F601F">
        <w:rPr>
          <w:rStyle w:val="Hyperlink"/>
          <w:noProof/>
        </w:rPr>
        <w:t>Legal aspects</w:t>
      </w:r>
      <w:r w:rsidR="00391C04">
        <w:rPr>
          <w:noProof/>
          <w:webHidden/>
        </w:rPr>
        <w:tab/>
      </w:r>
      <w:r w:rsidR="00391C04">
        <w:rPr>
          <w:noProof/>
          <w:webHidden/>
        </w:rPr>
        <w:fldChar w:fldCharType="begin"/>
      </w:r>
      <w:r w:rsidR="00391C04">
        <w:rPr>
          <w:noProof/>
          <w:webHidden/>
        </w:rPr>
        <w:instrText xml:space="preserve"> PAGEREF _Toc527053343 \h </w:instrText>
      </w:r>
      <w:r w:rsidR="00391C04">
        <w:rPr>
          <w:noProof/>
          <w:webHidden/>
        </w:rPr>
      </w:r>
      <w:r w:rsidR="00391C04">
        <w:rPr>
          <w:noProof/>
          <w:webHidden/>
        </w:rPr>
        <w:fldChar w:fldCharType="separate"/>
      </w:r>
      <w:ins w:id="34" w:author="ENA" w:date="2020-12-12T20:13:00Z">
        <w:r w:rsidR="00FE6DFC">
          <w:rPr>
            <w:noProof/>
            <w:webHidden/>
          </w:rPr>
          <w:t>8</w:t>
        </w:r>
      </w:ins>
      <w:del w:id="35" w:author="ENA" w:date="2020-12-12T20:13:00Z">
        <w:r w:rsidR="00651412" w:rsidDel="00FE6DFC">
          <w:rPr>
            <w:noProof/>
            <w:webHidden/>
          </w:rPr>
          <w:delText>7</w:delText>
        </w:r>
      </w:del>
      <w:r w:rsidR="00391C04">
        <w:rPr>
          <w:noProof/>
          <w:webHidden/>
        </w:rPr>
        <w:fldChar w:fldCharType="end"/>
      </w:r>
      <w:r>
        <w:rPr>
          <w:noProof/>
        </w:rPr>
        <w:fldChar w:fldCharType="end"/>
      </w:r>
    </w:p>
    <w:p w14:paraId="1FED8875" w14:textId="2D749EF0"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"_Toc527053344"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2</w:t>
      </w:r>
      <w:r w:rsidR="00391C04">
        <w:rPr>
          <w:rFonts w:asciiTheme="minorHAnsi" w:eastAsiaTheme="minorEastAsia" w:hAnsiTheme="minorHAnsi" w:cstheme="minorBidi"/>
          <w:noProof/>
          <w:szCs w:val="22"/>
          <w:lang w:eastAsia="en-GB"/>
        </w:rPr>
        <w:tab/>
      </w:r>
      <w:r w:rsidR="00391C04" w:rsidRPr="002F601F">
        <w:rPr>
          <w:rStyle w:val="Hyperlink"/>
          <w:noProof/>
        </w:rPr>
        <w:t>Scope</w:t>
      </w:r>
      <w:r w:rsidR="00391C04">
        <w:rPr>
          <w:noProof/>
          <w:webHidden/>
        </w:rPr>
        <w:tab/>
      </w:r>
      <w:r w:rsidR="00391C04">
        <w:rPr>
          <w:noProof/>
          <w:webHidden/>
        </w:rPr>
        <w:fldChar w:fldCharType="begin"/>
      </w:r>
      <w:r w:rsidR="00391C04">
        <w:rPr>
          <w:noProof/>
          <w:webHidden/>
        </w:rPr>
        <w:instrText xml:space="preserve"> PAGEREF _Toc527053344 \h </w:instrText>
      </w:r>
      <w:r w:rsidR="00391C04">
        <w:rPr>
          <w:noProof/>
          <w:webHidden/>
        </w:rPr>
      </w:r>
      <w:r w:rsidR="00391C04">
        <w:rPr>
          <w:noProof/>
          <w:webHidden/>
        </w:rPr>
        <w:fldChar w:fldCharType="separate"/>
      </w:r>
      <w:ins w:id="36" w:author="ENA" w:date="2020-12-12T20:13:00Z">
        <w:r w:rsidR="00FE6DFC">
          <w:rPr>
            <w:noProof/>
            <w:webHidden/>
          </w:rPr>
          <w:t>9</w:t>
        </w:r>
      </w:ins>
      <w:del w:id="37" w:author="ENA" w:date="2020-12-12T20:13:00Z">
        <w:r w:rsidR="00651412" w:rsidDel="00FE6DFC">
          <w:rPr>
            <w:noProof/>
            <w:webHidden/>
          </w:rPr>
          <w:delText>8</w:delText>
        </w:r>
      </w:del>
      <w:r w:rsidR="00391C04">
        <w:rPr>
          <w:noProof/>
          <w:webHidden/>
        </w:rPr>
        <w:fldChar w:fldCharType="end"/>
      </w:r>
      <w:r>
        <w:rPr>
          <w:noProof/>
        </w:rPr>
        <w:fldChar w:fldCharType="end"/>
      </w:r>
    </w:p>
    <w:p w14:paraId="7698BA28" w14:textId="6353F840"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"_Toc527053345"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3</w:t>
      </w:r>
      <w:r w:rsidR="00391C04">
        <w:rPr>
          <w:rFonts w:asciiTheme="minorHAnsi" w:eastAsiaTheme="minorEastAsia" w:hAnsiTheme="minorHAnsi" w:cstheme="minorBidi"/>
          <w:noProof/>
          <w:szCs w:val="22"/>
          <w:lang w:eastAsia="en-GB"/>
        </w:rPr>
        <w:tab/>
      </w:r>
      <w:r w:rsidR="00391C04" w:rsidRPr="002F601F">
        <w:rPr>
          <w:rStyle w:val="Hyperlink"/>
          <w:noProof/>
        </w:rPr>
        <w:t>References</w:t>
      </w:r>
      <w:r w:rsidR="00391C04">
        <w:rPr>
          <w:noProof/>
          <w:webHidden/>
        </w:rPr>
        <w:tab/>
      </w:r>
      <w:r w:rsidR="00391C04">
        <w:rPr>
          <w:noProof/>
          <w:webHidden/>
        </w:rPr>
        <w:fldChar w:fldCharType="begin"/>
      </w:r>
      <w:r w:rsidR="00391C04">
        <w:rPr>
          <w:noProof/>
          <w:webHidden/>
        </w:rPr>
        <w:instrText xml:space="preserve"> PAGEREF _Toc527053345 \h </w:instrText>
      </w:r>
      <w:r w:rsidR="00391C04">
        <w:rPr>
          <w:noProof/>
          <w:webHidden/>
        </w:rPr>
      </w:r>
      <w:r w:rsidR="00391C04">
        <w:rPr>
          <w:noProof/>
          <w:webHidden/>
        </w:rPr>
        <w:fldChar w:fldCharType="separate"/>
      </w:r>
      <w:ins w:id="38" w:author="ENA" w:date="2020-12-12T20:13:00Z">
        <w:r w:rsidR="00FE6DFC">
          <w:rPr>
            <w:noProof/>
            <w:webHidden/>
          </w:rPr>
          <w:t>12</w:t>
        </w:r>
      </w:ins>
      <w:del w:id="39" w:author="ENA" w:date="2020-12-12T20:13:00Z">
        <w:r w:rsidR="00651412" w:rsidDel="00FE6DFC">
          <w:rPr>
            <w:noProof/>
            <w:webHidden/>
          </w:rPr>
          <w:delText>11</w:delText>
        </w:r>
      </w:del>
      <w:r w:rsidR="00391C04">
        <w:rPr>
          <w:noProof/>
          <w:webHidden/>
        </w:rPr>
        <w:fldChar w:fldCharType="end"/>
      </w:r>
      <w:r>
        <w:rPr>
          <w:noProof/>
        </w:rPr>
        <w:fldChar w:fldCharType="end"/>
      </w:r>
    </w:p>
    <w:p w14:paraId="5C2A7F93" w14:textId="4E7555D0"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"_Toc527053346"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3.1</w:t>
      </w:r>
      <w:r w:rsidR="00391C04">
        <w:rPr>
          <w:rFonts w:asciiTheme="minorHAnsi" w:eastAsiaTheme="minorEastAsia" w:hAnsiTheme="minorHAnsi" w:cstheme="minorBidi"/>
          <w:noProof/>
          <w:szCs w:val="22"/>
          <w:lang w:eastAsia="en-GB"/>
        </w:rPr>
        <w:tab/>
      </w:r>
      <w:r w:rsidR="00391C04" w:rsidRPr="002F601F">
        <w:rPr>
          <w:rStyle w:val="Hyperlink"/>
          <w:noProof/>
        </w:rPr>
        <w:t>Regulations and Directives</w:t>
      </w:r>
      <w:r w:rsidR="00391C04">
        <w:rPr>
          <w:noProof/>
          <w:webHidden/>
        </w:rPr>
        <w:tab/>
      </w:r>
      <w:r w:rsidR="00391C04">
        <w:rPr>
          <w:noProof/>
          <w:webHidden/>
        </w:rPr>
        <w:fldChar w:fldCharType="begin"/>
      </w:r>
      <w:r w:rsidR="00391C04">
        <w:rPr>
          <w:noProof/>
          <w:webHidden/>
        </w:rPr>
        <w:instrText xml:space="preserve"> PAGEREF _Toc527053346 \h </w:instrText>
      </w:r>
      <w:r w:rsidR="00391C04">
        <w:rPr>
          <w:noProof/>
          <w:webHidden/>
        </w:rPr>
      </w:r>
      <w:r w:rsidR="00391C04">
        <w:rPr>
          <w:noProof/>
          <w:webHidden/>
        </w:rPr>
        <w:fldChar w:fldCharType="separate"/>
      </w:r>
      <w:ins w:id="40" w:author="ENA" w:date="2020-12-12T20:13:00Z">
        <w:r w:rsidR="00FE6DFC">
          <w:rPr>
            <w:noProof/>
            <w:webHidden/>
          </w:rPr>
          <w:t>12</w:t>
        </w:r>
      </w:ins>
      <w:del w:id="41" w:author="ENA" w:date="2020-12-12T20:13:00Z">
        <w:r w:rsidR="00651412" w:rsidDel="00FE6DFC">
          <w:rPr>
            <w:noProof/>
            <w:webHidden/>
          </w:rPr>
          <w:delText>11</w:delText>
        </w:r>
      </w:del>
      <w:r w:rsidR="00391C04">
        <w:rPr>
          <w:noProof/>
          <w:webHidden/>
        </w:rPr>
        <w:fldChar w:fldCharType="end"/>
      </w:r>
      <w:r>
        <w:rPr>
          <w:noProof/>
        </w:rPr>
        <w:fldChar w:fldCharType="end"/>
      </w:r>
    </w:p>
    <w:p w14:paraId="656D0BBB" w14:textId="2A4DF159"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"_Toc527053347"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3.2</w:t>
      </w:r>
      <w:r w:rsidR="00391C04">
        <w:rPr>
          <w:rFonts w:asciiTheme="minorHAnsi" w:eastAsiaTheme="minorEastAsia" w:hAnsiTheme="minorHAnsi" w:cstheme="minorBidi"/>
          <w:noProof/>
          <w:szCs w:val="22"/>
          <w:lang w:eastAsia="en-GB"/>
        </w:rPr>
        <w:tab/>
      </w:r>
      <w:r w:rsidR="00391C04" w:rsidRPr="002F601F">
        <w:rPr>
          <w:rStyle w:val="Hyperlink"/>
          <w:noProof/>
        </w:rPr>
        <w:t>Standards publications</w:t>
      </w:r>
      <w:r w:rsidR="00391C04">
        <w:rPr>
          <w:noProof/>
          <w:webHidden/>
        </w:rPr>
        <w:tab/>
      </w:r>
      <w:r w:rsidR="00391C04">
        <w:rPr>
          <w:noProof/>
          <w:webHidden/>
        </w:rPr>
        <w:fldChar w:fldCharType="begin"/>
      </w:r>
      <w:r w:rsidR="00391C04">
        <w:rPr>
          <w:noProof/>
          <w:webHidden/>
        </w:rPr>
        <w:instrText xml:space="preserve"> PAGEREF _Toc527053347 \h </w:instrText>
      </w:r>
      <w:r w:rsidR="00391C04">
        <w:rPr>
          <w:noProof/>
          <w:webHidden/>
        </w:rPr>
      </w:r>
      <w:r w:rsidR="00391C04">
        <w:rPr>
          <w:noProof/>
          <w:webHidden/>
        </w:rPr>
        <w:fldChar w:fldCharType="separate"/>
      </w:r>
      <w:ins w:id="42" w:author="ENA" w:date="2020-12-12T20:13:00Z">
        <w:r w:rsidR="00FE6DFC">
          <w:rPr>
            <w:noProof/>
            <w:webHidden/>
          </w:rPr>
          <w:t>13</w:t>
        </w:r>
      </w:ins>
      <w:del w:id="43" w:author="ENA" w:date="2020-12-12T20:13:00Z">
        <w:r w:rsidR="00651412" w:rsidDel="00FE6DFC">
          <w:rPr>
            <w:noProof/>
            <w:webHidden/>
          </w:rPr>
          <w:delText>12</w:delText>
        </w:r>
      </w:del>
      <w:r w:rsidR="00391C04">
        <w:rPr>
          <w:noProof/>
          <w:webHidden/>
        </w:rPr>
        <w:fldChar w:fldCharType="end"/>
      </w:r>
      <w:r>
        <w:rPr>
          <w:noProof/>
        </w:rPr>
        <w:fldChar w:fldCharType="end"/>
      </w:r>
    </w:p>
    <w:p w14:paraId="23680344" w14:textId="63B4423F"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"_Toc527053348"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3.3</w:t>
      </w:r>
      <w:r w:rsidR="00391C04">
        <w:rPr>
          <w:rFonts w:asciiTheme="minorHAnsi" w:eastAsiaTheme="minorEastAsia" w:hAnsiTheme="minorHAnsi" w:cstheme="minorBidi"/>
          <w:noProof/>
          <w:szCs w:val="22"/>
          <w:lang w:eastAsia="en-GB"/>
        </w:rPr>
        <w:tab/>
      </w:r>
      <w:r w:rsidR="00391C04" w:rsidRPr="002F601F">
        <w:rPr>
          <w:rStyle w:val="Hyperlink"/>
          <w:noProof/>
        </w:rPr>
        <w:t>Other publications</w:t>
      </w:r>
      <w:r w:rsidR="00391C04">
        <w:rPr>
          <w:noProof/>
          <w:webHidden/>
        </w:rPr>
        <w:tab/>
      </w:r>
      <w:r w:rsidR="00391C04">
        <w:rPr>
          <w:noProof/>
          <w:webHidden/>
        </w:rPr>
        <w:fldChar w:fldCharType="begin"/>
      </w:r>
      <w:r w:rsidR="00391C04">
        <w:rPr>
          <w:noProof/>
          <w:webHidden/>
        </w:rPr>
        <w:instrText xml:space="preserve"> PAGEREF _Toc527053348 \h </w:instrText>
      </w:r>
      <w:r w:rsidR="00391C04">
        <w:rPr>
          <w:noProof/>
          <w:webHidden/>
        </w:rPr>
      </w:r>
      <w:r w:rsidR="00391C04">
        <w:rPr>
          <w:noProof/>
          <w:webHidden/>
        </w:rPr>
        <w:fldChar w:fldCharType="separate"/>
      </w:r>
      <w:ins w:id="44" w:author="ENA" w:date="2020-12-12T20:13:00Z">
        <w:r w:rsidR="00FE6DFC">
          <w:rPr>
            <w:noProof/>
            <w:webHidden/>
          </w:rPr>
          <w:t>15</w:t>
        </w:r>
      </w:ins>
      <w:del w:id="45" w:author="ENA" w:date="2020-12-12T20:13:00Z">
        <w:r w:rsidR="00651412" w:rsidDel="00FE6DFC">
          <w:rPr>
            <w:noProof/>
            <w:webHidden/>
          </w:rPr>
          <w:delText>13</w:delText>
        </w:r>
      </w:del>
      <w:r w:rsidR="00391C04">
        <w:rPr>
          <w:noProof/>
          <w:webHidden/>
        </w:rPr>
        <w:fldChar w:fldCharType="end"/>
      </w:r>
      <w:r>
        <w:rPr>
          <w:noProof/>
        </w:rPr>
        <w:fldChar w:fldCharType="end"/>
      </w:r>
    </w:p>
    <w:p w14:paraId="6852049E" w14:textId="5F7C02D7"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"_Toc527053349"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4</w:t>
      </w:r>
      <w:r w:rsidR="00391C04">
        <w:rPr>
          <w:rFonts w:asciiTheme="minorHAnsi" w:eastAsiaTheme="minorEastAsia" w:hAnsiTheme="minorHAnsi" w:cstheme="minorBidi"/>
          <w:noProof/>
          <w:szCs w:val="22"/>
          <w:lang w:eastAsia="en-GB"/>
        </w:rPr>
        <w:tab/>
      </w:r>
      <w:r w:rsidR="00391C04" w:rsidRPr="002F601F">
        <w:rPr>
          <w:rStyle w:val="Hyperlink"/>
          <w:noProof/>
        </w:rPr>
        <w:t>Terms and definitions</w:t>
      </w:r>
      <w:r w:rsidR="00391C04">
        <w:rPr>
          <w:noProof/>
          <w:webHidden/>
        </w:rPr>
        <w:tab/>
      </w:r>
      <w:r w:rsidR="00391C04">
        <w:rPr>
          <w:noProof/>
          <w:webHidden/>
        </w:rPr>
        <w:fldChar w:fldCharType="begin"/>
      </w:r>
      <w:r w:rsidR="00391C04">
        <w:rPr>
          <w:noProof/>
          <w:webHidden/>
        </w:rPr>
        <w:instrText xml:space="preserve"> PAGEREF _Toc527053349 \h </w:instrText>
      </w:r>
      <w:r w:rsidR="00391C04">
        <w:rPr>
          <w:noProof/>
          <w:webHidden/>
        </w:rPr>
      </w:r>
      <w:r w:rsidR="00391C04">
        <w:rPr>
          <w:noProof/>
          <w:webHidden/>
        </w:rPr>
        <w:fldChar w:fldCharType="separate"/>
      </w:r>
      <w:ins w:id="46" w:author="ENA" w:date="2020-12-12T20:13:00Z">
        <w:r w:rsidR="00FE6DFC">
          <w:rPr>
            <w:noProof/>
            <w:webHidden/>
          </w:rPr>
          <w:t>16</w:t>
        </w:r>
      </w:ins>
      <w:del w:id="47" w:author="ENA" w:date="2020-12-12T20:13:00Z">
        <w:r w:rsidR="00651412" w:rsidDel="00FE6DFC">
          <w:rPr>
            <w:noProof/>
            <w:webHidden/>
          </w:rPr>
          <w:delText>14</w:delText>
        </w:r>
      </w:del>
      <w:r w:rsidR="00391C04">
        <w:rPr>
          <w:noProof/>
          <w:webHidden/>
        </w:rPr>
        <w:fldChar w:fldCharType="end"/>
      </w:r>
      <w:r>
        <w:rPr>
          <w:noProof/>
        </w:rPr>
        <w:fldChar w:fldCharType="end"/>
      </w:r>
    </w:p>
    <w:p w14:paraId="2D881517" w14:textId="314F392C"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"_Toc527053350"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5</w:t>
      </w:r>
      <w:r w:rsidR="00391C04">
        <w:rPr>
          <w:rFonts w:asciiTheme="minorHAnsi" w:eastAsiaTheme="minorEastAsia" w:hAnsiTheme="minorHAnsi" w:cstheme="minorBidi"/>
          <w:noProof/>
          <w:szCs w:val="22"/>
          <w:lang w:eastAsia="en-GB"/>
        </w:rPr>
        <w:tab/>
      </w:r>
      <w:r w:rsidR="00391C04" w:rsidRPr="002F601F">
        <w:rPr>
          <w:rStyle w:val="Hyperlink"/>
          <w:noProof/>
        </w:rPr>
        <w:t>Connection Procedure</w:t>
      </w:r>
      <w:r w:rsidR="00391C04">
        <w:rPr>
          <w:noProof/>
          <w:webHidden/>
        </w:rPr>
        <w:tab/>
      </w:r>
      <w:r w:rsidR="00391C04">
        <w:rPr>
          <w:noProof/>
          <w:webHidden/>
        </w:rPr>
        <w:fldChar w:fldCharType="begin"/>
      </w:r>
      <w:r w:rsidR="00391C04">
        <w:rPr>
          <w:noProof/>
          <w:webHidden/>
        </w:rPr>
        <w:instrText xml:space="preserve"> PAGEREF _Toc527053350 \h </w:instrText>
      </w:r>
      <w:r w:rsidR="00391C04">
        <w:rPr>
          <w:noProof/>
          <w:webHidden/>
        </w:rPr>
      </w:r>
      <w:r w:rsidR="00391C04">
        <w:rPr>
          <w:noProof/>
          <w:webHidden/>
        </w:rPr>
        <w:fldChar w:fldCharType="separate"/>
      </w:r>
      <w:ins w:id="48" w:author="ENA" w:date="2020-12-12T20:13:00Z">
        <w:r w:rsidR="00FE6DFC">
          <w:rPr>
            <w:noProof/>
            <w:webHidden/>
          </w:rPr>
          <w:t>20</w:t>
        </w:r>
      </w:ins>
      <w:del w:id="49" w:author="ENA" w:date="2020-12-12T20:13:00Z">
        <w:r w:rsidR="00651412" w:rsidDel="00FE6DFC">
          <w:rPr>
            <w:noProof/>
            <w:webHidden/>
          </w:rPr>
          <w:delText>17</w:delText>
        </w:r>
      </w:del>
      <w:r w:rsidR="00391C04">
        <w:rPr>
          <w:noProof/>
          <w:webHidden/>
        </w:rPr>
        <w:fldChar w:fldCharType="end"/>
      </w:r>
      <w:r>
        <w:rPr>
          <w:noProof/>
        </w:rPr>
        <w:fldChar w:fldCharType="end"/>
      </w:r>
    </w:p>
    <w:p w14:paraId="589DD837" w14:textId="0AC7B251"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"_Toc527053351"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5.1</w:t>
      </w:r>
      <w:r w:rsidR="00391C04">
        <w:rPr>
          <w:rFonts w:asciiTheme="minorHAnsi" w:eastAsiaTheme="minorEastAsia" w:hAnsiTheme="minorHAnsi" w:cstheme="minorBidi"/>
          <w:noProof/>
          <w:szCs w:val="22"/>
          <w:lang w:eastAsia="en-GB"/>
        </w:rPr>
        <w:tab/>
      </w:r>
      <w:r w:rsidR="00391C04" w:rsidRPr="002F601F">
        <w:rPr>
          <w:rStyle w:val="Hyperlink"/>
          <w:noProof/>
        </w:rPr>
        <w:t>Single Premises Connection Procedure</w:t>
      </w:r>
      <w:r w:rsidR="00391C04">
        <w:rPr>
          <w:noProof/>
          <w:webHidden/>
        </w:rPr>
        <w:tab/>
      </w:r>
      <w:r w:rsidR="00391C04">
        <w:rPr>
          <w:noProof/>
          <w:webHidden/>
        </w:rPr>
        <w:fldChar w:fldCharType="begin"/>
      </w:r>
      <w:r w:rsidR="00391C04">
        <w:rPr>
          <w:noProof/>
          <w:webHidden/>
        </w:rPr>
        <w:instrText xml:space="preserve"> PAGEREF _Toc527053351 \h </w:instrText>
      </w:r>
      <w:r w:rsidR="00391C04">
        <w:rPr>
          <w:noProof/>
          <w:webHidden/>
        </w:rPr>
      </w:r>
      <w:r w:rsidR="00391C04">
        <w:rPr>
          <w:noProof/>
          <w:webHidden/>
        </w:rPr>
        <w:fldChar w:fldCharType="separate"/>
      </w:r>
      <w:ins w:id="50" w:author="ENA" w:date="2020-12-12T20:13:00Z">
        <w:r w:rsidR="00FE6DFC">
          <w:rPr>
            <w:noProof/>
            <w:webHidden/>
          </w:rPr>
          <w:t>20</w:t>
        </w:r>
      </w:ins>
      <w:del w:id="51" w:author="ENA" w:date="2020-12-12T20:13:00Z">
        <w:r w:rsidR="00651412" w:rsidDel="00FE6DFC">
          <w:rPr>
            <w:noProof/>
            <w:webHidden/>
          </w:rPr>
          <w:delText>17</w:delText>
        </w:r>
      </w:del>
      <w:r w:rsidR="00391C04">
        <w:rPr>
          <w:noProof/>
          <w:webHidden/>
        </w:rPr>
        <w:fldChar w:fldCharType="end"/>
      </w:r>
      <w:r>
        <w:rPr>
          <w:noProof/>
        </w:rPr>
        <w:fldChar w:fldCharType="end"/>
      </w:r>
    </w:p>
    <w:p w14:paraId="3A7C8D0C" w14:textId="572AE435"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"_Toc527053352"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5.2</w:t>
      </w:r>
      <w:r w:rsidR="00391C04">
        <w:rPr>
          <w:rFonts w:asciiTheme="minorHAnsi" w:eastAsiaTheme="minorEastAsia" w:hAnsiTheme="minorHAnsi" w:cstheme="minorBidi"/>
          <w:noProof/>
          <w:szCs w:val="22"/>
          <w:lang w:eastAsia="en-GB"/>
        </w:rPr>
        <w:tab/>
      </w:r>
      <w:r w:rsidR="00391C04" w:rsidRPr="002F601F">
        <w:rPr>
          <w:rStyle w:val="Hyperlink"/>
          <w:noProof/>
        </w:rPr>
        <w:t>Multiple Premises Connection Procedure</w:t>
      </w:r>
      <w:r w:rsidR="00391C04">
        <w:rPr>
          <w:noProof/>
          <w:webHidden/>
        </w:rPr>
        <w:tab/>
      </w:r>
      <w:r w:rsidR="00391C04">
        <w:rPr>
          <w:noProof/>
          <w:webHidden/>
        </w:rPr>
        <w:fldChar w:fldCharType="begin"/>
      </w:r>
      <w:r w:rsidR="00391C04">
        <w:rPr>
          <w:noProof/>
          <w:webHidden/>
        </w:rPr>
        <w:instrText xml:space="preserve"> PAGEREF _Toc527053352 \h </w:instrText>
      </w:r>
      <w:r w:rsidR="00391C04">
        <w:rPr>
          <w:noProof/>
          <w:webHidden/>
        </w:rPr>
      </w:r>
      <w:r w:rsidR="00391C04">
        <w:rPr>
          <w:noProof/>
          <w:webHidden/>
        </w:rPr>
        <w:fldChar w:fldCharType="separate"/>
      </w:r>
      <w:ins w:id="52" w:author="ENA" w:date="2020-12-12T20:13:00Z">
        <w:r w:rsidR="00FE6DFC">
          <w:rPr>
            <w:noProof/>
            <w:webHidden/>
          </w:rPr>
          <w:t>20</w:t>
        </w:r>
      </w:ins>
      <w:del w:id="53" w:author="ENA" w:date="2020-12-12T20:13:00Z">
        <w:r w:rsidR="00651412" w:rsidDel="00FE6DFC">
          <w:rPr>
            <w:noProof/>
            <w:webHidden/>
          </w:rPr>
          <w:delText>17</w:delText>
        </w:r>
      </w:del>
      <w:r w:rsidR="00391C04">
        <w:rPr>
          <w:noProof/>
          <w:webHidden/>
        </w:rPr>
        <w:fldChar w:fldCharType="end"/>
      </w:r>
      <w:r>
        <w:rPr>
          <w:noProof/>
        </w:rPr>
        <w:fldChar w:fldCharType="end"/>
      </w:r>
    </w:p>
    <w:p w14:paraId="573BE1BF" w14:textId="41D4C9F5"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"_Toc527053353"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6</w:t>
      </w:r>
      <w:r w:rsidR="00391C04">
        <w:rPr>
          <w:rFonts w:asciiTheme="minorHAnsi" w:eastAsiaTheme="minorEastAsia" w:hAnsiTheme="minorHAnsi" w:cstheme="minorBidi"/>
          <w:noProof/>
          <w:szCs w:val="22"/>
          <w:lang w:eastAsia="en-GB"/>
        </w:rPr>
        <w:tab/>
      </w:r>
      <w:r w:rsidR="00391C04" w:rsidRPr="002F601F">
        <w:rPr>
          <w:rStyle w:val="Hyperlink"/>
          <w:noProof/>
        </w:rPr>
        <w:t>Certification Requirements</w:t>
      </w:r>
      <w:r w:rsidR="00391C04">
        <w:rPr>
          <w:noProof/>
          <w:webHidden/>
        </w:rPr>
        <w:tab/>
      </w:r>
      <w:r w:rsidR="00391C04">
        <w:rPr>
          <w:noProof/>
          <w:webHidden/>
        </w:rPr>
        <w:fldChar w:fldCharType="begin"/>
      </w:r>
      <w:r w:rsidR="00391C04">
        <w:rPr>
          <w:noProof/>
          <w:webHidden/>
        </w:rPr>
        <w:instrText xml:space="preserve"> PAGEREF _Toc527053353 \h </w:instrText>
      </w:r>
      <w:r w:rsidR="00391C04">
        <w:rPr>
          <w:noProof/>
          <w:webHidden/>
        </w:rPr>
      </w:r>
      <w:r w:rsidR="00391C04">
        <w:rPr>
          <w:noProof/>
          <w:webHidden/>
        </w:rPr>
        <w:fldChar w:fldCharType="separate"/>
      </w:r>
      <w:ins w:id="54" w:author="ENA" w:date="2020-12-12T20:13:00Z">
        <w:r w:rsidR="00FE6DFC">
          <w:rPr>
            <w:noProof/>
            <w:webHidden/>
          </w:rPr>
          <w:t>21</w:t>
        </w:r>
      </w:ins>
      <w:del w:id="55" w:author="ENA" w:date="2020-12-12T20:13:00Z">
        <w:r w:rsidR="00651412" w:rsidDel="00FE6DFC">
          <w:rPr>
            <w:noProof/>
            <w:webHidden/>
          </w:rPr>
          <w:delText>18</w:delText>
        </w:r>
      </w:del>
      <w:r w:rsidR="00391C04">
        <w:rPr>
          <w:noProof/>
          <w:webHidden/>
        </w:rPr>
        <w:fldChar w:fldCharType="end"/>
      </w:r>
      <w:r>
        <w:rPr>
          <w:noProof/>
        </w:rPr>
        <w:fldChar w:fldCharType="end"/>
      </w:r>
    </w:p>
    <w:p w14:paraId="2F5034CE" w14:textId="1475EEA1"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"_Toc527053354"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6.1</w:t>
      </w:r>
      <w:r w:rsidR="00391C04">
        <w:rPr>
          <w:rFonts w:asciiTheme="minorHAnsi" w:eastAsiaTheme="minorEastAsia" w:hAnsiTheme="minorHAnsi" w:cstheme="minorBidi"/>
          <w:noProof/>
          <w:szCs w:val="22"/>
          <w:lang w:eastAsia="en-GB"/>
        </w:rPr>
        <w:tab/>
      </w:r>
      <w:r w:rsidR="00391C04" w:rsidRPr="002F601F">
        <w:rPr>
          <w:rStyle w:val="Hyperlink"/>
          <w:noProof/>
        </w:rPr>
        <w:t>Type Test Certification</w:t>
      </w:r>
      <w:r w:rsidR="00391C04">
        <w:rPr>
          <w:noProof/>
          <w:webHidden/>
        </w:rPr>
        <w:tab/>
      </w:r>
      <w:r w:rsidR="00391C04">
        <w:rPr>
          <w:noProof/>
          <w:webHidden/>
        </w:rPr>
        <w:fldChar w:fldCharType="begin"/>
      </w:r>
      <w:r w:rsidR="00391C04">
        <w:rPr>
          <w:noProof/>
          <w:webHidden/>
        </w:rPr>
        <w:instrText xml:space="preserve"> PAGEREF _Toc527053354 \h </w:instrText>
      </w:r>
      <w:r w:rsidR="00391C04">
        <w:rPr>
          <w:noProof/>
          <w:webHidden/>
        </w:rPr>
      </w:r>
      <w:r w:rsidR="00391C04">
        <w:rPr>
          <w:noProof/>
          <w:webHidden/>
        </w:rPr>
        <w:fldChar w:fldCharType="separate"/>
      </w:r>
      <w:ins w:id="56" w:author="ENA" w:date="2020-12-12T20:13:00Z">
        <w:r w:rsidR="00FE6DFC">
          <w:rPr>
            <w:noProof/>
            <w:webHidden/>
          </w:rPr>
          <w:t>21</w:t>
        </w:r>
      </w:ins>
      <w:del w:id="57" w:author="ENA" w:date="2020-12-12T20:13:00Z">
        <w:r w:rsidR="00651412" w:rsidDel="00FE6DFC">
          <w:rPr>
            <w:noProof/>
            <w:webHidden/>
          </w:rPr>
          <w:delText>18</w:delText>
        </w:r>
      </w:del>
      <w:r w:rsidR="00391C04">
        <w:rPr>
          <w:noProof/>
          <w:webHidden/>
        </w:rPr>
        <w:fldChar w:fldCharType="end"/>
      </w:r>
      <w:r>
        <w:rPr>
          <w:noProof/>
        </w:rPr>
        <w:fldChar w:fldCharType="end"/>
      </w:r>
    </w:p>
    <w:p w14:paraId="33068333" w14:textId="24F57A97"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"_Toc527053355"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6.2</w:t>
      </w:r>
      <w:r w:rsidR="00391C04">
        <w:rPr>
          <w:rFonts w:asciiTheme="minorHAnsi" w:eastAsiaTheme="minorEastAsia" w:hAnsiTheme="minorHAnsi" w:cstheme="minorBidi"/>
          <w:noProof/>
          <w:szCs w:val="22"/>
          <w:lang w:eastAsia="en-GB"/>
        </w:rPr>
        <w:tab/>
      </w:r>
      <w:r w:rsidR="00391C04" w:rsidRPr="002F601F">
        <w:rPr>
          <w:rStyle w:val="Hyperlink"/>
          <w:noProof/>
        </w:rPr>
        <w:t>Compliance</w:t>
      </w:r>
      <w:r w:rsidR="00391C04">
        <w:rPr>
          <w:noProof/>
          <w:webHidden/>
        </w:rPr>
        <w:tab/>
      </w:r>
      <w:r w:rsidR="00391C04">
        <w:rPr>
          <w:noProof/>
          <w:webHidden/>
        </w:rPr>
        <w:fldChar w:fldCharType="begin"/>
      </w:r>
      <w:r w:rsidR="00391C04">
        <w:rPr>
          <w:noProof/>
          <w:webHidden/>
        </w:rPr>
        <w:instrText xml:space="preserve"> PAGEREF _Toc527053355 \h </w:instrText>
      </w:r>
      <w:r w:rsidR="00391C04">
        <w:rPr>
          <w:noProof/>
          <w:webHidden/>
        </w:rPr>
      </w:r>
      <w:r w:rsidR="00391C04">
        <w:rPr>
          <w:noProof/>
          <w:webHidden/>
        </w:rPr>
        <w:fldChar w:fldCharType="separate"/>
      </w:r>
      <w:ins w:id="58" w:author="ENA" w:date="2020-12-12T20:13:00Z">
        <w:r w:rsidR="00FE6DFC">
          <w:rPr>
            <w:noProof/>
            <w:webHidden/>
          </w:rPr>
          <w:t>21</w:t>
        </w:r>
      </w:ins>
      <w:del w:id="59" w:author="ENA" w:date="2020-12-12T20:13:00Z">
        <w:r w:rsidR="00651412" w:rsidDel="00FE6DFC">
          <w:rPr>
            <w:noProof/>
            <w:webHidden/>
          </w:rPr>
          <w:delText>18</w:delText>
        </w:r>
      </w:del>
      <w:r w:rsidR="00391C04">
        <w:rPr>
          <w:noProof/>
          <w:webHidden/>
        </w:rPr>
        <w:fldChar w:fldCharType="end"/>
      </w:r>
      <w:r>
        <w:rPr>
          <w:noProof/>
        </w:rPr>
        <w:fldChar w:fldCharType="end"/>
      </w:r>
    </w:p>
    <w:p w14:paraId="1BE4167E" w14:textId="7E71B74D"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"_Toc527053356" </w:instrText>
      </w:r>
      <w:r>
        <w:rPr>
          <w:noProof/>
        </w:rPr>
        <w:fldChar w:fldCharType="separate"/>
      </w:r>
      <w:r w:rsidR="00391C04" w:rsidRPr="002F601F">
        <w:rPr>
          <w:rStyle w:val="Hyperlink"/>
          <w:noProof/>
          <w:lang w:eastAsia="en-GB"/>
          <w14:scene3d>
            <w14:camera w14:prst="orthographicFront"/>
            <w14:lightRig w14:rig="threePt" w14:dir="t">
              <w14:rot w14:lat="0" w14:lon="0" w14:rev="0"/>
            </w14:lightRig>
          </w14:scene3d>
        </w:rPr>
        <w:t>7</w:t>
      </w:r>
      <w:r w:rsidR="00391C04">
        <w:rPr>
          <w:rFonts w:asciiTheme="minorHAnsi" w:eastAsiaTheme="minorEastAsia" w:hAnsiTheme="minorHAnsi" w:cstheme="minorBidi"/>
          <w:noProof/>
          <w:szCs w:val="22"/>
          <w:lang w:eastAsia="en-GB"/>
        </w:rPr>
        <w:tab/>
      </w:r>
      <w:r w:rsidR="00391C04" w:rsidRPr="002F601F">
        <w:rPr>
          <w:rStyle w:val="Hyperlink"/>
          <w:noProof/>
        </w:rPr>
        <w:t>Operation</w:t>
      </w:r>
      <w:r w:rsidR="00391C04" w:rsidRPr="002F601F">
        <w:rPr>
          <w:rStyle w:val="Hyperlink"/>
          <w:noProof/>
          <w:lang w:eastAsia="en-GB"/>
        </w:rPr>
        <w:t xml:space="preserve"> and Safety</w:t>
      </w:r>
      <w:r w:rsidR="00391C04">
        <w:rPr>
          <w:noProof/>
          <w:webHidden/>
        </w:rPr>
        <w:tab/>
      </w:r>
      <w:r w:rsidR="00391C04">
        <w:rPr>
          <w:noProof/>
          <w:webHidden/>
        </w:rPr>
        <w:fldChar w:fldCharType="begin"/>
      </w:r>
      <w:r w:rsidR="00391C04">
        <w:rPr>
          <w:noProof/>
          <w:webHidden/>
        </w:rPr>
        <w:instrText xml:space="preserve"> PAGEREF _Toc527053356 \h </w:instrText>
      </w:r>
      <w:r w:rsidR="00391C04">
        <w:rPr>
          <w:noProof/>
          <w:webHidden/>
        </w:rPr>
      </w:r>
      <w:r w:rsidR="00391C04">
        <w:rPr>
          <w:noProof/>
          <w:webHidden/>
        </w:rPr>
        <w:fldChar w:fldCharType="separate"/>
      </w:r>
      <w:ins w:id="60" w:author="ENA" w:date="2020-12-12T20:13:00Z">
        <w:r w:rsidR="00FE6DFC">
          <w:rPr>
            <w:noProof/>
            <w:webHidden/>
          </w:rPr>
          <w:t>22</w:t>
        </w:r>
      </w:ins>
      <w:del w:id="61" w:author="ENA" w:date="2020-12-12T20:13:00Z">
        <w:r w:rsidR="00651412" w:rsidDel="00FE6DFC">
          <w:rPr>
            <w:noProof/>
            <w:webHidden/>
          </w:rPr>
          <w:delText>19</w:delText>
        </w:r>
      </w:del>
      <w:r w:rsidR="00391C04">
        <w:rPr>
          <w:noProof/>
          <w:webHidden/>
        </w:rPr>
        <w:fldChar w:fldCharType="end"/>
      </w:r>
      <w:r>
        <w:rPr>
          <w:noProof/>
        </w:rPr>
        <w:fldChar w:fldCharType="end"/>
      </w:r>
    </w:p>
    <w:p w14:paraId="183FA6E2" w14:textId="5C2DDD79"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"_Toc527053357"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7.1</w:t>
      </w:r>
      <w:r w:rsidR="00391C04">
        <w:rPr>
          <w:rFonts w:asciiTheme="minorHAnsi" w:eastAsiaTheme="minorEastAsia" w:hAnsiTheme="minorHAnsi" w:cstheme="minorBidi"/>
          <w:noProof/>
          <w:szCs w:val="22"/>
          <w:lang w:eastAsia="en-GB"/>
        </w:rPr>
        <w:tab/>
      </w:r>
      <w:r w:rsidR="00391C04" w:rsidRPr="002F601F">
        <w:rPr>
          <w:rStyle w:val="Hyperlink"/>
          <w:noProof/>
        </w:rPr>
        <w:t>Operational Requirements</w:t>
      </w:r>
      <w:r w:rsidR="00391C04">
        <w:rPr>
          <w:noProof/>
          <w:webHidden/>
        </w:rPr>
        <w:tab/>
      </w:r>
      <w:r w:rsidR="00391C04">
        <w:rPr>
          <w:noProof/>
          <w:webHidden/>
        </w:rPr>
        <w:fldChar w:fldCharType="begin"/>
      </w:r>
      <w:r w:rsidR="00391C04">
        <w:rPr>
          <w:noProof/>
          <w:webHidden/>
        </w:rPr>
        <w:instrText xml:space="preserve"> PAGEREF _Toc527053357 \h </w:instrText>
      </w:r>
      <w:r w:rsidR="00391C04">
        <w:rPr>
          <w:noProof/>
          <w:webHidden/>
        </w:rPr>
      </w:r>
      <w:r w:rsidR="00391C04">
        <w:rPr>
          <w:noProof/>
          <w:webHidden/>
        </w:rPr>
        <w:fldChar w:fldCharType="separate"/>
      </w:r>
      <w:ins w:id="62" w:author="ENA" w:date="2020-12-12T20:13:00Z">
        <w:r w:rsidR="00FE6DFC">
          <w:rPr>
            <w:noProof/>
            <w:webHidden/>
          </w:rPr>
          <w:t>22</w:t>
        </w:r>
      </w:ins>
      <w:del w:id="63" w:author="ENA" w:date="2020-12-12T20:13:00Z">
        <w:r w:rsidR="00651412" w:rsidDel="00FE6DFC">
          <w:rPr>
            <w:noProof/>
            <w:webHidden/>
          </w:rPr>
          <w:delText>19</w:delText>
        </w:r>
      </w:del>
      <w:r w:rsidR="00391C04">
        <w:rPr>
          <w:noProof/>
          <w:webHidden/>
        </w:rPr>
        <w:fldChar w:fldCharType="end"/>
      </w:r>
      <w:r>
        <w:rPr>
          <w:noProof/>
        </w:rPr>
        <w:fldChar w:fldCharType="end"/>
      </w:r>
    </w:p>
    <w:p w14:paraId="5CF1EE09" w14:textId="2ECB8CEB"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"_Toc527053358"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7.2</w:t>
      </w:r>
      <w:r w:rsidR="00391C04">
        <w:rPr>
          <w:rFonts w:asciiTheme="minorHAnsi" w:eastAsiaTheme="minorEastAsia" w:hAnsiTheme="minorHAnsi" w:cstheme="minorBidi"/>
          <w:noProof/>
          <w:szCs w:val="22"/>
          <w:lang w:eastAsia="en-GB"/>
        </w:rPr>
        <w:tab/>
      </w:r>
      <w:r w:rsidR="00391C04" w:rsidRPr="002F601F">
        <w:rPr>
          <w:rStyle w:val="Hyperlink"/>
          <w:noProof/>
        </w:rPr>
        <w:t>Isolation</w:t>
      </w:r>
      <w:r w:rsidR="00391C04">
        <w:rPr>
          <w:noProof/>
          <w:webHidden/>
        </w:rPr>
        <w:tab/>
      </w:r>
      <w:r w:rsidR="00391C04">
        <w:rPr>
          <w:noProof/>
          <w:webHidden/>
        </w:rPr>
        <w:fldChar w:fldCharType="begin"/>
      </w:r>
      <w:r w:rsidR="00391C04">
        <w:rPr>
          <w:noProof/>
          <w:webHidden/>
        </w:rPr>
        <w:instrText xml:space="preserve"> PAGEREF _Toc527053358 \h </w:instrText>
      </w:r>
      <w:r w:rsidR="00391C04">
        <w:rPr>
          <w:noProof/>
          <w:webHidden/>
        </w:rPr>
      </w:r>
      <w:r w:rsidR="00391C04">
        <w:rPr>
          <w:noProof/>
          <w:webHidden/>
        </w:rPr>
        <w:fldChar w:fldCharType="separate"/>
      </w:r>
      <w:ins w:id="64" w:author="ENA" w:date="2020-12-12T20:13:00Z">
        <w:r w:rsidR="00FE6DFC">
          <w:rPr>
            <w:noProof/>
            <w:webHidden/>
          </w:rPr>
          <w:t>22</w:t>
        </w:r>
      </w:ins>
      <w:del w:id="65" w:author="ENA" w:date="2020-12-12T20:13:00Z">
        <w:r w:rsidR="00651412" w:rsidDel="00FE6DFC">
          <w:rPr>
            <w:noProof/>
            <w:webHidden/>
          </w:rPr>
          <w:delText>19</w:delText>
        </w:r>
      </w:del>
      <w:r w:rsidR="00391C04">
        <w:rPr>
          <w:noProof/>
          <w:webHidden/>
        </w:rPr>
        <w:fldChar w:fldCharType="end"/>
      </w:r>
      <w:r>
        <w:rPr>
          <w:noProof/>
        </w:rPr>
        <w:fldChar w:fldCharType="end"/>
      </w:r>
    </w:p>
    <w:p w14:paraId="4845C97A" w14:textId="160A449F"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"_Toc527053359"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7.3</w:t>
      </w:r>
      <w:r w:rsidR="00391C04">
        <w:rPr>
          <w:rFonts w:asciiTheme="minorHAnsi" w:eastAsiaTheme="minorEastAsia" w:hAnsiTheme="minorHAnsi" w:cstheme="minorBidi"/>
          <w:noProof/>
          <w:szCs w:val="22"/>
          <w:lang w:eastAsia="en-GB"/>
        </w:rPr>
        <w:tab/>
      </w:r>
      <w:r w:rsidR="00391C04" w:rsidRPr="002F601F">
        <w:rPr>
          <w:rStyle w:val="Hyperlink"/>
          <w:noProof/>
        </w:rPr>
        <w:t>Labelling</w:t>
      </w:r>
      <w:r w:rsidR="00391C04">
        <w:rPr>
          <w:noProof/>
          <w:webHidden/>
        </w:rPr>
        <w:tab/>
      </w:r>
      <w:r w:rsidR="00391C04">
        <w:rPr>
          <w:noProof/>
          <w:webHidden/>
        </w:rPr>
        <w:fldChar w:fldCharType="begin"/>
      </w:r>
      <w:r w:rsidR="00391C04">
        <w:rPr>
          <w:noProof/>
          <w:webHidden/>
        </w:rPr>
        <w:instrText xml:space="preserve"> PAGEREF _Toc527053359 \h </w:instrText>
      </w:r>
      <w:r w:rsidR="00391C04">
        <w:rPr>
          <w:noProof/>
          <w:webHidden/>
        </w:rPr>
      </w:r>
      <w:r w:rsidR="00391C04">
        <w:rPr>
          <w:noProof/>
          <w:webHidden/>
        </w:rPr>
        <w:fldChar w:fldCharType="separate"/>
      </w:r>
      <w:ins w:id="66" w:author="ENA" w:date="2020-12-12T20:13:00Z">
        <w:r w:rsidR="00FE6DFC">
          <w:rPr>
            <w:noProof/>
            <w:webHidden/>
          </w:rPr>
          <w:t>22</w:t>
        </w:r>
      </w:ins>
      <w:del w:id="67" w:author="ENA" w:date="2020-12-12T20:13:00Z">
        <w:r w:rsidR="00651412" w:rsidDel="00FE6DFC">
          <w:rPr>
            <w:noProof/>
            <w:webHidden/>
          </w:rPr>
          <w:delText>19</w:delText>
        </w:r>
      </w:del>
      <w:r w:rsidR="00391C04">
        <w:rPr>
          <w:noProof/>
          <w:webHidden/>
        </w:rPr>
        <w:fldChar w:fldCharType="end"/>
      </w:r>
      <w:r>
        <w:rPr>
          <w:noProof/>
        </w:rPr>
        <w:fldChar w:fldCharType="end"/>
      </w:r>
    </w:p>
    <w:p w14:paraId="384F30FA" w14:textId="01356A02"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"_Toc527053360"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7.4</w:t>
      </w:r>
      <w:r w:rsidR="00391C04">
        <w:rPr>
          <w:rFonts w:asciiTheme="minorHAnsi" w:eastAsiaTheme="minorEastAsia" w:hAnsiTheme="minorHAnsi" w:cstheme="minorBidi"/>
          <w:noProof/>
          <w:szCs w:val="22"/>
          <w:lang w:eastAsia="en-GB"/>
        </w:rPr>
        <w:tab/>
      </w:r>
      <w:r w:rsidR="00391C04" w:rsidRPr="002F601F">
        <w:rPr>
          <w:rStyle w:val="Hyperlink"/>
          <w:noProof/>
        </w:rPr>
        <w:t>Maintenance &amp; Routine Testing</w:t>
      </w:r>
      <w:r w:rsidR="00391C04">
        <w:rPr>
          <w:noProof/>
          <w:webHidden/>
        </w:rPr>
        <w:tab/>
      </w:r>
      <w:r w:rsidR="00391C04">
        <w:rPr>
          <w:noProof/>
          <w:webHidden/>
        </w:rPr>
        <w:fldChar w:fldCharType="begin"/>
      </w:r>
      <w:r w:rsidR="00391C04">
        <w:rPr>
          <w:noProof/>
          <w:webHidden/>
        </w:rPr>
        <w:instrText xml:space="preserve"> PAGEREF _Toc527053360 \h </w:instrText>
      </w:r>
      <w:r w:rsidR="00391C04">
        <w:rPr>
          <w:noProof/>
          <w:webHidden/>
        </w:rPr>
      </w:r>
      <w:r w:rsidR="00391C04">
        <w:rPr>
          <w:noProof/>
          <w:webHidden/>
        </w:rPr>
        <w:fldChar w:fldCharType="separate"/>
      </w:r>
      <w:ins w:id="68" w:author="ENA" w:date="2020-12-12T20:13:00Z">
        <w:r w:rsidR="00FE6DFC">
          <w:rPr>
            <w:noProof/>
            <w:webHidden/>
          </w:rPr>
          <w:t>24</w:t>
        </w:r>
      </w:ins>
      <w:del w:id="69" w:author="ENA" w:date="2020-12-12T20:13:00Z">
        <w:r w:rsidR="00651412" w:rsidDel="00FE6DFC">
          <w:rPr>
            <w:noProof/>
            <w:webHidden/>
          </w:rPr>
          <w:delText>20</w:delText>
        </w:r>
      </w:del>
      <w:r w:rsidR="00391C04">
        <w:rPr>
          <w:noProof/>
          <w:webHidden/>
        </w:rPr>
        <w:fldChar w:fldCharType="end"/>
      </w:r>
      <w:r>
        <w:rPr>
          <w:noProof/>
        </w:rPr>
        <w:fldChar w:fldCharType="end"/>
      </w:r>
    </w:p>
    <w:p w14:paraId="5116B0A0" w14:textId="56A383AE"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"_Toc527053361" </w:instrText>
      </w:r>
      <w:r>
        <w:rPr>
          <w:noProof/>
        </w:rPr>
        <w:fldChar w:fldCharType="separate"/>
      </w:r>
      <w:r w:rsidR="00391C04" w:rsidRPr="002F601F">
        <w:rPr>
          <w:rStyle w:val="Hyperlink"/>
          <w:noProof/>
          <w:lang w:eastAsia="en-GB"/>
          <w14:scene3d>
            <w14:camera w14:prst="orthographicFront"/>
            <w14:lightRig w14:rig="threePt" w14:dir="t">
              <w14:rot w14:lat="0" w14:lon="0" w14:rev="0"/>
            </w14:lightRig>
          </w14:scene3d>
        </w:rPr>
        <w:t>7.5</w:t>
      </w:r>
      <w:r w:rsidR="00391C04">
        <w:rPr>
          <w:rFonts w:asciiTheme="minorHAnsi" w:eastAsiaTheme="minorEastAsia" w:hAnsiTheme="minorHAnsi" w:cstheme="minorBidi"/>
          <w:noProof/>
          <w:szCs w:val="22"/>
          <w:lang w:eastAsia="en-GB"/>
        </w:rPr>
        <w:tab/>
      </w:r>
      <w:r w:rsidR="00391C04" w:rsidRPr="002F601F">
        <w:rPr>
          <w:rStyle w:val="Hyperlink"/>
          <w:noProof/>
          <w:lang w:eastAsia="en-GB"/>
        </w:rPr>
        <w:t>Phase Unbalance</w:t>
      </w:r>
      <w:r w:rsidR="00391C04">
        <w:rPr>
          <w:noProof/>
          <w:webHidden/>
        </w:rPr>
        <w:tab/>
      </w:r>
      <w:r w:rsidR="00391C04">
        <w:rPr>
          <w:noProof/>
          <w:webHidden/>
        </w:rPr>
        <w:fldChar w:fldCharType="begin"/>
      </w:r>
      <w:r w:rsidR="00391C04">
        <w:rPr>
          <w:noProof/>
          <w:webHidden/>
        </w:rPr>
        <w:instrText xml:space="preserve"> PAGEREF _Toc527053361 \h </w:instrText>
      </w:r>
      <w:r w:rsidR="00391C04">
        <w:rPr>
          <w:noProof/>
          <w:webHidden/>
        </w:rPr>
      </w:r>
      <w:r w:rsidR="00391C04">
        <w:rPr>
          <w:noProof/>
          <w:webHidden/>
        </w:rPr>
        <w:fldChar w:fldCharType="separate"/>
      </w:r>
      <w:ins w:id="70" w:author="ENA" w:date="2020-12-12T20:13:00Z">
        <w:r w:rsidR="00FE6DFC">
          <w:rPr>
            <w:noProof/>
            <w:webHidden/>
          </w:rPr>
          <w:t>24</w:t>
        </w:r>
      </w:ins>
      <w:del w:id="71" w:author="ENA" w:date="2020-12-12T20:13:00Z">
        <w:r w:rsidR="00651412" w:rsidDel="00FE6DFC">
          <w:rPr>
            <w:noProof/>
            <w:webHidden/>
          </w:rPr>
          <w:delText>20</w:delText>
        </w:r>
      </w:del>
      <w:r w:rsidR="00391C04">
        <w:rPr>
          <w:noProof/>
          <w:webHidden/>
        </w:rPr>
        <w:fldChar w:fldCharType="end"/>
      </w:r>
      <w:r>
        <w:rPr>
          <w:noProof/>
        </w:rPr>
        <w:fldChar w:fldCharType="end"/>
      </w:r>
    </w:p>
    <w:p w14:paraId="6E82C0BD" w14:textId="3DF4D04E"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"_Toc527053362" </w:instrText>
      </w:r>
      <w:r>
        <w:rPr>
          <w:noProof/>
        </w:rPr>
        <w:fldChar w:fldCharType="separate"/>
      </w:r>
      <w:r w:rsidR="00391C04" w:rsidRPr="002F601F">
        <w:rPr>
          <w:rStyle w:val="Hyperlink"/>
          <w:rFonts w:cs="Arial"/>
          <w:noProof/>
          <w:lang w:eastAsia="en-GB"/>
          <w14:scene3d>
            <w14:camera w14:prst="orthographicFront"/>
            <w14:lightRig w14:rig="threePt" w14:dir="t">
              <w14:rot w14:lat="0" w14:lon="0" w14:rev="0"/>
            </w14:lightRig>
          </w14:scene3d>
        </w:rPr>
        <w:t>8</w:t>
      </w:r>
      <w:r w:rsidR="00391C04">
        <w:rPr>
          <w:rFonts w:asciiTheme="minorHAnsi" w:eastAsiaTheme="minorEastAsia" w:hAnsiTheme="minorHAnsi" w:cstheme="minorBidi"/>
          <w:noProof/>
          <w:szCs w:val="22"/>
          <w:lang w:eastAsia="en-GB"/>
        </w:rPr>
        <w:tab/>
      </w:r>
      <w:r w:rsidR="00391C04" w:rsidRPr="002F601F">
        <w:rPr>
          <w:rStyle w:val="Hyperlink"/>
          <w:noProof/>
        </w:rPr>
        <w:t>Commissioning, Notification and Decommissioning</w:t>
      </w:r>
      <w:r w:rsidR="00391C04">
        <w:rPr>
          <w:noProof/>
          <w:webHidden/>
        </w:rPr>
        <w:tab/>
      </w:r>
      <w:r w:rsidR="00391C04">
        <w:rPr>
          <w:noProof/>
          <w:webHidden/>
        </w:rPr>
        <w:fldChar w:fldCharType="begin"/>
      </w:r>
      <w:r w:rsidR="00391C04">
        <w:rPr>
          <w:noProof/>
          <w:webHidden/>
        </w:rPr>
        <w:instrText xml:space="preserve"> PAGEREF _Toc527053362 \h </w:instrText>
      </w:r>
      <w:r w:rsidR="00391C04">
        <w:rPr>
          <w:noProof/>
          <w:webHidden/>
        </w:rPr>
      </w:r>
      <w:r w:rsidR="00391C04">
        <w:rPr>
          <w:noProof/>
          <w:webHidden/>
        </w:rPr>
        <w:fldChar w:fldCharType="separate"/>
      </w:r>
      <w:ins w:id="72" w:author="ENA" w:date="2020-12-12T20:13:00Z">
        <w:r w:rsidR="00FE6DFC">
          <w:rPr>
            <w:noProof/>
            <w:webHidden/>
          </w:rPr>
          <w:t>24</w:t>
        </w:r>
      </w:ins>
      <w:del w:id="73" w:author="ENA" w:date="2020-12-12T20:13:00Z">
        <w:r w:rsidR="00651412" w:rsidDel="00FE6DFC">
          <w:rPr>
            <w:noProof/>
            <w:webHidden/>
          </w:rPr>
          <w:delText>21</w:delText>
        </w:r>
      </w:del>
      <w:r w:rsidR="00391C04">
        <w:rPr>
          <w:noProof/>
          <w:webHidden/>
        </w:rPr>
        <w:fldChar w:fldCharType="end"/>
      </w:r>
      <w:r>
        <w:rPr>
          <w:noProof/>
        </w:rPr>
        <w:fldChar w:fldCharType="end"/>
      </w:r>
    </w:p>
    <w:p w14:paraId="292911F7" w14:textId="287516B7"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"_Toc527053363"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8.1</w:t>
      </w:r>
      <w:r w:rsidR="00391C04">
        <w:rPr>
          <w:rFonts w:asciiTheme="minorHAnsi" w:eastAsiaTheme="minorEastAsia" w:hAnsiTheme="minorHAnsi" w:cstheme="minorBidi"/>
          <w:noProof/>
          <w:szCs w:val="22"/>
          <w:lang w:eastAsia="en-GB"/>
        </w:rPr>
        <w:tab/>
      </w:r>
      <w:r w:rsidR="00391C04" w:rsidRPr="002F601F">
        <w:rPr>
          <w:rStyle w:val="Hyperlink"/>
          <w:noProof/>
        </w:rPr>
        <w:t>General</w:t>
      </w:r>
      <w:r w:rsidR="00391C04">
        <w:rPr>
          <w:noProof/>
          <w:webHidden/>
        </w:rPr>
        <w:tab/>
      </w:r>
      <w:r w:rsidR="00391C04">
        <w:rPr>
          <w:noProof/>
          <w:webHidden/>
        </w:rPr>
        <w:fldChar w:fldCharType="begin"/>
      </w:r>
      <w:r w:rsidR="00391C04">
        <w:rPr>
          <w:noProof/>
          <w:webHidden/>
        </w:rPr>
        <w:instrText xml:space="preserve"> PAGEREF _Toc527053363 \h </w:instrText>
      </w:r>
      <w:r w:rsidR="00391C04">
        <w:rPr>
          <w:noProof/>
          <w:webHidden/>
        </w:rPr>
      </w:r>
      <w:r w:rsidR="00391C04">
        <w:rPr>
          <w:noProof/>
          <w:webHidden/>
        </w:rPr>
        <w:fldChar w:fldCharType="separate"/>
      </w:r>
      <w:ins w:id="74" w:author="ENA" w:date="2020-12-12T20:13:00Z">
        <w:r w:rsidR="00FE6DFC">
          <w:rPr>
            <w:noProof/>
            <w:webHidden/>
          </w:rPr>
          <w:t>24</w:t>
        </w:r>
      </w:ins>
      <w:del w:id="75" w:author="ENA" w:date="2020-12-12T20:13:00Z">
        <w:r w:rsidR="00651412" w:rsidDel="00FE6DFC">
          <w:rPr>
            <w:noProof/>
            <w:webHidden/>
          </w:rPr>
          <w:delText>21</w:delText>
        </w:r>
      </w:del>
      <w:r w:rsidR="00391C04">
        <w:rPr>
          <w:noProof/>
          <w:webHidden/>
        </w:rPr>
        <w:fldChar w:fldCharType="end"/>
      </w:r>
      <w:r>
        <w:rPr>
          <w:noProof/>
        </w:rPr>
        <w:fldChar w:fldCharType="end"/>
      </w:r>
    </w:p>
    <w:p w14:paraId="27A2FB96" w14:textId="0D9385C8"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"_Toc527053364"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8.2</w:t>
      </w:r>
      <w:r w:rsidR="00391C04">
        <w:rPr>
          <w:rFonts w:asciiTheme="minorHAnsi" w:eastAsiaTheme="minorEastAsia" w:hAnsiTheme="minorHAnsi" w:cstheme="minorBidi"/>
          <w:noProof/>
          <w:szCs w:val="22"/>
          <w:lang w:eastAsia="en-GB"/>
        </w:rPr>
        <w:tab/>
      </w:r>
      <w:r w:rsidR="00391C04" w:rsidRPr="002F601F">
        <w:rPr>
          <w:rStyle w:val="Hyperlink"/>
          <w:noProof/>
        </w:rPr>
        <w:t>Commissioning</w:t>
      </w:r>
      <w:r w:rsidR="00391C04">
        <w:rPr>
          <w:noProof/>
          <w:webHidden/>
        </w:rPr>
        <w:tab/>
      </w:r>
      <w:r w:rsidR="00391C04">
        <w:rPr>
          <w:noProof/>
          <w:webHidden/>
        </w:rPr>
        <w:fldChar w:fldCharType="begin"/>
      </w:r>
      <w:r w:rsidR="00391C04">
        <w:rPr>
          <w:noProof/>
          <w:webHidden/>
        </w:rPr>
        <w:instrText xml:space="preserve"> PAGEREF _Toc527053364 \h </w:instrText>
      </w:r>
      <w:r w:rsidR="00391C04">
        <w:rPr>
          <w:noProof/>
          <w:webHidden/>
        </w:rPr>
      </w:r>
      <w:r w:rsidR="00391C04">
        <w:rPr>
          <w:noProof/>
          <w:webHidden/>
        </w:rPr>
        <w:fldChar w:fldCharType="separate"/>
      </w:r>
      <w:ins w:id="76" w:author="ENA" w:date="2020-12-12T20:13:00Z">
        <w:r w:rsidR="00FE6DFC">
          <w:rPr>
            <w:noProof/>
            <w:webHidden/>
          </w:rPr>
          <w:t>24</w:t>
        </w:r>
      </w:ins>
      <w:del w:id="77" w:author="ENA" w:date="2020-12-12T20:13:00Z">
        <w:r w:rsidR="00651412" w:rsidDel="00FE6DFC">
          <w:rPr>
            <w:noProof/>
            <w:webHidden/>
          </w:rPr>
          <w:delText>21</w:delText>
        </w:r>
      </w:del>
      <w:r w:rsidR="00391C04">
        <w:rPr>
          <w:noProof/>
          <w:webHidden/>
        </w:rPr>
        <w:fldChar w:fldCharType="end"/>
      </w:r>
      <w:r>
        <w:rPr>
          <w:noProof/>
        </w:rPr>
        <w:fldChar w:fldCharType="end"/>
      </w:r>
    </w:p>
    <w:p w14:paraId="329A6E94" w14:textId="1CBA0C0B"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"_Toc527053365"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8.3</w:t>
      </w:r>
      <w:r w:rsidR="00391C04">
        <w:rPr>
          <w:rFonts w:asciiTheme="minorHAnsi" w:eastAsiaTheme="minorEastAsia" w:hAnsiTheme="minorHAnsi" w:cstheme="minorBidi"/>
          <w:noProof/>
          <w:szCs w:val="22"/>
          <w:lang w:eastAsia="en-GB"/>
        </w:rPr>
        <w:tab/>
      </w:r>
      <w:r w:rsidR="00391C04" w:rsidRPr="002F601F">
        <w:rPr>
          <w:rStyle w:val="Hyperlink"/>
          <w:noProof/>
        </w:rPr>
        <w:t>Notification of Commissioning</w:t>
      </w:r>
      <w:r w:rsidR="00391C04">
        <w:rPr>
          <w:noProof/>
          <w:webHidden/>
        </w:rPr>
        <w:tab/>
      </w:r>
      <w:r w:rsidR="00391C04">
        <w:rPr>
          <w:noProof/>
          <w:webHidden/>
        </w:rPr>
        <w:fldChar w:fldCharType="begin"/>
      </w:r>
      <w:r w:rsidR="00391C04">
        <w:rPr>
          <w:noProof/>
          <w:webHidden/>
        </w:rPr>
        <w:instrText xml:space="preserve"> PAGEREF _Toc527053365 \h </w:instrText>
      </w:r>
      <w:r w:rsidR="00391C04">
        <w:rPr>
          <w:noProof/>
          <w:webHidden/>
        </w:rPr>
      </w:r>
      <w:r w:rsidR="00391C04">
        <w:rPr>
          <w:noProof/>
          <w:webHidden/>
        </w:rPr>
        <w:fldChar w:fldCharType="separate"/>
      </w:r>
      <w:ins w:id="78" w:author="ENA" w:date="2020-12-12T20:13:00Z">
        <w:r w:rsidR="00FE6DFC">
          <w:rPr>
            <w:noProof/>
            <w:webHidden/>
          </w:rPr>
          <w:t>26</w:t>
        </w:r>
      </w:ins>
      <w:del w:id="79" w:author="ENA" w:date="2020-12-12T20:13:00Z">
        <w:r w:rsidR="00651412" w:rsidDel="00FE6DFC">
          <w:rPr>
            <w:noProof/>
            <w:webHidden/>
          </w:rPr>
          <w:delText>22</w:delText>
        </w:r>
      </w:del>
      <w:r w:rsidR="00391C04">
        <w:rPr>
          <w:noProof/>
          <w:webHidden/>
        </w:rPr>
        <w:fldChar w:fldCharType="end"/>
      </w:r>
      <w:r>
        <w:rPr>
          <w:noProof/>
        </w:rPr>
        <w:fldChar w:fldCharType="end"/>
      </w:r>
    </w:p>
    <w:p w14:paraId="6990E95F" w14:textId="6E8EA836"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"_Toc527053366"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8.4</w:t>
      </w:r>
      <w:r w:rsidR="00391C04">
        <w:rPr>
          <w:rFonts w:asciiTheme="minorHAnsi" w:eastAsiaTheme="minorEastAsia" w:hAnsiTheme="minorHAnsi" w:cstheme="minorBidi"/>
          <w:noProof/>
          <w:szCs w:val="22"/>
          <w:lang w:eastAsia="en-GB"/>
        </w:rPr>
        <w:tab/>
      </w:r>
      <w:r w:rsidR="00391C04" w:rsidRPr="002F601F">
        <w:rPr>
          <w:rStyle w:val="Hyperlink"/>
          <w:noProof/>
        </w:rPr>
        <w:t>Notification of Changes</w:t>
      </w:r>
      <w:r w:rsidR="00391C04">
        <w:rPr>
          <w:noProof/>
          <w:webHidden/>
        </w:rPr>
        <w:tab/>
      </w:r>
      <w:r w:rsidR="00391C04">
        <w:rPr>
          <w:noProof/>
          <w:webHidden/>
        </w:rPr>
        <w:fldChar w:fldCharType="begin"/>
      </w:r>
      <w:r w:rsidR="00391C04">
        <w:rPr>
          <w:noProof/>
          <w:webHidden/>
        </w:rPr>
        <w:instrText xml:space="preserve"> PAGEREF _Toc527053366 \h </w:instrText>
      </w:r>
      <w:r w:rsidR="00391C04">
        <w:rPr>
          <w:noProof/>
          <w:webHidden/>
        </w:rPr>
      </w:r>
      <w:r w:rsidR="00391C04">
        <w:rPr>
          <w:noProof/>
          <w:webHidden/>
        </w:rPr>
        <w:fldChar w:fldCharType="separate"/>
      </w:r>
      <w:ins w:id="80" w:author="ENA" w:date="2020-12-12T20:13:00Z">
        <w:r w:rsidR="00FE6DFC">
          <w:rPr>
            <w:noProof/>
            <w:webHidden/>
          </w:rPr>
          <w:t>26</w:t>
        </w:r>
      </w:ins>
      <w:del w:id="81" w:author="ENA" w:date="2020-12-12T20:13:00Z">
        <w:r w:rsidR="00651412" w:rsidDel="00FE6DFC">
          <w:rPr>
            <w:noProof/>
            <w:webHidden/>
          </w:rPr>
          <w:delText>22</w:delText>
        </w:r>
      </w:del>
      <w:r w:rsidR="00391C04">
        <w:rPr>
          <w:noProof/>
          <w:webHidden/>
        </w:rPr>
        <w:fldChar w:fldCharType="end"/>
      </w:r>
      <w:r>
        <w:rPr>
          <w:noProof/>
        </w:rPr>
        <w:fldChar w:fldCharType="end"/>
      </w:r>
    </w:p>
    <w:p w14:paraId="7755D7E5" w14:textId="096C6282"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"_Toc527053367"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8.5</w:t>
      </w:r>
      <w:r w:rsidR="00391C04">
        <w:rPr>
          <w:rFonts w:asciiTheme="minorHAnsi" w:eastAsiaTheme="minorEastAsia" w:hAnsiTheme="minorHAnsi" w:cstheme="minorBidi"/>
          <w:noProof/>
          <w:szCs w:val="22"/>
          <w:lang w:eastAsia="en-GB"/>
        </w:rPr>
        <w:tab/>
      </w:r>
      <w:r w:rsidR="00391C04" w:rsidRPr="002F601F">
        <w:rPr>
          <w:rStyle w:val="Hyperlink"/>
          <w:noProof/>
        </w:rPr>
        <w:t>Notification of Decommissioning</w:t>
      </w:r>
      <w:r w:rsidR="00391C04">
        <w:rPr>
          <w:noProof/>
          <w:webHidden/>
        </w:rPr>
        <w:tab/>
      </w:r>
      <w:r w:rsidR="00391C04">
        <w:rPr>
          <w:noProof/>
          <w:webHidden/>
        </w:rPr>
        <w:fldChar w:fldCharType="begin"/>
      </w:r>
      <w:r w:rsidR="00391C04">
        <w:rPr>
          <w:noProof/>
          <w:webHidden/>
        </w:rPr>
        <w:instrText xml:space="preserve"> PAGEREF _Toc527053367 \h </w:instrText>
      </w:r>
      <w:r w:rsidR="00391C04">
        <w:rPr>
          <w:noProof/>
          <w:webHidden/>
        </w:rPr>
      </w:r>
      <w:r w:rsidR="00391C04">
        <w:rPr>
          <w:noProof/>
          <w:webHidden/>
        </w:rPr>
        <w:fldChar w:fldCharType="separate"/>
      </w:r>
      <w:ins w:id="82" w:author="ENA" w:date="2020-12-12T20:13:00Z">
        <w:r w:rsidR="00FE6DFC">
          <w:rPr>
            <w:noProof/>
            <w:webHidden/>
          </w:rPr>
          <w:t>26</w:t>
        </w:r>
      </w:ins>
      <w:del w:id="83" w:author="ENA" w:date="2020-12-12T20:13:00Z">
        <w:r w:rsidR="00651412" w:rsidDel="00FE6DFC">
          <w:rPr>
            <w:noProof/>
            <w:webHidden/>
          </w:rPr>
          <w:delText>22</w:delText>
        </w:r>
      </w:del>
      <w:r w:rsidR="00391C04">
        <w:rPr>
          <w:noProof/>
          <w:webHidden/>
        </w:rPr>
        <w:fldChar w:fldCharType="end"/>
      </w:r>
      <w:r>
        <w:rPr>
          <w:noProof/>
        </w:rPr>
        <w:fldChar w:fldCharType="end"/>
      </w:r>
    </w:p>
    <w:p w14:paraId="33486C18" w14:textId="452532CE"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"_Toc527053368"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9</w:t>
      </w:r>
      <w:r w:rsidR="00391C04">
        <w:rPr>
          <w:rFonts w:asciiTheme="minorHAnsi" w:eastAsiaTheme="minorEastAsia" w:hAnsiTheme="minorHAnsi" w:cstheme="minorBidi"/>
          <w:noProof/>
          <w:szCs w:val="22"/>
          <w:lang w:eastAsia="en-GB"/>
        </w:rPr>
        <w:tab/>
      </w:r>
      <w:r w:rsidR="00391C04" w:rsidRPr="002F601F">
        <w:rPr>
          <w:rStyle w:val="Hyperlink"/>
          <w:noProof/>
        </w:rPr>
        <w:t>General Technical Requirements</w:t>
      </w:r>
      <w:r w:rsidR="00391C04">
        <w:rPr>
          <w:noProof/>
          <w:webHidden/>
        </w:rPr>
        <w:tab/>
      </w:r>
      <w:r w:rsidR="00391C04">
        <w:rPr>
          <w:noProof/>
          <w:webHidden/>
        </w:rPr>
        <w:fldChar w:fldCharType="begin"/>
      </w:r>
      <w:r w:rsidR="00391C04">
        <w:rPr>
          <w:noProof/>
          <w:webHidden/>
        </w:rPr>
        <w:instrText xml:space="preserve"> PAGEREF _Toc527053368 \h </w:instrText>
      </w:r>
      <w:r w:rsidR="00391C04">
        <w:rPr>
          <w:noProof/>
          <w:webHidden/>
        </w:rPr>
      </w:r>
      <w:r w:rsidR="00391C04">
        <w:rPr>
          <w:noProof/>
          <w:webHidden/>
        </w:rPr>
        <w:fldChar w:fldCharType="separate"/>
      </w:r>
      <w:ins w:id="84" w:author="ENA" w:date="2020-12-12T20:13:00Z">
        <w:r w:rsidR="00FE6DFC">
          <w:rPr>
            <w:noProof/>
            <w:webHidden/>
          </w:rPr>
          <w:t>27</w:t>
        </w:r>
      </w:ins>
      <w:del w:id="85" w:author="ENA" w:date="2020-12-12T20:13:00Z">
        <w:r w:rsidR="00651412" w:rsidDel="00FE6DFC">
          <w:rPr>
            <w:noProof/>
            <w:webHidden/>
          </w:rPr>
          <w:delText>23</w:delText>
        </w:r>
      </w:del>
      <w:r w:rsidR="00391C04">
        <w:rPr>
          <w:noProof/>
          <w:webHidden/>
        </w:rPr>
        <w:fldChar w:fldCharType="end"/>
      </w:r>
      <w:r>
        <w:rPr>
          <w:noProof/>
        </w:rPr>
        <w:fldChar w:fldCharType="end"/>
      </w:r>
    </w:p>
    <w:p w14:paraId="7C67B0F4" w14:textId="04296786"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"_Toc527053369"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9.1</w:t>
      </w:r>
      <w:r w:rsidR="00391C04">
        <w:rPr>
          <w:rFonts w:asciiTheme="minorHAnsi" w:eastAsiaTheme="minorEastAsia" w:hAnsiTheme="minorHAnsi" w:cstheme="minorBidi"/>
          <w:noProof/>
          <w:szCs w:val="22"/>
          <w:lang w:eastAsia="en-GB"/>
        </w:rPr>
        <w:tab/>
      </w:r>
      <w:r w:rsidR="00391C04" w:rsidRPr="002F601F">
        <w:rPr>
          <w:rStyle w:val="Hyperlink"/>
          <w:noProof/>
        </w:rPr>
        <w:t>Frequency withstand</w:t>
      </w:r>
      <w:r w:rsidR="00391C04">
        <w:rPr>
          <w:noProof/>
          <w:webHidden/>
        </w:rPr>
        <w:tab/>
      </w:r>
      <w:r w:rsidR="00391C04">
        <w:rPr>
          <w:noProof/>
          <w:webHidden/>
        </w:rPr>
        <w:fldChar w:fldCharType="begin"/>
      </w:r>
      <w:r w:rsidR="00391C04">
        <w:rPr>
          <w:noProof/>
          <w:webHidden/>
        </w:rPr>
        <w:instrText xml:space="preserve"> PAGEREF _Toc527053369 \h </w:instrText>
      </w:r>
      <w:r w:rsidR="00391C04">
        <w:rPr>
          <w:noProof/>
          <w:webHidden/>
        </w:rPr>
      </w:r>
      <w:r w:rsidR="00391C04">
        <w:rPr>
          <w:noProof/>
          <w:webHidden/>
        </w:rPr>
        <w:fldChar w:fldCharType="separate"/>
      </w:r>
      <w:ins w:id="86" w:author="ENA" w:date="2020-12-12T20:13:00Z">
        <w:r w:rsidR="00FE6DFC">
          <w:rPr>
            <w:noProof/>
            <w:webHidden/>
          </w:rPr>
          <w:t>27</w:t>
        </w:r>
      </w:ins>
      <w:del w:id="87" w:author="ENA" w:date="2020-12-12T20:13:00Z">
        <w:r w:rsidR="00651412" w:rsidDel="00FE6DFC">
          <w:rPr>
            <w:noProof/>
            <w:webHidden/>
          </w:rPr>
          <w:delText>23</w:delText>
        </w:r>
      </w:del>
      <w:r w:rsidR="00391C04">
        <w:rPr>
          <w:noProof/>
          <w:webHidden/>
        </w:rPr>
        <w:fldChar w:fldCharType="end"/>
      </w:r>
      <w:r>
        <w:rPr>
          <w:noProof/>
        </w:rPr>
        <w:fldChar w:fldCharType="end"/>
      </w:r>
    </w:p>
    <w:p w14:paraId="30FC717C" w14:textId="04CD7976"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"_Toc527053370"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9.2</w:t>
      </w:r>
      <w:r w:rsidR="00391C04">
        <w:rPr>
          <w:rFonts w:asciiTheme="minorHAnsi" w:eastAsiaTheme="minorEastAsia" w:hAnsiTheme="minorHAnsi" w:cstheme="minorBidi"/>
          <w:noProof/>
          <w:szCs w:val="22"/>
          <w:lang w:eastAsia="en-GB"/>
        </w:rPr>
        <w:tab/>
      </w:r>
      <w:r w:rsidR="00391C04" w:rsidRPr="002F601F">
        <w:rPr>
          <w:rStyle w:val="Hyperlink"/>
          <w:noProof/>
        </w:rPr>
        <w:t>Rate of Change of Frequency</w:t>
      </w:r>
      <w:r w:rsidR="00391C04">
        <w:rPr>
          <w:noProof/>
          <w:webHidden/>
        </w:rPr>
        <w:tab/>
      </w:r>
      <w:r w:rsidR="00391C04">
        <w:rPr>
          <w:noProof/>
          <w:webHidden/>
        </w:rPr>
        <w:fldChar w:fldCharType="begin"/>
      </w:r>
      <w:r w:rsidR="00391C04">
        <w:rPr>
          <w:noProof/>
          <w:webHidden/>
        </w:rPr>
        <w:instrText xml:space="preserve"> PAGEREF _Toc527053370 \h </w:instrText>
      </w:r>
      <w:r w:rsidR="00391C04">
        <w:rPr>
          <w:noProof/>
          <w:webHidden/>
        </w:rPr>
      </w:r>
      <w:r w:rsidR="00391C04">
        <w:rPr>
          <w:noProof/>
          <w:webHidden/>
        </w:rPr>
        <w:fldChar w:fldCharType="separate"/>
      </w:r>
      <w:ins w:id="88" w:author="ENA" w:date="2020-12-12T20:13:00Z">
        <w:r w:rsidR="00FE6DFC">
          <w:rPr>
            <w:noProof/>
            <w:webHidden/>
          </w:rPr>
          <w:t>27</w:t>
        </w:r>
      </w:ins>
      <w:del w:id="89" w:author="ENA" w:date="2020-12-12T20:13:00Z">
        <w:r w:rsidR="00651412" w:rsidDel="00FE6DFC">
          <w:rPr>
            <w:noProof/>
            <w:webHidden/>
          </w:rPr>
          <w:delText>23</w:delText>
        </w:r>
      </w:del>
      <w:r w:rsidR="00391C04">
        <w:rPr>
          <w:noProof/>
          <w:webHidden/>
        </w:rPr>
        <w:fldChar w:fldCharType="end"/>
      </w:r>
      <w:r>
        <w:rPr>
          <w:noProof/>
        </w:rPr>
        <w:fldChar w:fldCharType="end"/>
      </w:r>
    </w:p>
    <w:p w14:paraId="5F9A6ACD" w14:textId="37F68A05"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"_Toc527053371"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9.3</w:t>
      </w:r>
      <w:r w:rsidR="00391C04">
        <w:rPr>
          <w:rFonts w:asciiTheme="minorHAnsi" w:eastAsiaTheme="minorEastAsia" w:hAnsiTheme="minorHAnsi" w:cstheme="minorBidi"/>
          <w:noProof/>
          <w:szCs w:val="22"/>
          <w:lang w:eastAsia="en-GB"/>
        </w:rPr>
        <w:tab/>
      </w:r>
      <w:r w:rsidR="00391C04" w:rsidRPr="002F601F">
        <w:rPr>
          <w:rStyle w:val="Hyperlink"/>
          <w:noProof/>
        </w:rPr>
        <w:t>Limited Frequency Sensitive Mode – Overfrequency</w:t>
      </w:r>
      <w:r w:rsidR="00391C04">
        <w:rPr>
          <w:noProof/>
          <w:webHidden/>
        </w:rPr>
        <w:tab/>
      </w:r>
      <w:r w:rsidR="00391C04">
        <w:rPr>
          <w:noProof/>
          <w:webHidden/>
        </w:rPr>
        <w:fldChar w:fldCharType="begin"/>
      </w:r>
      <w:r w:rsidR="00391C04">
        <w:rPr>
          <w:noProof/>
          <w:webHidden/>
        </w:rPr>
        <w:instrText xml:space="preserve"> PAGEREF _Toc527053371 \h </w:instrText>
      </w:r>
      <w:r w:rsidR="00391C04">
        <w:rPr>
          <w:noProof/>
          <w:webHidden/>
        </w:rPr>
      </w:r>
      <w:r w:rsidR="00391C04">
        <w:rPr>
          <w:noProof/>
          <w:webHidden/>
        </w:rPr>
        <w:fldChar w:fldCharType="separate"/>
      </w:r>
      <w:ins w:id="90" w:author="ENA" w:date="2020-12-12T20:13:00Z">
        <w:r w:rsidR="00FE6DFC">
          <w:rPr>
            <w:noProof/>
            <w:webHidden/>
          </w:rPr>
          <w:t>27</w:t>
        </w:r>
      </w:ins>
      <w:del w:id="91" w:author="ENA" w:date="2020-12-12T20:13:00Z">
        <w:r w:rsidR="00651412" w:rsidDel="00FE6DFC">
          <w:rPr>
            <w:noProof/>
            <w:webHidden/>
          </w:rPr>
          <w:delText>23</w:delText>
        </w:r>
      </w:del>
      <w:r w:rsidR="00391C04">
        <w:rPr>
          <w:noProof/>
          <w:webHidden/>
        </w:rPr>
        <w:fldChar w:fldCharType="end"/>
      </w:r>
      <w:r>
        <w:rPr>
          <w:noProof/>
        </w:rPr>
        <w:fldChar w:fldCharType="end"/>
      </w:r>
    </w:p>
    <w:p w14:paraId="420022A0" w14:textId="5B7DCD84"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"_Toc527053372"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9.4</w:t>
      </w:r>
      <w:r w:rsidR="00391C04">
        <w:rPr>
          <w:rFonts w:asciiTheme="minorHAnsi" w:eastAsiaTheme="minorEastAsia" w:hAnsiTheme="minorHAnsi" w:cstheme="minorBidi"/>
          <w:noProof/>
          <w:szCs w:val="22"/>
          <w:lang w:eastAsia="en-GB"/>
        </w:rPr>
        <w:tab/>
      </w:r>
      <w:r w:rsidR="00391C04" w:rsidRPr="002F601F">
        <w:rPr>
          <w:rStyle w:val="Hyperlink"/>
          <w:noProof/>
        </w:rPr>
        <w:t>Active Power Output</w:t>
      </w:r>
      <w:r w:rsidR="00391C04">
        <w:rPr>
          <w:noProof/>
          <w:webHidden/>
        </w:rPr>
        <w:tab/>
      </w:r>
      <w:r w:rsidR="00391C04">
        <w:rPr>
          <w:noProof/>
          <w:webHidden/>
        </w:rPr>
        <w:fldChar w:fldCharType="begin"/>
      </w:r>
      <w:r w:rsidR="00391C04">
        <w:rPr>
          <w:noProof/>
          <w:webHidden/>
        </w:rPr>
        <w:instrText xml:space="preserve"> PAGEREF _Toc527053372 \h </w:instrText>
      </w:r>
      <w:r w:rsidR="00391C04">
        <w:rPr>
          <w:noProof/>
          <w:webHidden/>
        </w:rPr>
      </w:r>
      <w:r w:rsidR="00391C04">
        <w:rPr>
          <w:noProof/>
          <w:webHidden/>
        </w:rPr>
        <w:fldChar w:fldCharType="separate"/>
      </w:r>
      <w:ins w:id="92" w:author="ENA" w:date="2020-12-12T20:13:00Z">
        <w:r w:rsidR="00FE6DFC">
          <w:rPr>
            <w:noProof/>
            <w:webHidden/>
          </w:rPr>
          <w:t>27</w:t>
        </w:r>
      </w:ins>
      <w:del w:id="93" w:author="ENA" w:date="2020-12-12T20:13:00Z">
        <w:r w:rsidR="00651412" w:rsidDel="00FE6DFC">
          <w:rPr>
            <w:noProof/>
            <w:webHidden/>
          </w:rPr>
          <w:delText>23</w:delText>
        </w:r>
      </w:del>
      <w:r w:rsidR="00391C04">
        <w:rPr>
          <w:noProof/>
          <w:webHidden/>
        </w:rPr>
        <w:fldChar w:fldCharType="end"/>
      </w:r>
      <w:r>
        <w:rPr>
          <w:noProof/>
        </w:rPr>
        <w:fldChar w:fldCharType="end"/>
      </w:r>
    </w:p>
    <w:p w14:paraId="1A3D1A09" w14:textId="796C13FF"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"_Toc527053373"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9.5</w:t>
      </w:r>
      <w:r w:rsidR="00391C04">
        <w:rPr>
          <w:rFonts w:asciiTheme="minorHAnsi" w:eastAsiaTheme="minorEastAsia" w:hAnsiTheme="minorHAnsi" w:cstheme="minorBidi"/>
          <w:noProof/>
          <w:szCs w:val="22"/>
          <w:lang w:eastAsia="en-GB"/>
        </w:rPr>
        <w:tab/>
      </w:r>
      <w:r w:rsidR="00391C04" w:rsidRPr="002F601F">
        <w:rPr>
          <w:rStyle w:val="Hyperlink"/>
          <w:noProof/>
        </w:rPr>
        <w:t>Power Factor</w:t>
      </w:r>
      <w:r w:rsidR="00391C04">
        <w:rPr>
          <w:noProof/>
          <w:webHidden/>
        </w:rPr>
        <w:tab/>
      </w:r>
      <w:r w:rsidR="00391C04">
        <w:rPr>
          <w:noProof/>
          <w:webHidden/>
        </w:rPr>
        <w:fldChar w:fldCharType="begin"/>
      </w:r>
      <w:r w:rsidR="00391C04">
        <w:rPr>
          <w:noProof/>
          <w:webHidden/>
        </w:rPr>
        <w:instrText xml:space="preserve"> PAGEREF _Toc527053373 \h </w:instrText>
      </w:r>
      <w:r w:rsidR="00391C04">
        <w:rPr>
          <w:noProof/>
          <w:webHidden/>
        </w:rPr>
      </w:r>
      <w:r w:rsidR="00391C04">
        <w:rPr>
          <w:noProof/>
          <w:webHidden/>
        </w:rPr>
        <w:fldChar w:fldCharType="separate"/>
      </w:r>
      <w:ins w:id="94" w:author="ENA" w:date="2020-12-12T20:13:00Z">
        <w:r w:rsidR="00FE6DFC">
          <w:rPr>
            <w:noProof/>
            <w:webHidden/>
          </w:rPr>
          <w:t>29</w:t>
        </w:r>
      </w:ins>
      <w:del w:id="95" w:author="ENA" w:date="2020-12-12T20:13:00Z">
        <w:r w:rsidR="00651412" w:rsidDel="00FE6DFC">
          <w:rPr>
            <w:noProof/>
            <w:webHidden/>
          </w:rPr>
          <w:delText>24</w:delText>
        </w:r>
      </w:del>
      <w:r w:rsidR="00391C04">
        <w:rPr>
          <w:noProof/>
          <w:webHidden/>
        </w:rPr>
        <w:fldChar w:fldCharType="end"/>
      </w:r>
      <w:r>
        <w:rPr>
          <w:noProof/>
        </w:rPr>
        <w:fldChar w:fldCharType="end"/>
      </w:r>
    </w:p>
    <w:p w14:paraId="351C90CE" w14:textId="64E9C4A0"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"_Toc527053374"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9.6</w:t>
      </w:r>
      <w:r w:rsidR="00391C04">
        <w:rPr>
          <w:rFonts w:asciiTheme="minorHAnsi" w:eastAsiaTheme="minorEastAsia" w:hAnsiTheme="minorHAnsi" w:cstheme="minorBidi"/>
          <w:noProof/>
          <w:szCs w:val="22"/>
          <w:lang w:eastAsia="en-GB"/>
        </w:rPr>
        <w:tab/>
      </w:r>
      <w:r w:rsidR="00391C04" w:rsidRPr="002F601F">
        <w:rPr>
          <w:rStyle w:val="Hyperlink"/>
          <w:noProof/>
        </w:rPr>
        <w:t>Automatic Connection</w:t>
      </w:r>
      <w:r w:rsidR="00391C04">
        <w:rPr>
          <w:noProof/>
          <w:webHidden/>
        </w:rPr>
        <w:tab/>
      </w:r>
      <w:r w:rsidR="00391C04">
        <w:rPr>
          <w:noProof/>
          <w:webHidden/>
        </w:rPr>
        <w:fldChar w:fldCharType="begin"/>
      </w:r>
      <w:r w:rsidR="00391C04">
        <w:rPr>
          <w:noProof/>
          <w:webHidden/>
        </w:rPr>
        <w:instrText xml:space="preserve"> PAGEREF _Toc527053374 \h </w:instrText>
      </w:r>
      <w:r w:rsidR="00391C04">
        <w:rPr>
          <w:noProof/>
          <w:webHidden/>
        </w:rPr>
      </w:r>
      <w:r w:rsidR="00391C04">
        <w:rPr>
          <w:noProof/>
          <w:webHidden/>
        </w:rPr>
        <w:fldChar w:fldCharType="separate"/>
      </w:r>
      <w:ins w:id="96" w:author="ENA" w:date="2020-12-12T20:13:00Z">
        <w:r w:rsidR="00FE6DFC">
          <w:rPr>
            <w:noProof/>
            <w:webHidden/>
          </w:rPr>
          <w:t>29</w:t>
        </w:r>
      </w:ins>
      <w:del w:id="97" w:author="ENA" w:date="2020-12-12T20:13:00Z">
        <w:r w:rsidR="00651412" w:rsidDel="00FE6DFC">
          <w:rPr>
            <w:noProof/>
            <w:webHidden/>
          </w:rPr>
          <w:delText>24</w:delText>
        </w:r>
      </w:del>
      <w:r w:rsidR="00391C04">
        <w:rPr>
          <w:noProof/>
          <w:webHidden/>
        </w:rPr>
        <w:fldChar w:fldCharType="end"/>
      </w:r>
      <w:r>
        <w:rPr>
          <w:noProof/>
        </w:rPr>
        <w:fldChar w:fldCharType="end"/>
      </w:r>
    </w:p>
    <w:p w14:paraId="23EBF7E5" w14:textId="7E2BA8FE"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"_Toc527053375" </w:instrText>
      </w:r>
      <w:r>
        <w:rPr>
          <w:noProof/>
        </w:rPr>
        <w:fldChar w:fldCharType="separate"/>
      </w:r>
      <w:r w:rsidR="00391C04" w:rsidRPr="002F601F">
        <w:rPr>
          <w:rStyle w:val="Hyperlink"/>
          <w:rFonts w:eastAsia="Batang"/>
          <w:noProof/>
          <w14:scene3d>
            <w14:camera w14:prst="orthographicFront"/>
            <w14:lightRig w14:rig="threePt" w14:dir="t">
              <w14:rot w14:lat="0" w14:lon="0" w14:rev="0"/>
            </w14:lightRig>
          </w14:scene3d>
        </w:rPr>
        <w:t>10</w:t>
      </w:r>
      <w:r w:rsidR="00391C04">
        <w:rPr>
          <w:rFonts w:asciiTheme="minorHAnsi" w:eastAsiaTheme="minorEastAsia" w:hAnsiTheme="minorHAnsi" w:cstheme="minorBidi"/>
          <w:noProof/>
          <w:szCs w:val="22"/>
          <w:lang w:eastAsia="en-GB"/>
        </w:rPr>
        <w:tab/>
      </w:r>
      <w:r w:rsidR="00391C04" w:rsidRPr="002F601F">
        <w:rPr>
          <w:rStyle w:val="Hyperlink"/>
          <w:rFonts w:eastAsia="Batang"/>
          <w:noProof/>
        </w:rPr>
        <w:t>Interface Protection</w:t>
      </w:r>
      <w:r w:rsidR="00391C04">
        <w:rPr>
          <w:noProof/>
          <w:webHidden/>
        </w:rPr>
        <w:tab/>
      </w:r>
      <w:r w:rsidR="00391C04">
        <w:rPr>
          <w:noProof/>
          <w:webHidden/>
        </w:rPr>
        <w:fldChar w:fldCharType="begin"/>
      </w:r>
      <w:r w:rsidR="00391C04">
        <w:rPr>
          <w:noProof/>
          <w:webHidden/>
        </w:rPr>
        <w:instrText xml:space="preserve"> PAGEREF _Toc527053375 \h </w:instrText>
      </w:r>
      <w:r w:rsidR="00391C04">
        <w:rPr>
          <w:noProof/>
          <w:webHidden/>
        </w:rPr>
      </w:r>
      <w:r w:rsidR="00391C04">
        <w:rPr>
          <w:noProof/>
          <w:webHidden/>
        </w:rPr>
        <w:fldChar w:fldCharType="separate"/>
      </w:r>
      <w:ins w:id="98" w:author="ENA" w:date="2020-12-12T20:13:00Z">
        <w:r w:rsidR="00FE6DFC">
          <w:rPr>
            <w:noProof/>
            <w:webHidden/>
          </w:rPr>
          <w:t>30</w:t>
        </w:r>
      </w:ins>
      <w:del w:id="99" w:author="ENA" w:date="2020-12-12T20:13:00Z">
        <w:r w:rsidR="00651412" w:rsidDel="00FE6DFC">
          <w:rPr>
            <w:noProof/>
            <w:webHidden/>
          </w:rPr>
          <w:delText>25</w:delText>
        </w:r>
      </w:del>
      <w:r w:rsidR="00391C04">
        <w:rPr>
          <w:noProof/>
          <w:webHidden/>
        </w:rPr>
        <w:fldChar w:fldCharType="end"/>
      </w:r>
      <w:r>
        <w:rPr>
          <w:noProof/>
        </w:rPr>
        <w:fldChar w:fldCharType="end"/>
      </w:r>
    </w:p>
    <w:p w14:paraId="2E91C37D" w14:textId="31BFF012"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"_Toc527053376"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10.1</w:t>
      </w:r>
      <w:r w:rsidR="00391C04">
        <w:rPr>
          <w:rFonts w:asciiTheme="minorHAnsi" w:eastAsiaTheme="minorEastAsia" w:hAnsiTheme="minorHAnsi" w:cstheme="minorBidi"/>
          <w:noProof/>
          <w:szCs w:val="22"/>
          <w:lang w:eastAsia="en-GB"/>
        </w:rPr>
        <w:tab/>
      </w:r>
      <w:r w:rsidR="00391C04" w:rsidRPr="002F601F">
        <w:rPr>
          <w:rStyle w:val="Hyperlink"/>
          <w:noProof/>
        </w:rPr>
        <w:t>General</w:t>
      </w:r>
      <w:r w:rsidR="00391C04">
        <w:rPr>
          <w:noProof/>
          <w:webHidden/>
        </w:rPr>
        <w:tab/>
      </w:r>
      <w:r w:rsidR="00391C04">
        <w:rPr>
          <w:noProof/>
          <w:webHidden/>
        </w:rPr>
        <w:fldChar w:fldCharType="begin"/>
      </w:r>
      <w:r w:rsidR="00391C04">
        <w:rPr>
          <w:noProof/>
          <w:webHidden/>
        </w:rPr>
        <w:instrText xml:space="preserve"> PAGEREF _Toc527053376 \h </w:instrText>
      </w:r>
      <w:r w:rsidR="00391C04">
        <w:rPr>
          <w:noProof/>
          <w:webHidden/>
        </w:rPr>
      </w:r>
      <w:r w:rsidR="00391C04">
        <w:rPr>
          <w:noProof/>
          <w:webHidden/>
        </w:rPr>
        <w:fldChar w:fldCharType="separate"/>
      </w:r>
      <w:ins w:id="100" w:author="ENA" w:date="2020-12-12T20:13:00Z">
        <w:r w:rsidR="00FE6DFC">
          <w:rPr>
            <w:noProof/>
            <w:webHidden/>
          </w:rPr>
          <w:t>30</w:t>
        </w:r>
      </w:ins>
      <w:del w:id="101" w:author="ENA" w:date="2020-12-12T20:13:00Z">
        <w:r w:rsidR="00651412" w:rsidDel="00FE6DFC">
          <w:rPr>
            <w:noProof/>
            <w:webHidden/>
          </w:rPr>
          <w:delText>25</w:delText>
        </w:r>
      </w:del>
      <w:r w:rsidR="00391C04">
        <w:rPr>
          <w:noProof/>
          <w:webHidden/>
        </w:rPr>
        <w:fldChar w:fldCharType="end"/>
      </w:r>
      <w:r>
        <w:rPr>
          <w:noProof/>
        </w:rPr>
        <w:fldChar w:fldCharType="end"/>
      </w:r>
    </w:p>
    <w:p w14:paraId="29056E33" w14:textId="12F6A0B5"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"_Toc527053377"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10.2</w:t>
      </w:r>
      <w:r w:rsidR="00391C04">
        <w:rPr>
          <w:rFonts w:asciiTheme="minorHAnsi" w:eastAsiaTheme="minorEastAsia" w:hAnsiTheme="minorHAnsi" w:cstheme="minorBidi"/>
          <w:noProof/>
          <w:szCs w:val="22"/>
          <w:lang w:eastAsia="en-GB"/>
        </w:rPr>
        <w:tab/>
      </w:r>
      <w:r w:rsidR="00391C04" w:rsidRPr="002F601F">
        <w:rPr>
          <w:rStyle w:val="Hyperlink"/>
          <w:noProof/>
        </w:rPr>
        <w:t>Loss of Mains Protection</w:t>
      </w:r>
      <w:r w:rsidR="00391C04">
        <w:rPr>
          <w:noProof/>
          <w:webHidden/>
        </w:rPr>
        <w:tab/>
      </w:r>
      <w:r w:rsidR="00391C04">
        <w:rPr>
          <w:noProof/>
          <w:webHidden/>
        </w:rPr>
        <w:fldChar w:fldCharType="begin"/>
      </w:r>
      <w:r w:rsidR="00391C04">
        <w:rPr>
          <w:noProof/>
          <w:webHidden/>
        </w:rPr>
        <w:instrText xml:space="preserve"> PAGEREF _Toc527053377 \h </w:instrText>
      </w:r>
      <w:r w:rsidR="00391C04">
        <w:rPr>
          <w:noProof/>
          <w:webHidden/>
        </w:rPr>
      </w:r>
      <w:r w:rsidR="00391C04">
        <w:rPr>
          <w:noProof/>
          <w:webHidden/>
        </w:rPr>
        <w:fldChar w:fldCharType="separate"/>
      </w:r>
      <w:ins w:id="102" w:author="ENA" w:date="2020-12-12T20:13:00Z">
        <w:r w:rsidR="00FE6DFC">
          <w:rPr>
            <w:noProof/>
            <w:webHidden/>
          </w:rPr>
          <w:t>31</w:t>
        </w:r>
      </w:ins>
      <w:del w:id="103" w:author="ENA" w:date="2020-12-12T20:13:00Z">
        <w:r w:rsidR="00651412" w:rsidDel="00FE6DFC">
          <w:rPr>
            <w:noProof/>
            <w:webHidden/>
          </w:rPr>
          <w:delText>26</w:delText>
        </w:r>
      </w:del>
      <w:r w:rsidR="00391C04">
        <w:rPr>
          <w:noProof/>
          <w:webHidden/>
        </w:rPr>
        <w:fldChar w:fldCharType="end"/>
      </w:r>
      <w:r>
        <w:rPr>
          <w:noProof/>
        </w:rPr>
        <w:fldChar w:fldCharType="end"/>
      </w:r>
    </w:p>
    <w:p w14:paraId="5061618F" w14:textId="38ABBB3A"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"_Toc527053378"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10.3</w:t>
      </w:r>
      <w:r w:rsidR="00391C04">
        <w:rPr>
          <w:rFonts w:asciiTheme="minorHAnsi" w:eastAsiaTheme="minorEastAsia" w:hAnsiTheme="minorHAnsi" w:cstheme="minorBidi"/>
          <w:noProof/>
          <w:szCs w:val="22"/>
          <w:lang w:eastAsia="en-GB"/>
        </w:rPr>
        <w:tab/>
      </w:r>
      <w:r w:rsidR="00391C04" w:rsidRPr="002F601F">
        <w:rPr>
          <w:rStyle w:val="Hyperlink"/>
          <w:noProof/>
        </w:rPr>
        <w:t>Frequency Drift and Step Change Stability Test</w:t>
      </w:r>
      <w:r w:rsidR="00391C04">
        <w:rPr>
          <w:noProof/>
          <w:webHidden/>
        </w:rPr>
        <w:tab/>
      </w:r>
      <w:r w:rsidR="00391C04">
        <w:rPr>
          <w:noProof/>
          <w:webHidden/>
        </w:rPr>
        <w:fldChar w:fldCharType="begin"/>
      </w:r>
      <w:r w:rsidR="00391C04">
        <w:rPr>
          <w:noProof/>
          <w:webHidden/>
        </w:rPr>
        <w:instrText xml:space="preserve"> PAGEREF _Toc527053378 \h </w:instrText>
      </w:r>
      <w:r w:rsidR="00391C04">
        <w:rPr>
          <w:noProof/>
          <w:webHidden/>
        </w:rPr>
      </w:r>
      <w:r w:rsidR="00391C04">
        <w:rPr>
          <w:noProof/>
          <w:webHidden/>
        </w:rPr>
        <w:fldChar w:fldCharType="separate"/>
      </w:r>
      <w:ins w:id="104" w:author="ENA" w:date="2020-12-12T20:13:00Z">
        <w:r w:rsidR="00FE6DFC">
          <w:rPr>
            <w:noProof/>
            <w:webHidden/>
          </w:rPr>
          <w:t>32</w:t>
        </w:r>
      </w:ins>
      <w:del w:id="105" w:author="ENA" w:date="2020-12-12T20:13:00Z">
        <w:r w:rsidR="00651412" w:rsidDel="00FE6DFC">
          <w:rPr>
            <w:noProof/>
            <w:webHidden/>
          </w:rPr>
          <w:delText>27</w:delText>
        </w:r>
      </w:del>
      <w:r w:rsidR="00391C04">
        <w:rPr>
          <w:noProof/>
          <w:webHidden/>
        </w:rPr>
        <w:fldChar w:fldCharType="end"/>
      </w:r>
      <w:r>
        <w:rPr>
          <w:noProof/>
        </w:rPr>
        <w:fldChar w:fldCharType="end"/>
      </w:r>
    </w:p>
    <w:p w14:paraId="42E88C48" w14:textId="72B12250"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"_Toc527053379"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11</w:t>
      </w:r>
      <w:r w:rsidR="00391C04">
        <w:rPr>
          <w:rFonts w:asciiTheme="minorHAnsi" w:eastAsiaTheme="minorEastAsia" w:hAnsiTheme="minorHAnsi" w:cstheme="minorBidi"/>
          <w:noProof/>
          <w:szCs w:val="22"/>
          <w:lang w:eastAsia="en-GB"/>
        </w:rPr>
        <w:tab/>
      </w:r>
      <w:r w:rsidR="00391C04" w:rsidRPr="002F601F">
        <w:rPr>
          <w:rStyle w:val="Hyperlink"/>
          <w:noProof/>
        </w:rPr>
        <w:t>Quality of Supply</w:t>
      </w:r>
      <w:r w:rsidR="00391C04">
        <w:rPr>
          <w:noProof/>
          <w:webHidden/>
        </w:rPr>
        <w:tab/>
      </w:r>
      <w:r w:rsidR="00391C04">
        <w:rPr>
          <w:noProof/>
          <w:webHidden/>
        </w:rPr>
        <w:fldChar w:fldCharType="begin"/>
      </w:r>
      <w:r w:rsidR="00391C04">
        <w:rPr>
          <w:noProof/>
          <w:webHidden/>
        </w:rPr>
        <w:instrText xml:space="preserve"> PAGEREF _Toc527053379 \h </w:instrText>
      </w:r>
      <w:r w:rsidR="00391C04">
        <w:rPr>
          <w:noProof/>
          <w:webHidden/>
        </w:rPr>
      </w:r>
      <w:r w:rsidR="00391C04">
        <w:rPr>
          <w:noProof/>
          <w:webHidden/>
        </w:rPr>
        <w:fldChar w:fldCharType="separate"/>
      </w:r>
      <w:ins w:id="106" w:author="ENA" w:date="2020-12-12T20:13:00Z">
        <w:r w:rsidR="00FE6DFC">
          <w:rPr>
            <w:noProof/>
            <w:webHidden/>
          </w:rPr>
          <w:t>33</w:t>
        </w:r>
      </w:ins>
      <w:del w:id="107" w:author="ENA" w:date="2020-12-12T20:13:00Z">
        <w:r w:rsidR="00651412" w:rsidDel="00FE6DFC">
          <w:rPr>
            <w:noProof/>
            <w:webHidden/>
          </w:rPr>
          <w:delText>28</w:delText>
        </w:r>
      </w:del>
      <w:r w:rsidR="00391C04">
        <w:rPr>
          <w:noProof/>
          <w:webHidden/>
        </w:rPr>
        <w:fldChar w:fldCharType="end"/>
      </w:r>
      <w:r>
        <w:rPr>
          <w:noProof/>
        </w:rPr>
        <w:fldChar w:fldCharType="end"/>
      </w:r>
    </w:p>
    <w:p w14:paraId="6E5A7E1F" w14:textId="572EFCBF"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"_Toc527053380"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12</w:t>
      </w:r>
      <w:r w:rsidR="00391C04">
        <w:rPr>
          <w:rFonts w:asciiTheme="minorHAnsi" w:eastAsiaTheme="minorEastAsia" w:hAnsiTheme="minorHAnsi" w:cstheme="minorBidi"/>
          <w:noProof/>
          <w:szCs w:val="22"/>
          <w:lang w:eastAsia="en-GB"/>
        </w:rPr>
        <w:tab/>
      </w:r>
      <w:r w:rsidR="00391C04" w:rsidRPr="002F601F">
        <w:rPr>
          <w:rStyle w:val="Hyperlink"/>
          <w:noProof/>
        </w:rPr>
        <w:t>Short Circuit Current Contribution</w:t>
      </w:r>
      <w:r w:rsidR="00391C04">
        <w:rPr>
          <w:noProof/>
          <w:webHidden/>
        </w:rPr>
        <w:tab/>
      </w:r>
      <w:r w:rsidR="00391C04">
        <w:rPr>
          <w:noProof/>
          <w:webHidden/>
        </w:rPr>
        <w:fldChar w:fldCharType="begin"/>
      </w:r>
      <w:r w:rsidR="00391C04">
        <w:rPr>
          <w:noProof/>
          <w:webHidden/>
        </w:rPr>
        <w:instrText xml:space="preserve"> PAGEREF _Toc527053380 \h </w:instrText>
      </w:r>
      <w:r w:rsidR="00391C04">
        <w:rPr>
          <w:noProof/>
          <w:webHidden/>
        </w:rPr>
      </w:r>
      <w:r w:rsidR="00391C04">
        <w:rPr>
          <w:noProof/>
          <w:webHidden/>
        </w:rPr>
        <w:fldChar w:fldCharType="separate"/>
      </w:r>
      <w:ins w:id="108" w:author="ENA" w:date="2020-12-12T20:13:00Z">
        <w:r w:rsidR="00FE6DFC">
          <w:rPr>
            <w:noProof/>
            <w:webHidden/>
          </w:rPr>
          <w:t>33</w:t>
        </w:r>
      </w:ins>
      <w:del w:id="109" w:author="ENA" w:date="2020-12-12T20:13:00Z">
        <w:r w:rsidR="00651412" w:rsidDel="00FE6DFC">
          <w:rPr>
            <w:noProof/>
            <w:webHidden/>
          </w:rPr>
          <w:delText>28</w:delText>
        </w:r>
      </w:del>
      <w:r w:rsidR="00391C04">
        <w:rPr>
          <w:noProof/>
          <w:webHidden/>
        </w:rPr>
        <w:fldChar w:fldCharType="end"/>
      </w:r>
      <w:r>
        <w:rPr>
          <w:noProof/>
        </w:rPr>
        <w:fldChar w:fldCharType="end"/>
      </w:r>
    </w:p>
    <w:p w14:paraId="20A54E8B" w14:textId="4A00A8C0"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"_Toc527053381"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12.1</w:t>
      </w:r>
      <w:r w:rsidR="00391C04">
        <w:rPr>
          <w:rFonts w:asciiTheme="minorHAnsi" w:eastAsiaTheme="minorEastAsia" w:hAnsiTheme="minorHAnsi" w:cstheme="minorBidi"/>
          <w:noProof/>
          <w:szCs w:val="22"/>
          <w:lang w:eastAsia="en-GB"/>
        </w:rPr>
        <w:tab/>
      </w:r>
      <w:r w:rsidR="00391C04" w:rsidRPr="002F601F">
        <w:rPr>
          <w:rStyle w:val="Hyperlink"/>
          <w:noProof/>
        </w:rPr>
        <w:t>Directly Coupled Micro-generators</w:t>
      </w:r>
      <w:r w:rsidR="00391C04">
        <w:rPr>
          <w:noProof/>
          <w:webHidden/>
        </w:rPr>
        <w:tab/>
      </w:r>
      <w:r w:rsidR="00391C04">
        <w:rPr>
          <w:noProof/>
          <w:webHidden/>
        </w:rPr>
        <w:fldChar w:fldCharType="begin"/>
      </w:r>
      <w:r w:rsidR="00391C04">
        <w:rPr>
          <w:noProof/>
          <w:webHidden/>
        </w:rPr>
        <w:instrText xml:space="preserve"> PAGEREF _Toc527053381 \h </w:instrText>
      </w:r>
      <w:r w:rsidR="00391C04">
        <w:rPr>
          <w:noProof/>
          <w:webHidden/>
        </w:rPr>
      </w:r>
      <w:r w:rsidR="00391C04">
        <w:rPr>
          <w:noProof/>
          <w:webHidden/>
        </w:rPr>
        <w:fldChar w:fldCharType="separate"/>
      </w:r>
      <w:ins w:id="110" w:author="ENA" w:date="2020-12-12T20:13:00Z">
        <w:r w:rsidR="00FE6DFC">
          <w:rPr>
            <w:noProof/>
            <w:webHidden/>
          </w:rPr>
          <w:t>33</w:t>
        </w:r>
      </w:ins>
      <w:del w:id="111" w:author="ENA" w:date="2020-12-12T20:13:00Z">
        <w:r w:rsidR="00651412" w:rsidDel="00FE6DFC">
          <w:rPr>
            <w:noProof/>
            <w:webHidden/>
          </w:rPr>
          <w:delText>28</w:delText>
        </w:r>
      </w:del>
      <w:r w:rsidR="00391C04">
        <w:rPr>
          <w:noProof/>
          <w:webHidden/>
        </w:rPr>
        <w:fldChar w:fldCharType="end"/>
      </w:r>
      <w:r>
        <w:rPr>
          <w:noProof/>
        </w:rPr>
        <w:fldChar w:fldCharType="end"/>
      </w:r>
    </w:p>
    <w:p w14:paraId="00C2F7E7" w14:textId="149646F9" w:rsidR="00391C04" w:rsidRDefault="0078701E">
      <w:pPr>
        <w:pStyle w:val="TOC2"/>
        <w:rPr>
          <w:rFonts w:asciiTheme="minorHAnsi" w:eastAsiaTheme="minorEastAsia" w:hAnsiTheme="minorHAnsi" w:cstheme="minorBidi"/>
          <w:noProof/>
          <w:szCs w:val="22"/>
          <w:lang w:eastAsia="en-GB"/>
        </w:rPr>
      </w:pPr>
      <w:r>
        <w:rPr>
          <w:noProof/>
        </w:rPr>
        <w:lastRenderedPageBreak/>
        <w:fldChar w:fldCharType="begin"/>
      </w:r>
      <w:r>
        <w:rPr>
          <w:noProof/>
        </w:rPr>
        <w:instrText xml:space="preserve"> HYPERLINK \l "_Toc527053382" </w:instrText>
      </w:r>
      <w:r>
        <w:rPr>
          <w:noProof/>
        </w:rPr>
        <w:fldChar w:fldCharType="separate"/>
      </w:r>
      <w:r w:rsidR="00391C04" w:rsidRPr="002F601F">
        <w:rPr>
          <w:rStyle w:val="Hyperlink"/>
          <w:noProof/>
          <w14:scene3d>
            <w14:camera w14:prst="orthographicFront"/>
            <w14:lightRig w14:rig="threePt" w14:dir="t">
              <w14:rot w14:lat="0" w14:lon="0" w14:rev="0"/>
            </w14:lightRig>
          </w14:scene3d>
        </w:rPr>
        <w:t>12.2</w:t>
      </w:r>
      <w:r w:rsidR="00391C04">
        <w:rPr>
          <w:rFonts w:asciiTheme="minorHAnsi" w:eastAsiaTheme="minorEastAsia" w:hAnsiTheme="minorHAnsi" w:cstheme="minorBidi"/>
          <w:noProof/>
          <w:szCs w:val="22"/>
          <w:lang w:eastAsia="en-GB"/>
        </w:rPr>
        <w:tab/>
      </w:r>
      <w:r w:rsidR="00391C04" w:rsidRPr="002F601F">
        <w:rPr>
          <w:rStyle w:val="Hyperlink"/>
          <w:noProof/>
        </w:rPr>
        <w:t>Inverter Connected Micro-generators</w:t>
      </w:r>
      <w:r w:rsidR="00391C04">
        <w:rPr>
          <w:noProof/>
          <w:webHidden/>
        </w:rPr>
        <w:tab/>
      </w:r>
      <w:r w:rsidR="00391C04">
        <w:rPr>
          <w:noProof/>
          <w:webHidden/>
        </w:rPr>
        <w:fldChar w:fldCharType="begin"/>
      </w:r>
      <w:r w:rsidR="00391C04">
        <w:rPr>
          <w:noProof/>
          <w:webHidden/>
        </w:rPr>
        <w:instrText xml:space="preserve"> PAGEREF _Toc527053382 \h </w:instrText>
      </w:r>
      <w:r w:rsidR="00391C04">
        <w:rPr>
          <w:noProof/>
          <w:webHidden/>
        </w:rPr>
      </w:r>
      <w:r w:rsidR="00391C04">
        <w:rPr>
          <w:noProof/>
          <w:webHidden/>
        </w:rPr>
        <w:fldChar w:fldCharType="separate"/>
      </w:r>
      <w:ins w:id="112" w:author="ENA" w:date="2020-12-12T20:13:00Z">
        <w:r w:rsidR="00FE6DFC">
          <w:rPr>
            <w:noProof/>
            <w:webHidden/>
          </w:rPr>
          <w:t>33</w:t>
        </w:r>
      </w:ins>
      <w:del w:id="113" w:author="ENA" w:date="2020-12-12T20:13:00Z">
        <w:r w:rsidR="00651412" w:rsidDel="00FE6DFC">
          <w:rPr>
            <w:noProof/>
            <w:webHidden/>
          </w:rPr>
          <w:delText>28</w:delText>
        </w:r>
      </w:del>
      <w:r w:rsidR="00391C04">
        <w:rPr>
          <w:noProof/>
          <w:webHidden/>
        </w:rPr>
        <w:fldChar w:fldCharType="end"/>
      </w:r>
      <w:r>
        <w:rPr>
          <w:noProof/>
        </w:rPr>
        <w:fldChar w:fldCharType="end"/>
      </w:r>
    </w:p>
    <w:p w14:paraId="52ACFE62" w14:textId="3D7E9ABF"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"_Toc527053383" </w:instrText>
      </w:r>
      <w:r>
        <w:rPr>
          <w:noProof/>
        </w:rPr>
        <w:fldChar w:fldCharType="separate"/>
      </w:r>
      <w:r w:rsidR="00391C04" w:rsidRPr="002F601F">
        <w:rPr>
          <w:rStyle w:val="Hyperlink"/>
          <w:noProof/>
        </w:rPr>
        <w:t>Appendix 1 Emerging Technologies and other Exceptions</w:t>
      </w:r>
      <w:r w:rsidR="00391C04">
        <w:rPr>
          <w:noProof/>
          <w:webHidden/>
        </w:rPr>
        <w:tab/>
      </w:r>
      <w:r w:rsidR="00391C04">
        <w:rPr>
          <w:noProof/>
          <w:webHidden/>
        </w:rPr>
        <w:fldChar w:fldCharType="begin"/>
      </w:r>
      <w:r w:rsidR="00391C04">
        <w:rPr>
          <w:noProof/>
          <w:webHidden/>
        </w:rPr>
        <w:instrText xml:space="preserve"> PAGEREF _Toc527053383 \h </w:instrText>
      </w:r>
      <w:r w:rsidR="00391C04">
        <w:rPr>
          <w:noProof/>
          <w:webHidden/>
        </w:rPr>
      </w:r>
      <w:r w:rsidR="00391C04">
        <w:rPr>
          <w:noProof/>
          <w:webHidden/>
        </w:rPr>
        <w:fldChar w:fldCharType="separate"/>
      </w:r>
      <w:ins w:id="114" w:author="ENA" w:date="2020-12-12T20:13:00Z">
        <w:r w:rsidR="00FE6DFC">
          <w:rPr>
            <w:noProof/>
            <w:webHidden/>
          </w:rPr>
          <w:t>34</w:t>
        </w:r>
      </w:ins>
      <w:del w:id="115" w:author="ENA" w:date="2020-12-12T20:13:00Z">
        <w:r w:rsidR="00651412" w:rsidDel="00FE6DFC">
          <w:rPr>
            <w:noProof/>
            <w:webHidden/>
          </w:rPr>
          <w:delText>29</w:delText>
        </w:r>
      </w:del>
      <w:r w:rsidR="00391C04">
        <w:rPr>
          <w:noProof/>
          <w:webHidden/>
        </w:rPr>
        <w:fldChar w:fldCharType="end"/>
      </w:r>
      <w:r>
        <w:rPr>
          <w:noProof/>
        </w:rPr>
        <w:fldChar w:fldCharType="end"/>
      </w:r>
    </w:p>
    <w:p w14:paraId="51A7C88C" w14:textId="4920EBA1"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"_Toc527053384" </w:instrText>
      </w:r>
      <w:r>
        <w:rPr>
          <w:noProof/>
        </w:rPr>
        <w:fldChar w:fldCharType="separate"/>
      </w:r>
      <w:r w:rsidR="00391C04" w:rsidRPr="002F601F">
        <w:rPr>
          <w:rStyle w:val="Hyperlink"/>
          <w:rFonts w:eastAsia="Batang"/>
          <w:noProof/>
        </w:rPr>
        <w:t>Emerging Technologies</w:t>
      </w:r>
      <w:r w:rsidR="00391C04">
        <w:rPr>
          <w:noProof/>
          <w:webHidden/>
        </w:rPr>
        <w:tab/>
      </w:r>
      <w:r w:rsidR="00391C04">
        <w:rPr>
          <w:noProof/>
          <w:webHidden/>
        </w:rPr>
        <w:fldChar w:fldCharType="begin"/>
      </w:r>
      <w:r w:rsidR="00391C04">
        <w:rPr>
          <w:noProof/>
          <w:webHidden/>
        </w:rPr>
        <w:instrText xml:space="preserve"> PAGEREF _Toc527053384 \h </w:instrText>
      </w:r>
      <w:r w:rsidR="00391C04">
        <w:rPr>
          <w:noProof/>
          <w:webHidden/>
        </w:rPr>
      </w:r>
      <w:r w:rsidR="00391C04">
        <w:rPr>
          <w:noProof/>
          <w:webHidden/>
        </w:rPr>
        <w:fldChar w:fldCharType="separate"/>
      </w:r>
      <w:ins w:id="116" w:author="ENA" w:date="2020-12-12T20:13:00Z">
        <w:r w:rsidR="00FE6DFC">
          <w:rPr>
            <w:noProof/>
            <w:webHidden/>
          </w:rPr>
          <w:t>34</w:t>
        </w:r>
      </w:ins>
      <w:del w:id="117" w:author="ENA" w:date="2020-12-12T20:13:00Z">
        <w:r w:rsidR="00651412" w:rsidDel="00FE6DFC">
          <w:rPr>
            <w:noProof/>
            <w:webHidden/>
          </w:rPr>
          <w:delText>29</w:delText>
        </w:r>
      </w:del>
      <w:r w:rsidR="00391C04">
        <w:rPr>
          <w:noProof/>
          <w:webHidden/>
        </w:rPr>
        <w:fldChar w:fldCharType="end"/>
      </w:r>
      <w:r>
        <w:rPr>
          <w:noProof/>
        </w:rPr>
        <w:fldChar w:fldCharType="end"/>
      </w:r>
    </w:p>
    <w:p w14:paraId="2CC58B16" w14:textId="7FCB3667"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"_Toc527053385" </w:instrText>
      </w:r>
      <w:r>
        <w:rPr>
          <w:noProof/>
        </w:rPr>
        <w:fldChar w:fldCharType="separate"/>
      </w:r>
      <w:r w:rsidR="00391C04" w:rsidRPr="002F601F">
        <w:rPr>
          <w:rStyle w:val="Hyperlink"/>
          <w:rFonts w:eastAsia="Calibri"/>
          <w:noProof/>
        </w:rPr>
        <w:t>Appendix 2 Connection Procedure Flow Chart</w:t>
      </w:r>
      <w:r w:rsidR="00391C04">
        <w:rPr>
          <w:noProof/>
          <w:webHidden/>
        </w:rPr>
        <w:tab/>
      </w:r>
      <w:r w:rsidR="00391C04">
        <w:rPr>
          <w:noProof/>
          <w:webHidden/>
        </w:rPr>
        <w:fldChar w:fldCharType="begin"/>
      </w:r>
      <w:r w:rsidR="00391C04">
        <w:rPr>
          <w:noProof/>
          <w:webHidden/>
        </w:rPr>
        <w:instrText xml:space="preserve"> PAGEREF _Toc527053385 \h </w:instrText>
      </w:r>
      <w:r w:rsidR="00391C04">
        <w:rPr>
          <w:noProof/>
          <w:webHidden/>
        </w:rPr>
      </w:r>
      <w:r w:rsidR="00391C04">
        <w:rPr>
          <w:noProof/>
          <w:webHidden/>
        </w:rPr>
        <w:fldChar w:fldCharType="separate"/>
      </w:r>
      <w:ins w:id="118" w:author="ENA" w:date="2020-12-12T20:13:00Z">
        <w:r w:rsidR="00FE6DFC">
          <w:rPr>
            <w:noProof/>
            <w:webHidden/>
          </w:rPr>
          <w:t>36</w:t>
        </w:r>
      </w:ins>
      <w:del w:id="119" w:author="ENA" w:date="2020-12-12T20:13:00Z">
        <w:r w:rsidR="00651412" w:rsidDel="00FE6DFC">
          <w:rPr>
            <w:noProof/>
            <w:webHidden/>
          </w:rPr>
          <w:delText>31</w:delText>
        </w:r>
      </w:del>
      <w:r w:rsidR="00391C04">
        <w:rPr>
          <w:noProof/>
          <w:webHidden/>
        </w:rPr>
        <w:fldChar w:fldCharType="end"/>
      </w:r>
      <w:r>
        <w:rPr>
          <w:noProof/>
        </w:rPr>
        <w:fldChar w:fldCharType="end"/>
      </w:r>
    </w:p>
    <w:p w14:paraId="317597DF" w14:textId="53FF82DA"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"_Toc527053386" </w:instrText>
      </w:r>
      <w:r>
        <w:rPr>
          <w:noProof/>
        </w:rPr>
        <w:fldChar w:fldCharType="separate"/>
      </w:r>
      <w:r w:rsidR="00391C04" w:rsidRPr="002F601F">
        <w:rPr>
          <w:rStyle w:val="Hyperlink"/>
          <w:noProof/>
        </w:rPr>
        <w:t>Appendix 3. Micro-generator Documentation</w:t>
      </w:r>
      <w:r w:rsidR="00391C04">
        <w:rPr>
          <w:noProof/>
          <w:webHidden/>
        </w:rPr>
        <w:tab/>
      </w:r>
      <w:r w:rsidR="00391C04">
        <w:rPr>
          <w:noProof/>
          <w:webHidden/>
        </w:rPr>
        <w:fldChar w:fldCharType="begin"/>
      </w:r>
      <w:r w:rsidR="00391C04">
        <w:rPr>
          <w:noProof/>
          <w:webHidden/>
        </w:rPr>
        <w:instrText xml:space="preserve"> PAGEREF _Toc527053386 \h </w:instrText>
      </w:r>
      <w:r w:rsidR="00391C04">
        <w:rPr>
          <w:noProof/>
          <w:webHidden/>
        </w:rPr>
      </w:r>
      <w:r w:rsidR="00391C04">
        <w:rPr>
          <w:noProof/>
          <w:webHidden/>
        </w:rPr>
        <w:fldChar w:fldCharType="separate"/>
      </w:r>
      <w:ins w:id="120" w:author="ENA" w:date="2020-12-12T20:13:00Z">
        <w:r w:rsidR="00FE6DFC">
          <w:rPr>
            <w:noProof/>
            <w:webHidden/>
          </w:rPr>
          <w:t>37</w:t>
        </w:r>
      </w:ins>
      <w:del w:id="121" w:author="ENA" w:date="2020-12-12T20:13:00Z">
        <w:r w:rsidR="00651412" w:rsidDel="00FE6DFC">
          <w:rPr>
            <w:noProof/>
            <w:webHidden/>
          </w:rPr>
          <w:delText>32</w:delText>
        </w:r>
      </w:del>
      <w:r w:rsidR="00391C04">
        <w:rPr>
          <w:noProof/>
          <w:webHidden/>
        </w:rPr>
        <w:fldChar w:fldCharType="end"/>
      </w:r>
      <w:r>
        <w:rPr>
          <w:noProof/>
        </w:rPr>
        <w:fldChar w:fldCharType="end"/>
      </w:r>
    </w:p>
    <w:p w14:paraId="0750076E" w14:textId="505434CC" w:rsidR="00391C04" w:rsidRDefault="0078701E">
      <w:pPr>
        <w:pStyle w:val="TOC1"/>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"_Toc527053387" </w:instrText>
      </w:r>
      <w:r>
        <w:rPr>
          <w:noProof/>
        </w:rPr>
        <w:fldChar w:fldCharType="separate"/>
      </w:r>
      <w:r w:rsidR="00391C04" w:rsidRPr="002F601F">
        <w:rPr>
          <w:rStyle w:val="Hyperlink"/>
          <w:noProof/>
        </w:rPr>
        <w:t>Appendix 4 Relaxation of Commissioning Notification Timescales for Micro-generator: HSE Certificate of Exemption (August 2008)</w:t>
      </w:r>
      <w:r w:rsidR="00391C04">
        <w:rPr>
          <w:noProof/>
          <w:webHidden/>
        </w:rPr>
        <w:tab/>
      </w:r>
      <w:r w:rsidR="00391C04">
        <w:rPr>
          <w:noProof/>
          <w:webHidden/>
        </w:rPr>
        <w:fldChar w:fldCharType="begin"/>
      </w:r>
      <w:r w:rsidR="00391C04">
        <w:rPr>
          <w:noProof/>
          <w:webHidden/>
        </w:rPr>
        <w:instrText xml:space="preserve"> PAGEREF _Toc527053387 \h </w:instrText>
      </w:r>
      <w:r w:rsidR="00391C04">
        <w:rPr>
          <w:noProof/>
          <w:webHidden/>
        </w:rPr>
      </w:r>
      <w:r w:rsidR="00391C04">
        <w:rPr>
          <w:noProof/>
          <w:webHidden/>
        </w:rPr>
        <w:fldChar w:fldCharType="separate"/>
      </w:r>
      <w:ins w:id="122" w:author="ENA" w:date="2020-12-12T20:13:00Z">
        <w:r w:rsidR="00FE6DFC">
          <w:rPr>
            <w:noProof/>
            <w:webHidden/>
          </w:rPr>
          <w:t>59</w:t>
        </w:r>
      </w:ins>
      <w:del w:id="123" w:author="ENA" w:date="2020-12-12T20:13:00Z">
        <w:r w:rsidR="00651412" w:rsidDel="00FE6DFC">
          <w:rPr>
            <w:noProof/>
            <w:webHidden/>
          </w:rPr>
          <w:delText>52</w:delText>
        </w:r>
      </w:del>
      <w:r w:rsidR="00391C04">
        <w:rPr>
          <w:noProof/>
          <w:webHidden/>
        </w:rPr>
        <w:fldChar w:fldCharType="end"/>
      </w:r>
      <w:r>
        <w:rPr>
          <w:noProof/>
        </w:rPr>
        <w:fldChar w:fldCharType="end"/>
      </w:r>
    </w:p>
    <w:p w14:paraId="2439AA08" w14:textId="72856407"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"_Toc527053388" </w:instrText>
      </w:r>
      <w:r>
        <w:rPr>
          <w:noProof/>
        </w:rPr>
        <w:fldChar w:fldCharType="separate"/>
      </w:r>
      <w:r w:rsidR="00391C04" w:rsidRPr="002F601F">
        <w:rPr>
          <w:rStyle w:val="Hyperlink"/>
          <w:noProof/>
        </w:rPr>
        <w:t>A.1</w:t>
      </w:r>
      <w:r w:rsidR="00391C04">
        <w:rPr>
          <w:rFonts w:asciiTheme="minorHAnsi" w:eastAsiaTheme="minorEastAsia" w:hAnsiTheme="minorHAnsi" w:cstheme="minorBidi"/>
          <w:noProof/>
          <w:szCs w:val="22"/>
          <w:lang w:eastAsia="en-GB"/>
        </w:rPr>
        <w:tab/>
      </w:r>
      <w:r w:rsidR="00391C04" w:rsidRPr="002F601F">
        <w:rPr>
          <w:rStyle w:val="Hyperlink"/>
          <w:noProof/>
        </w:rPr>
        <w:t>Annex A1 Requirements for Type Testing of Inverter Connected Micro-generators</w:t>
      </w:r>
      <w:r w:rsidR="00391C04">
        <w:rPr>
          <w:noProof/>
          <w:webHidden/>
        </w:rPr>
        <w:tab/>
      </w:r>
      <w:r w:rsidR="00391C04">
        <w:rPr>
          <w:noProof/>
          <w:webHidden/>
        </w:rPr>
        <w:fldChar w:fldCharType="begin"/>
      </w:r>
      <w:r w:rsidR="00391C04">
        <w:rPr>
          <w:noProof/>
          <w:webHidden/>
        </w:rPr>
        <w:instrText xml:space="preserve"> PAGEREF _Toc527053388 \h </w:instrText>
      </w:r>
      <w:r w:rsidR="00391C04">
        <w:rPr>
          <w:noProof/>
          <w:webHidden/>
        </w:rPr>
      </w:r>
      <w:r w:rsidR="00391C04">
        <w:rPr>
          <w:noProof/>
          <w:webHidden/>
        </w:rPr>
        <w:fldChar w:fldCharType="separate"/>
      </w:r>
      <w:ins w:id="124" w:author="ENA" w:date="2020-12-12T20:13:00Z">
        <w:r w:rsidR="00FE6DFC">
          <w:rPr>
            <w:noProof/>
            <w:webHidden/>
          </w:rPr>
          <w:t>60</w:t>
        </w:r>
      </w:ins>
      <w:del w:id="125" w:author="ENA" w:date="2020-12-12T20:13:00Z">
        <w:r w:rsidR="00651412" w:rsidDel="00FE6DFC">
          <w:rPr>
            <w:noProof/>
            <w:webHidden/>
          </w:rPr>
          <w:delText>53</w:delText>
        </w:r>
      </w:del>
      <w:r w:rsidR="00391C04">
        <w:rPr>
          <w:noProof/>
          <w:webHidden/>
        </w:rPr>
        <w:fldChar w:fldCharType="end"/>
      </w:r>
      <w:r>
        <w:rPr>
          <w:noProof/>
        </w:rPr>
        <w:fldChar w:fldCharType="end"/>
      </w:r>
    </w:p>
    <w:p w14:paraId="533CA8AE" w14:textId="03B89273" w:rsidR="00391C04" w:rsidRDefault="0078701E">
      <w:pPr>
        <w:pStyle w:val="TOC2"/>
        <w:rPr>
          <w:rFonts w:asciiTheme="minorHAnsi" w:eastAsiaTheme="minorEastAsia" w:hAnsiTheme="minorHAnsi" w:cstheme="minorBidi"/>
          <w:noProof/>
          <w:szCs w:val="22"/>
          <w:lang w:eastAsia="en-GB"/>
        </w:rPr>
      </w:pPr>
      <w:r>
        <w:rPr>
          <w:noProof/>
        </w:rPr>
        <w:fldChar w:fldCharType="begin"/>
      </w:r>
      <w:r>
        <w:rPr>
          <w:noProof/>
        </w:rPr>
        <w:instrText xml:space="preserve"> HYPERLINK \l "_Toc527053389" </w:instrText>
      </w:r>
      <w:r>
        <w:rPr>
          <w:noProof/>
        </w:rPr>
        <w:fldChar w:fldCharType="separate"/>
      </w:r>
      <w:r w:rsidR="00391C04" w:rsidRPr="002F601F">
        <w:rPr>
          <w:rStyle w:val="Hyperlink"/>
          <w:noProof/>
        </w:rPr>
        <w:t>A.2</w:t>
      </w:r>
      <w:r w:rsidR="00391C04">
        <w:rPr>
          <w:rFonts w:asciiTheme="minorHAnsi" w:eastAsiaTheme="minorEastAsia" w:hAnsiTheme="minorHAnsi" w:cstheme="minorBidi"/>
          <w:noProof/>
          <w:szCs w:val="22"/>
          <w:lang w:eastAsia="en-GB"/>
        </w:rPr>
        <w:tab/>
      </w:r>
      <w:r w:rsidR="00391C04" w:rsidRPr="002F601F">
        <w:rPr>
          <w:rStyle w:val="Hyperlink"/>
          <w:noProof/>
        </w:rPr>
        <w:t>Annex A2 Requirements for Type Testing of Synchronous Micro-generators</w:t>
      </w:r>
      <w:r w:rsidR="00391C04">
        <w:rPr>
          <w:noProof/>
          <w:webHidden/>
        </w:rPr>
        <w:tab/>
      </w:r>
      <w:r w:rsidR="00391C04">
        <w:rPr>
          <w:noProof/>
          <w:webHidden/>
        </w:rPr>
        <w:fldChar w:fldCharType="begin"/>
      </w:r>
      <w:r w:rsidR="00391C04">
        <w:rPr>
          <w:noProof/>
          <w:webHidden/>
        </w:rPr>
        <w:instrText xml:space="preserve"> PAGEREF _Toc527053389 \h </w:instrText>
      </w:r>
      <w:r w:rsidR="00391C04">
        <w:rPr>
          <w:noProof/>
          <w:webHidden/>
        </w:rPr>
      </w:r>
      <w:r w:rsidR="00391C04">
        <w:rPr>
          <w:noProof/>
          <w:webHidden/>
        </w:rPr>
        <w:fldChar w:fldCharType="separate"/>
      </w:r>
      <w:ins w:id="126" w:author="ENA" w:date="2020-12-12T20:13:00Z">
        <w:r w:rsidR="00FE6DFC">
          <w:rPr>
            <w:noProof/>
            <w:webHidden/>
          </w:rPr>
          <w:t>68</w:t>
        </w:r>
      </w:ins>
      <w:del w:id="127" w:author="ENA" w:date="2020-12-12T20:13:00Z">
        <w:r w:rsidR="00651412" w:rsidDel="00FE6DFC">
          <w:rPr>
            <w:noProof/>
            <w:webHidden/>
          </w:rPr>
          <w:delText>61</w:delText>
        </w:r>
      </w:del>
      <w:r w:rsidR="00391C04">
        <w:rPr>
          <w:noProof/>
          <w:webHidden/>
        </w:rPr>
        <w:fldChar w:fldCharType="end"/>
      </w:r>
      <w:r>
        <w:rPr>
          <w:noProof/>
        </w:rPr>
        <w:fldChar w:fldCharType="end"/>
      </w:r>
    </w:p>
    <w:p w14:paraId="7E576AE9" w14:textId="3D767DB9" w:rsidR="006A211D" w:rsidRPr="006A211D" w:rsidRDefault="007962C9" w:rsidP="00011668">
      <w:r>
        <w:fldChar w:fldCharType="end"/>
      </w:r>
    </w:p>
    <w:p w14:paraId="1D2A3D26" w14:textId="77777777" w:rsidR="000E44DE" w:rsidRDefault="000E44DE" w:rsidP="00507A8B"/>
    <w:p w14:paraId="78788B5B" w14:textId="77777777" w:rsidR="00365A3C" w:rsidRDefault="00365A3C" w:rsidP="0020096E">
      <w:pPr>
        <w:pStyle w:val="ListNumber"/>
        <w:numPr>
          <w:ilvl w:val="0"/>
          <w:numId w:val="0"/>
        </w:numPr>
        <w:ind w:left="360"/>
        <w:sectPr w:rsidR="00365A3C" w:rsidSect="00D6379C">
          <w:headerReference w:type="even" r:id="rId23"/>
          <w:headerReference w:type="default" r:id="rId24"/>
          <w:headerReference w:type="first" r:id="rId25"/>
          <w:pgSz w:w="11906" w:h="16838" w:code="9"/>
          <w:pgMar w:top="1701" w:right="1418" w:bottom="851" w:left="1418" w:header="1128" w:footer="737" w:gutter="0"/>
          <w:cols w:space="720"/>
          <w:docGrid w:linePitch="299"/>
        </w:sectPr>
      </w:pPr>
    </w:p>
    <w:p w14:paraId="63087F33" w14:textId="0264E6C5" w:rsidR="0029104E" w:rsidRPr="003B2076" w:rsidRDefault="002801DA" w:rsidP="000A551F">
      <w:pPr>
        <w:pStyle w:val="HEADING-nonumber"/>
      </w:pPr>
      <w:bookmarkStart w:id="128" w:name="_Toc311018335"/>
      <w:bookmarkStart w:id="129" w:name="_Toc527053342"/>
      <w:r w:rsidRPr="003B2076">
        <w:lastRenderedPageBreak/>
        <w:t>Foreword</w:t>
      </w:r>
      <w:bookmarkEnd w:id="128"/>
      <w:bookmarkEnd w:id="129"/>
    </w:p>
    <w:p w14:paraId="785EB47B" w14:textId="3F7BB9B4" w:rsidR="00605B3A" w:rsidRDefault="0029104E" w:rsidP="003B7C17">
      <w:pPr>
        <w:rPr>
          <w:ins w:id="130" w:author="ENA" w:date="2020-12-12T19:57:00Z"/>
          <w:spacing w:val="0"/>
          <w:szCs w:val="22"/>
        </w:rPr>
      </w:pPr>
      <w:r w:rsidRPr="00A068B0">
        <w:rPr>
          <w:spacing w:val="0"/>
        </w:rPr>
        <w:t xml:space="preserve">This </w:t>
      </w:r>
      <w:r w:rsidRPr="003B2076">
        <w:rPr>
          <w:spacing w:val="0"/>
        </w:rPr>
        <w:t xml:space="preserve">Engineering Recommendation (EREC) G98 </w:t>
      </w:r>
      <w:r w:rsidRPr="00A068B0">
        <w:rPr>
          <w:spacing w:val="0"/>
        </w:rPr>
        <w:t xml:space="preserve">is published by the Energy Networks Association (ENA) and comes into effect </w:t>
      </w:r>
      <w:r w:rsidRPr="003B2076">
        <w:rPr>
          <w:spacing w:val="0"/>
        </w:rPr>
        <w:t xml:space="preserve">on </w:t>
      </w:r>
      <w:r w:rsidR="00B85E9A">
        <w:rPr>
          <w:rFonts w:eastAsia="Batang"/>
          <w:szCs w:val="22"/>
          <w:lang w:eastAsia="en-GB"/>
        </w:rPr>
        <w:t>27 April 2019</w:t>
      </w:r>
      <w:r w:rsidRPr="003B2076">
        <w:rPr>
          <w:spacing w:val="0"/>
        </w:rPr>
        <w:t xml:space="preserve"> for </w:t>
      </w:r>
      <w:r w:rsidRPr="003B2076">
        <w:rPr>
          <w:b/>
          <w:spacing w:val="0"/>
        </w:rPr>
        <w:t>Micro-generators</w:t>
      </w:r>
      <w:r w:rsidRPr="003B2076">
        <w:rPr>
          <w:spacing w:val="0"/>
        </w:rPr>
        <w:t xml:space="preserve"> commissioned on or after that date. </w:t>
      </w:r>
      <w:bookmarkStart w:id="131" w:name="_Hlk515365305"/>
      <w:r w:rsidRPr="003B2076">
        <w:rPr>
          <w:spacing w:val="0"/>
        </w:rPr>
        <w:t xml:space="preserve">The definition of </w:t>
      </w:r>
      <w:r w:rsidRPr="003B2076">
        <w:rPr>
          <w:b/>
          <w:spacing w:val="0"/>
        </w:rPr>
        <w:t>Micro-generators</w:t>
      </w:r>
      <w:r w:rsidRPr="003B2076">
        <w:rPr>
          <w:spacing w:val="0"/>
        </w:rPr>
        <w:t xml:space="preserve"> within this document includes </w:t>
      </w:r>
      <w:r w:rsidR="00876A38" w:rsidRPr="00183741">
        <w:rPr>
          <w:b/>
          <w:spacing w:val="0"/>
        </w:rPr>
        <w:t>Electricity Storage</w:t>
      </w:r>
      <w:r w:rsidR="00876A38" w:rsidRPr="003B2076">
        <w:rPr>
          <w:spacing w:val="0"/>
        </w:rPr>
        <w:t xml:space="preserve"> </w:t>
      </w:r>
      <w:r w:rsidR="00C77BD3">
        <w:rPr>
          <w:spacing w:val="0"/>
        </w:rPr>
        <w:t xml:space="preserve">devices </w:t>
      </w:r>
      <w:r w:rsidRPr="003B2076">
        <w:rPr>
          <w:spacing w:val="0"/>
        </w:rPr>
        <w:t xml:space="preserve">and hence this document also applies to </w:t>
      </w:r>
      <w:r w:rsidR="00876A38" w:rsidRPr="00183741">
        <w:rPr>
          <w:b/>
          <w:spacing w:val="0"/>
        </w:rPr>
        <w:t>Electricity Storage</w:t>
      </w:r>
      <w:r w:rsidR="00C77BD3">
        <w:rPr>
          <w:b/>
          <w:spacing w:val="0"/>
        </w:rPr>
        <w:t xml:space="preserve"> </w:t>
      </w:r>
      <w:r w:rsidR="00C77BD3" w:rsidRPr="00183741">
        <w:rPr>
          <w:spacing w:val="0"/>
        </w:rPr>
        <w:t>devices</w:t>
      </w:r>
      <w:del w:id="132" w:author="ENA" w:date="2020-12-12T19:57:00Z">
        <w:r w:rsidR="001B408F" w:rsidRPr="00007FEE">
          <w:rPr>
            <w:rStyle w:val="FootnoteReference"/>
            <w:spacing w:val="0"/>
            <w:sz w:val="22"/>
            <w:szCs w:val="22"/>
          </w:rPr>
          <w:footnoteReference w:id="2"/>
        </w:r>
        <w:r w:rsidRPr="00007FEE">
          <w:rPr>
            <w:spacing w:val="0"/>
            <w:szCs w:val="22"/>
          </w:rPr>
          <w:delText>.</w:delText>
        </w:r>
      </w:del>
      <w:ins w:id="134" w:author="ENA" w:date="2020-12-12T19:57:00Z">
        <w:r w:rsidR="00C53A14">
          <w:rPr>
            <w:spacing w:val="0"/>
          </w:rPr>
          <w:t xml:space="preserve"> when operating in an export </w:t>
        </w:r>
        <w:r w:rsidR="00C53A14" w:rsidRPr="00007FEE">
          <w:rPr>
            <w:spacing w:val="0"/>
            <w:szCs w:val="22"/>
          </w:rPr>
          <w:t>mode</w:t>
        </w:r>
        <w:r w:rsidR="001B408F" w:rsidRPr="00007FEE">
          <w:rPr>
            <w:rStyle w:val="FootnoteReference"/>
            <w:spacing w:val="0"/>
            <w:sz w:val="22"/>
            <w:szCs w:val="22"/>
          </w:rPr>
          <w:footnoteReference w:id="3"/>
        </w:r>
        <w:r w:rsidRPr="00007FEE">
          <w:rPr>
            <w:spacing w:val="0"/>
            <w:szCs w:val="22"/>
          </w:rPr>
          <w:t>.</w:t>
        </w:r>
        <w:bookmarkStart w:id="138" w:name="_Hlk498418886"/>
        <w:bookmarkEnd w:id="131"/>
        <w:r w:rsidR="00C53A14" w:rsidRPr="00007FEE">
          <w:rPr>
            <w:spacing w:val="0"/>
            <w:szCs w:val="22"/>
          </w:rPr>
          <w:t xml:space="preserve"> </w:t>
        </w:r>
        <w:r w:rsidR="00605B3A" w:rsidRPr="00605B3A">
          <w:rPr>
            <w:spacing w:val="0"/>
            <w:szCs w:val="22"/>
          </w:rPr>
          <w:t xml:space="preserve">The applicability of the requirements in this document to </w:t>
        </w:r>
        <w:r w:rsidR="00605B3A" w:rsidRPr="00605B3A">
          <w:rPr>
            <w:b/>
            <w:bCs/>
            <w:spacing w:val="0"/>
            <w:szCs w:val="22"/>
          </w:rPr>
          <w:t>Electricity Storage</w:t>
        </w:r>
        <w:r w:rsidR="00605B3A" w:rsidRPr="00605B3A">
          <w:rPr>
            <w:spacing w:val="0"/>
            <w:szCs w:val="22"/>
          </w:rPr>
          <w:t xml:space="preserve"> depend on the date </w:t>
        </w:r>
        <w:r w:rsidR="00A91926">
          <w:rPr>
            <w:spacing w:val="0"/>
            <w:szCs w:val="22"/>
          </w:rPr>
          <w:t>on</w:t>
        </w:r>
        <w:r w:rsidR="00605B3A" w:rsidRPr="00605B3A">
          <w:rPr>
            <w:spacing w:val="0"/>
            <w:szCs w:val="22"/>
          </w:rPr>
          <w:t xml:space="preserve"> which the </w:t>
        </w:r>
        <w:r w:rsidR="00605B3A" w:rsidRPr="00605B3A">
          <w:rPr>
            <w:b/>
            <w:bCs/>
            <w:spacing w:val="0"/>
            <w:szCs w:val="22"/>
          </w:rPr>
          <w:t>Electricity Storage</w:t>
        </w:r>
        <w:r w:rsidR="00605B3A" w:rsidRPr="00605B3A">
          <w:rPr>
            <w:spacing w:val="0"/>
            <w:szCs w:val="22"/>
          </w:rPr>
          <w:t xml:space="preserve"> devices are commissioned as detailed in paragraph 2.2.  </w:t>
        </w:r>
      </w:ins>
    </w:p>
    <w:p w14:paraId="5721F7BF" w14:textId="77777777" w:rsidR="00605B3A" w:rsidRDefault="00605B3A" w:rsidP="003B7C17">
      <w:pPr>
        <w:rPr>
          <w:ins w:id="139" w:author="ENA" w:date="2020-12-12T19:57:00Z"/>
          <w:spacing w:val="0"/>
          <w:szCs w:val="22"/>
        </w:rPr>
      </w:pPr>
    </w:p>
    <w:p w14:paraId="6AD08C95" w14:textId="54988203" w:rsidR="00C53A14" w:rsidRPr="00A91926" w:rsidRDefault="00C53A14" w:rsidP="005238B4">
      <w:pPr>
        <w:rPr>
          <w:ins w:id="140" w:author="ENA" w:date="2020-12-12T19:57:00Z"/>
          <w:spacing w:val="0"/>
        </w:rPr>
      </w:pPr>
      <w:ins w:id="141" w:author="ENA" w:date="2020-12-12T19:57:00Z">
        <w:r w:rsidRPr="00A91926">
          <w:rPr>
            <w:spacing w:val="0"/>
            <w:szCs w:val="22"/>
          </w:rPr>
          <w:t xml:space="preserve">It should be noted that </w:t>
        </w:r>
        <w:r w:rsidR="003A40CA" w:rsidRPr="00A91926">
          <w:rPr>
            <w:spacing w:val="0"/>
            <w:szCs w:val="22"/>
          </w:rPr>
          <w:t>there is a new</w:t>
        </w:r>
        <w:r w:rsidRPr="00A91926">
          <w:rPr>
            <w:spacing w:val="0"/>
            <w:szCs w:val="22"/>
          </w:rPr>
          <w:t xml:space="preserve"> requirement for </w:t>
        </w:r>
        <w:r w:rsidRPr="00A91926">
          <w:rPr>
            <w:b/>
            <w:bCs/>
            <w:spacing w:val="0"/>
            <w:szCs w:val="22"/>
          </w:rPr>
          <w:t xml:space="preserve">Electricity Storage </w:t>
        </w:r>
        <w:r w:rsidRPr="00A91926">
          <w:rPr>
            <w:spacing w:val="0"/>
            <w:szCs w:val="22"/>
          </w:rPr>
          <w:t xml:space="preserve">devices when operating in an import mode to switch to an export mode of operation when the system frequency falls below a defined threshold. In this case, the requirement would apply when the </w:t>
        </w:r>
        <w:r w:rsidRPr="00A91926">
          <w:rPr>
            <w:b/>
            <w:bCs/>
            <w:spacing w:val="0"/>
            <w:szCs w:val="22"/>
          </w:rPr>
          <w:t>Electricity Storage</w:t>
        </w:r>
        <w:r w:rsidRPr="00A91926">
          <w:rPr>
            <w:spacing w:val="0"/>
            <w:szCs w:val="22"/>
          </w:rPr>
          <w:t xml:space="preserve"> device</w:t>
        </w:r>
        <w:r w:rsidR="00A91926" w:rsidRPr="00A91926">
          <w:rPr>
            <w:spacing w:val="0"/>
            <w:szCs w:val="22"/>
          </w:rPr>
          <w:t>(</w:t>
        </w:r>
        <w:r w:rsidRPr="00A91926">
          <w:rPr>
            <w:spacing w:val="0"/>
            <w:szCs w:val="22"/>
          </w:rPr>
          <w:t>s</w:t>
        </w:r>
        <w:r w:rsidR="00A91926" w:rsidRPr="00A91926">
          <w:rPr>
            <w:spacing w:val="0"/>
            <w:szCs w:val="22"/>
          </w:rPr>
          <w:t>)</w:t>
        </w:r>
        <w:r w:rsidRPr="00A91926">
          <w:rPr>
            <w:spacing w:val="0"/>
            <w:szCs w:val="22"/>
          </w:rPr>
          <w:t xml:space="preserve"> is operating in import mode.</w:t>
        </w:r>
      </w:ins>
    </w:p>
    <w:p w14:paraId="7DC34728" w14:textId="77777777" w:rsidR="00C53A14" w:rsidRDefault="00C53A14" w:rsidP="003B7C17">
      <w:pPr>
        <w:rPr>
          <w:ins w:id="142" w:author="ENA" w:date="2020-12-12T19:57:00Z"/>
          <w:spacing w:val="0"/>
        </w:rPr>
      </w:pPr>
    </w:p>
    <w:p w14:paraId="44B244B1" w14:textId="5DAE2B62" w:rsidR="0029104E" w:rsidRPr="003B2076" w:rsidRDefault="0029104E" w:rsidP="003B7C17">
      <w:pPr>
        <w:rPr>
          <w:spacing w:val="0"/>
        </w:rPr>
      </w:pPr>
      <w:r w:rsidRPr="003B2076">
        <w:rPr>
          <w:b/>
          <w:spacing w:val="0"/>
        </w:rPr>
        <w:t>Micro-generators</w:t>
      </w:r>
      <w:r w:rsidRPr="003B2076">
        <w:rPr>
          <w:spacing w:val="0"/>
        </w:rPr>
        <w:t xml:space="preserve"> that </w:t>
      </w:r>
      <w:r w:rsidR="00C52A0F" w:rsidRPr="003B2076">
        <w:rPr>
          <w:spacing w:val="0"/>
        </w:rPr>
        <w:t>conform to</w:t>
      </w:r>
      <w:r w:rsidRPr="003B2076">
        <w:rPr>
          <w:spacing w:val="0"/>
        </w:rPr>
        <w:t xml:space="preserve"> this EREC G98 can be connected in advance of </w:t>
      </w:r>
      <w:r w:rsidR="00B85E9A">
        <w:rPr>
          <w:rFonts w:eastAsia="Batang"/>
          <w:szCs w:val="22"/>
          <w:lang w:eastAsia="en-GB"/>
        </w:rPr>
        <w:t>27 April 2019</w:t>
      </w:r>
      <w:r w:rsidRPr="003B2076">
        <w:rPr>
          <w:spacing w:val="0"/>
        </w:rPr>
        <w:t xml:space="preserve"> as they also </w:t>
      </w:r>
      <w:r w:rsidR="00C52A0F" w:rsidRPr="003B2076">
        <w:rPr>
          <w:spacing w:val="0"/>
        </w:rPr>
        <w:t>conform to</w:t>
      </w:r>
      <w:r w:rsidRPr="003B2076">
        <w:rPr>
          <w:spacing w:val="0"/>
        </w:rPr>
        <w:t xml:space="preserve"> the pre-existing EREC G83 requirements.</w:t>
      </w:r>
    </w:p>
    <w:p w14:paraId="75DD64D2" w14:textId="77777777" w:rsidR="006636E4" w:rsidRPr="003B2076" w:rsidRDefault="006636E4" w:rsidP="003B7C17">
      <w:pPr>
        <w:rPr>
          <w:spacing w:val="0"/>
        </w:rPr>
      </w:pPr>
    </w:p>
    <w:bookmarkEnd w:id="138"/>
    <w:p w14:paraId="06020F93" w14:textId="19A3DB4D" w:rsidR="0029104E" w:rsidRPr="003B2076" w:rsidRDefault="0029104E" w:rsidP="003B7C17">
      <w:pPr>
        <w:rPr>
          <w:spacing w:val="0"/>
        </w:rPr>
      </w:pPr>
      <w:r w:rsidRPr="003B2076">
        <w:rPr>
          <w:spacing w:val="0"/>
        </w:rPr>
        <w:t xml:space="preserve">This document </w:t>
      </w:r>
      <w:r w:rsidRPr="00A068B0">
        <w:rPr>
          <w:spacing w:val="0"/>
        </w:rPr>
        <w:t xml:space="preserve">has been prepared and approved under the authority of the </w:t>
      </w:r>
      <w:r w:rsidRPr="00A068B0">
        <w:rPr>
          <w:b/>
          <w:spacing w:val="0"/>
        </w:rPr>
        <w:t>Great Britain Distribution Code Review Panel</w:t>
      </w:r>
      <w:r w:rsidRPr="003A40CA">
        <w:rPr>
          <w:bCs/>
          <w:spacing w:val="0"/>
        </w:rPr>
        <w:t>.</w:t>
      </w:r>
      <w:r w:rsidRPr="00A068B0">
        <w:rPr>
          <w:spacing w:val="0"/>
        </w:rPr>
        <w:t xml:space="preserve"> </w:t>
      </w:r>
      <w:r w:rsidRPr="003B2076">
        <w:rPr>
          <w:spacing w:val="0"/>
        </w:rPr>
        <w:t>This EREC G98 has been written to take account of the EU Network Code on Requirements for Grid Connection of Generators</w:t>
      </w:r>
      <w:r w:rsidRPr="00A068B0">
        <w:rPr>
          <w:spacing w:val="0"/>
        </w:rPr>
        <w:t xml:space="preserve"> </w:t>
      </w:r>
      <w:r w:rsidRPr="003B2076">
        <w:rPr>
          <w:spacing w:val="0"/>
        </w:rPr>
        <w:t>14 April 2016.</w:t>
      </w:r>
    </w:p>
    <w:p w14:paraId="3E20E04E" w14:textId="77777777" w:rsidR="008E483E" w:rsidRPr="003B2076" w:rsidRDefault="008E483E" w:rsidP="003B7C17">
      <w:pPr>
        <w:rPr>
          <w:spacing w:val="0"/>
        </w:rPr>
      </w:pPr>
    </w:p>
    <w:p w14:paraId="181C22A4" w14:textId="5E9E85BA" w:rsidR="0029104E" w:rsidRPr="00A068B0" w:rsidRDefault="0029104E" w:rsidP="003B7C17">
      <w:pPr>
        <w:rPr>
          <w:spacing w:val="0"/>
        </w:rPr>
      </w:pPr>
      <w:r w:rsidRPr="003B2076">
        <w:rPr>
          <w:b/>
          <w:spacing w:val="0"/>
        </w:rPr>
        <w:t>Micro-generators</w:t>
      </w:r>
      <w:r w:rsidRPr="003B2076">
        <w:rPr>
          <w:spacing w:val="0"/>
        </w:rPr>
        <w:t xml:space="preserve"> </w:t>
      </w:r>
      <w:r w:rsidR="006F1070">
        <w:rPr>
          <w:spacing w:val="0"/>
        </w:rPr>
        <w:t xml:space="preserve">shall </w:t>
      </w:r>
      <w:r w:rsidRPr="003B2076">
        <w:rPr>
          <w:spacing w:val="0"/>
        </w:rPr>
        <w:t xml:space="preserve">meet all of the requirements set out in this document. They </w:t>
      </w:r>
      <w:r w:rsidR="006F1070">
        <w:rPr>
          <w:spacing w:val="0"/>
        </w:rPr>
        <w:t xml:space="preserve">shall </w:t>
      </w:r>
      <w:r w:rsidRPr="003B2076">
        <w:rPr>
          <w:spacing w:val="0"/>
        </w:rPr>
        <w:t xml:space="preserve">have the formal status of </w:t>
      </w:r>
      <w:r w:rsidRPr="003B2076">
        <w:rPr>
          <w:b/>
          <w:spacing w:val="0"/>
        </w:rPr>
        <w:t>Fully</w:t>
      </w:r>
      <w:r w:rsidRPr="003B2076">
        <w:rPr>
          <w:spacing w:val="0"/>
        </w:rPr>
        <w:t xml:space="preserve"> </w:t>
      </w:r>
      <w:r w:rsidRPr="003B2076">
        <w:rPr>
          <w:b/>
          <w:spacing w:val="0"/>
        </w:rPr>
        <w:t xml:space="preserve">Type Tested </w:t>
      </w:r>
      <w:r w:rsidRPr="003B2076">
        <w:rPr>
          <w:spacing w:val="0"/>
        </w:rPr>
        <w:t>and have provided proof that the requirements have been met.</w:t>
      </w:r>
      <w:r w:rsidRPr="00A068B0">
        <w:rPr>
          <w:spacing w:val="0"/>
        </w:rPr>
        <w:t xml:space="preserve"> </w:t>
      </w:r>
    </w:p>
    <w:p w14:paraId="4885F637" w14:textId="77777777" w:rsidR="008E483E" w:rsidRPr="003B2076" w:rsidRDefault="008E483E" w:rsidP="003B7C17">
      <w:pPr>
        <w:rPr>
          <w:spacing w:val="0"/>
        </w:rPr>
      </w:pPr>
    </w:p>
    <w:p w14:paraId="0A69B5D0" w14:textId="745190B4" w:rsidR="0029104E" w:rsidRPr="00A068B0" w:rsidRDefault="0029104E" w:rsidP="003B7C17">
      <w:pPr>
        <w:rPr>
          <w:spacing w:val="0"/>
        </w:rPr>
      </w:pPr>
      <w:r w:rsidRPr="003B2076">
        <w:rPr>
          <w:spacing w:val="0"/>
        </w:rPr>
        <w:t xml:space="preserve">In order to </w:t>
      </w:r>
      <w:r w:rsidR="00C52A0F" w:rsidRPr="003B2076">
        <w:rPr>
          <w:spacing w:val="0"/>
        </w:rPr>
        <w:t>conform to</w:t>
      </w:r>
      <w:r w:rsidRPr="003B2076">
        <w:rPr>
          <w:spacing w:val="0"/>
        </w:rPr>
        <w:t xml:space="preserve"> this EREC G98, the relevant part of the </w:t>
      </w:r>
      <w:r w:rsidRPr="003B2076">
        <w:rPr>
          <w:b/>
          <w:spacing w:val="0"/>
        </w:rPr>
        <w:t>Customer Installation</w:t>
      </w:r>
      <w:r w:rsidRPr="003B2076">
        <w:rPr>
          <w:spacing w:val="0"/>
        </w:rPr>
        <w:t xml:space="preserve"> shall </w:t>
      </w:r>
      <w:r w:rsidR="00C52A0F" w:rsidRPr="003B2076">
        <w:rPr>
          <w:spacing w:val="0"/>
        </w:rPr>
        <w:t>conform to</w:t>
      </w:r>
      <w:r w:rsidRPr="003B2076">
        <w:rPr>
          <w:spacing w:val="0"/>
        </w:rPr>
        <w:t xml:space="preserve"> </w:t>
      </w:r>
      <w:r w:rsidR="006F1C91" w:rsidRPr="003B2076">
        <w:rPr>
          <w:spacing w:val="0"/>
        </w:rPr>
        <w:t xml:space="preserve">the </w:t>
      </w:r>
      <w:r w:rsidRPr="003B2076">
        <w:rPr>
          <w:spacing w:val="0"/>
        </w:rPr>
        <w:t xml:space="preserve">requirements of EN 50438 together with additional requirements also detailed in this document.  </w:t>
      </w:r>
      <w:r w:rsidRPr="00A068B0">
        <w:rPr>
          <w:spacing w:val="0"/>
        </w:rPr>
        <w:t xml:space="preserve">The purpose of this </w:t>
      </w:r>
      <w:r w:rsidRPr="003B2076">
        <w:rPr>
          <w:spacing w:val="0"/>
        </w:rPr>
        <w:t>EREC G98</w:t>
      </w:r>
      <w:r w:rsidRPr="00A068B0">
        <w:rPr>
          <w:spacing w:val="0"/>
        </w:rPr>
        <w:t xml:space="preserve"> is to </w:t>
      </w:r>
      <w:r w:rsidRPr="003B2076">
        <w:rPr>
          <w:spacing w:val="0"/>
        </w:rPr>
        <w:t>explain</w:t>
      </w:r>
      <w:r w:rsidRPr="00A068B0">
        <w:rPr>
          <w:spacing w:val="0"/>
        </w:rPr>
        <w:t xml:space="preserve"> the technical requirements for connection of</w:t>
      </w:r>
      <w:r w:rsidRPr="003B2076">
        <w:rPr>
          <w:b/>
          <w:spacing w:val="0"/>
        </w:rPr>
        <w:t xml:space="preserve"> Micro-generators</w:t>
      </w:r>
      <w:r w:rsidRPr="003B2076">
        <w:rPr>
          <w:spacing w:val="0"/>
        </w:rPr>
        <w:t xml:space="preserve"> </w:t>
      </w:r>
      <w:r w:rsidRPr="00A068B0">
        <w:rPr>
          <w:spacing w:val="0"/>
        </w:rPr>
        <w:t xml:space="preserve">for operation in parallel with a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b/>
          <w:spacing w:val="0"/>
        </w:rPr>
        <w:t>,</w:t>
      </w:r>
      <w:r w:rsidRPr="00A068B0">
        <w:rPr>
          <w:spacing w:val="0"/>
        </w:rPr>
        <w:t xml:space="preserve"> by addressing all technical aspects of the connection process</w:t>
      </w:r>
      <w:r w:rsidR="006F1C91" w:rsidRPr="00A068B0">
        <w:rPr>
          <w:spacing w:val="0"/>
        </w:rPr>
        <w:t>,</w:t>
      </w:r>
      <w:r w:rsidRPr="00A068B0">
        <w:rPr>
          <w:spacing w:val="0"/>
        </w:rPr>
        <w:t xml:space="preserve"> from standards of functionality to on-site commissioning. </w:t>
      </w:r>
    </w:p>
    <w:p w14:paraId="01578F71" w14:textId="77777777" w:rsidR="00C64191" w:rsidRPr="00A068B0" w:rsidRDefault="00C64191" w:rsidP="003B7C17">
      <w:pPr>
        <w:rPr>
          <w:spacing w:val="0"/>
        </w:rPr>
      </w:pPr>
    </w:p>
    <w:p w14:paraId="1470A3F0" w14:textId="7829318A" w:rsidR="0029104E" w:rsidRPr="00A068B0" w:rsidRDefault="0029104E" w:rsidP="003B7C17">
      <w:pPr>
        <w:rPr>
          <w:spacing w:val="0"/>
        </w:rPr>
      </w:pPr>
      <w:r w:rsidRPr="00A068B0">
        <w:rPr>
          <w:spacing w:val="0"/>
        </w:rPr>
        <w:t xml:space="preserve">The procedures described are designed to facilitate the connection of </w:t>
      </w:r>
      <w:r w:rsidRPr="003B2076">
        <w:rPr>
          <w:b/>
          <w:spacing w:val="0"/>
        </w:rPr>
        <w:t xml:space="preserve">Micro-generators </w:t>
      </w:r>
      <w:r w:rsidRPr="00A068B0">
        <w:rPr>
          <w:spacing w:val="0"/>
        </w:rPr>
        <w:t xml:space="preserve">whilst maintaining the integrity of the </w:t>
      </w:r>
      <w:r w:rsidRPr="003B2076">
        <w:rPr>
          <w:b/>
          <w:spacing w:val="0"/>
        </w:rPr>
        <w:t>GB</w:t>
      </w:r>
      <w:r w:rsidRPr="00A068B0">
        <w:rPr>
          <w:spacing w:val="0"/>
        </w:rPr>
        <w:t xml:space="preserve">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spacing w:val="0"/>
        </w:rPr>
        <w:t>, both in terms of safety and supply quality.</w:t>
      </w:r>
    </w:p>
    <w:p w14:paraId="1832D36F" w14:textId="77777777" w:rsidR="008E483E" w:rsidRPr="00A068B0" w:rsidRDefault="008E483E" w:rsidP="003B7C17">
      <w:pPr>
        <w:rPr>
          <w:spacing w:val="0"/>
        </w:rPr>
      </w:pPr>
    </w:p>
    <w:p w14:paraId="404DEA94" w14:textId="5F5E678D" w:rsidR="0029104E" w:rsidRPr="00A068B0" w:rsidRDefault="0029104E" w:rsidP="003B7C17">
      <w:pPr>
        <w:rPr>
          <w:spacing w:val="0"/>
        </w:rPr>
      </w:pPr>
      <w:r w:rsidRPr="00A068B0">
        <w:rPr>
          <w:spacing w:val="0"/>
        </w:rPr>
        <w:t xml:space="preserve">This </w:t>
      </w:r>
      <w:r w:rsidRPr="003B2076">
        <w:rPr>
          <w:spacing w:val="0"/>
        </w:rPr>
        <w:t>EREC G98</w:t>
      </w:r>
      <w:r w:rsidRPr="00A068B0">
        <w:rPr>
          <w:spacing w:val="0"/>
        </w:rPr>
        <w:t xml:space="preserve"> provides sufficient information to allow:</w:t>
      </w:r>
    </w:p>
    <w:p w14:paraId="5B1E1FB3" w14:textId="77777777" w:rsidR="008E483E" w:rsidRPr="00A068B0" w:rsidRDefault="008E483E" w:rsidP="003B7C17">
      <w:pPr>
        <w:rPr>
          <w:spacing w:val="0"/>
        </w:rPr>
      </w:pPr>
    </w:p>
    <w:p w14:paraId="082D190B" w14:textId="72A18E21" w:rsidR="0029104E" w:rsidRPr="00A068B0" w:rsidRDefault="0029104E" w:rsidP="00830607">
      <w:pPr>
        <w:pStyle w:val="ListParagraph"/>
        <w:numPr>
          <w:ilvl w:val="0"/>
          <w:numId w:val="27"/>
        </w:numPr>
        <w:jc w:val="both"/>
      </w:pPr>
      <w:r w:rsidRPr="003B2076">
        <w:rPr>
          <w:rFonts w:ascii="Arial" w:hAnsi="Arial" w:cs="Arial"/>
          <w:b/>
        </w:rPr>
        <w:lastRenderedPageBreak/>
        <w:t>Micro-generator</w:t>
      </w:r>
      <w:r w:rsidRPr="00A068B0">
        <w:rPr>
          <w:rFonts w:ascii="Arial" w:hAnsi="Arial" w:cs="Arial"/>
        </w:rPr>
        <w:t xml:space="preserve"> </w:t>
      </w:r>
      <w:r w:rsidRPr="00A068B0">
        <w:rPr>
          <w:rFonts w:ascii="Arial" w:hAnsi="Arial" w:cs="Arial"/>
          <w:b/>
        </w:rPr>
        <w:t>Manufacturers</w:t>
      </w:r>
      <w:r w:rsidRPr="00A068B0">
        <w:rPr>
          <w:rFonts w:ascii="Arial" w:hAnsi="Arial" w:cs="Arial"/>
        </w:rPr>
        <w:t xml:space="preserve"> to design and market a product that is suitable for connection to the </w:t>
      </w:r>
      <w:r w:rsidRPr="003B2076">
        <w:rPr>
          <w:rFonts w:ascii="Arial" w:hAnsi="Arial" w:cs="Arial"/>
          <w:b/>
        </w:rPr>
        <w:t>GB</w:t>
      </w:r>
      <w:r w:rsidRPr="00A068B0">
        <w:rPr>
          <w:rFonts w:ascii="Arial" w:hAnsi="Arial" w:cs="Arial"/>
        </w:rPr>
        <w:t xml:space="preserve"> public </w:t>
      </w:r>
      <w:r w:rsidR="006F1C91" w:rsidRPr="00A068B0">
        <w:rPr>
          <w:rFonts w:ascii="Arial" w:hAnsi="Arial" w:cs="Arial"/>
          <w:b/>
        </w:rPr>
        <w:t>Low Voltage</w:t>
      </w:r>
      <w:r w:rsidRPr="00A068B0">
        <w:rPr>
          <w:rFonts w:ascii="Arial" w:hAnsi="Arial" w:cs="Arial"/>
        </w:rPr>
        <w:t xml:space="preserve"> </w:t>
      </w:r>
      <w:r w:rsidRPr="003B2076">
        <w:rPr>
          <w:rFonts w:ascii="Arial" w:hAnsi="Arial" w:cs="Arial"/>
          <w:b/>
        </w:rPr>
        <w:t>Distribution Network</w:t>
      </w:r>
      <w:r w:rsidR="006F1C91" w:rsidRPr="003B2076">
        <w:rPr>
          <w:rFonts w:ascii="Arial" w:hAnsi="Arial" w:cs="Arial"/>
        </w:rPr>
        <w:t>; and</w:t>
      </w:r>
    </w:p>
    <w:p w14:paraId="45267657" w14:textId="3AD688A4" w:rsidR="0029104E" w:rsidRPr="00A068B0" w:rsidRDefault="0029104E" w:rsidP="00830607">
      <w:pPr>
        <w:pStyle w:val="ListParagraph"/>
        <w:numPr>
          <w:ilvl w:val="0"/>
          <w:numId w:val="27"/>
        </w:numPr>
        <w:jc w:val="both"/>
        <w:rPr>
          <w:rFonts w:eastAsia="Batang"/>
          <w:b/>
        </w:rPr>
      </w:pPr>
      <w:r w:rsidRPr="00A068B0">
        <w:rPr>
          <w:rFonts w:ascii="Arial" w:hAnsi="Arial" w:cs="Arial"/>
          <w:b/>
        </w:rPr>
        <w:t>Customers</w:t>
      </w:r>
      <w:r w:rsidRPr="00A068B0">
        <w:rPr>
          <w:rFonts w:ascii="Arial" w:hAnsi="Arial" w:cs="Arial"/>
        </w:rPr>
        <w:t xml:space="preserve">, </w:t>
      </w:r>
      <w:r w:rsidRPr="00A068B0">
        <w:rPr>
          <w:rFonts w:ascii="Arial" w:hAnsi="Arial" w:cs="Arial"/>
          <w:b/>
        </w:rPr>
        <w:t>Manufacturers</w:t>
      </w:r>
      <w:r w:rsidRPr="00A068B0">
        <w:rPr>
          <w:rFonts w:ascii="Arial" w:hAnsi="Arial" w:cs="Arial"/>
        </w:rPr>
        <w:t xml:space="preserve"> and </w:t>
      </w:r>
      <w:r w:rsidRPr="00A068B0">
        <w:rPr>
          <w:rFonts w:ascii="Arial" w:hAnsi="Arial" w:cs="Arial"/>
          <w:b/>
        </w:rPr>
        <w:t>Installers</w:t>
      </w:r>
      <w:r w:rsidRPr="00A068B0">
        <w:rPr>
          <w:rFonts w:ascii="Arial" w:hAnsi="Arial" w:cs="Arial"/>
        </w:rPr>
        <w:t xml:space="preserve"> of </w:t>
      </w:r>
      <w:r w:rsidRPr="003B2076">
        <w:rPr>
          <w:rFonts w:ascii="Arial" w:hAnsi="Arial" w:cs="Arial"/>
          <w:b/>
        </w:rPr>
        <w:t>Micro-generators</w:t>
      </w:r>
      <w:r w:rsidRPr="00A068B0">
        <w:rPr>
          <w:rFonts w:ascii="Arial" w:hAnsi="Arial" w:cs="Arial"/>
        </w:rPr>
        <w:t xml:space="preserve"> to be aware of the requirements of the </w:t>
      </w:r>
      <w:r w:rsidRPr="003B2076">
        <w:rPr>
          <w:rFonts w:ascii="Arial" w:hAnsi="Arial" w:cs="Arial"/>
          <w:b/>
        </w:rPr>
        <w:t>Distribution Network Operator</w:t>
      </w:r>
      <w:r w:rsidRPr="003B2076">
        <w:rPr>
          <w:rFonts w:ascii="Arial" w:hAnsi="Arial" w:cs="Arial"/>
        </w:rPr>
        <w:t xml:space="preserve"> (</w:t>
      </w:r>
      <w:r w:rsidRPr="003B2076">
        <w:rPr>
          <w:rFonts w:ascii="Arial" w:hAnsi="Arial" w:cs="Arial"/>
          <w:b/>
        </w:rPr>
        <w:t>DNO</w:t>
      </w:r>
      <w:r w:rsidRPr="003B2076">
        <w:rPr>
          <w:rFonts w:ascii="Arial" w:hAnsi="Arial" w:cs="Arial"/>
        </w:rPr>
        <w:t>)</w:t>
      </w:r>
      <w:r w:rsidRPr="00A068B0">
        <w:rPr>
          <w:rFonts w:ascii="Arial" w:hAnsi="Arial" w:cs="Arial"/>
        </w:rPr>
        <w:t xml:space="preserve"> before the </w:t>
      </w:r>
      <w:r w:rsidRPr="003B2076">
        <w:rPr>
          <w:rFonts w:ascii="Arial" w:hAnsi="Arial" w:cs="Arial"/>
          <w:b/>
        </w:rPr>
        <w:t>Micro-generator</w:t>
      </w:r>
      <w:r w:rsidRPr="00A068B0">
        <w:rPr>
          <w:rFonts w:ascii="Arial" w:hAnsi="Arial" w:cs="Arial"/>
        </w:rPr>
        <w:t xml:space="preserve"> installation will be accepted for connection to the </w:t>
      </w:r>
      <w:r w:rsidRPr="003B2076">
        <w:rPr>
          <w:rFonts w:ascii="Arial" w:eastAsia="Batang" w:hAnsi="Arial" w:cs="Arial"/>
          <w:b/>
        </w:rPr>
        <w:t>DNO’s</w:t>
      </w:r>
      <w:r w:rsidRPr="00A068B0">
        <w:rPr>
          <w:rFonts w:ascii="Arial" w:eastAsia="Batang" w:hAnsi="Arial" w:cs="Arial"/>
          <w:b/>
        </w:rPr>
        <w:t xml:space="preserve"> Distribution </w:t>
      </w:r>
      <w:r w:rsidRPr="003B2076">
        <w:rPr>
          <w:rFonts w:ascii="Arial" w:eastAsia="Batang" w:hAnsi="Arial" w:cs="Arial"/>
          <w:b/>
        </w:rPr>
        <w:t>Network</w:t>
      </w:r>
      <w:r w:rsidRPr="00A068B0">
        <w:rPr>
          <w:rFonts w:ascii="Arial" w:eastAsia="Batang" w:hAnsi="Arial" w:cs="Arial"/>
          <w:b/>
        </w:rPr>
        <w:t>.</w:t>
      </w:r>
    </w:p>
    <w:p w14:paraId="399C248E" w14:textId="77777777" w:rsidR="000A551F" w:rsidRPr="003B2076" w:rsidRDefault="000A551F">
      <w:pPr>
        <w:jc w:val="left"/>
        <w:rPr>
          <w:rFonts w:cs="Times New Roman"/>
          <w:b/>
          <w:bCs/>
          <w:spacing w:val="0"/>
          <w:sz w:val="24"/>
          <w:szCs w:val="22"/>
        </w:rPr>
      </w:pPr>
      <w:r w:rsidRPr="003B2076">
        <w:br w:type="page"/>
      </w:r>
    </w:p>
    <w:p w14:paraId="6F96BC0C" w14:textId="1DD2F76F" w:rsidR="0029104E" w:rsidRPr="003B2076" w:rsidRDefault="0029104E" w:rsidP="003B7C17">
      <w:pPr>
        <w:pStyle w:val="Heading1"/>
      </w:pPr>
      <w:bookmarkStart w:id="143" w:name="_Toc527053343"/>
      <w:r w:rsidRPr="003B2076">
        <w:lastRenderedPageBreak/>
        <w:t>Legal aspects</w:t>
      </w:r>
      <w:bookmarkEnd w:id="143"/>
    </w:p>
    <w:p w14:paraId="04B90D67" w14:textId="6C03B1CB" w:rsidR="0029104E" w:rsidRPr="003B2076" w:rsidRDefault="0029104E" w:rsidP="003B7C17">
      <w:pPr>
        <w:pStyle w:val="PARAGRAPH"/>
        <w:numPr>
          <w:ilvl w:val="1"/>
          <w:numId w:val="17"/>
        </w:numPr>
        <w:spacing w:before="60" w:after="60"/>
        <w:ind w:left="709" w:hanging="709"/>
      </w:pPr>
      <w:r w:rsidRPr="00A068B0">
        <w:t>In accordance with</w:t>
      </w:r>
      <w:r w:rsidR="006F1C91" w:rsidRPr="00A068B0">
        <w:t xml:space="preserve"> the </w:t>
      </w:r>
      <w:r w:rsidR="006F1C91" w:rsidRPr="00A068B0">
        <w:rPr>
          <w:b/>
        </w:rPr>
        <w:t>Electricity Safety, Quality and Continuity Regulations</w:t>
      </w:r>
      <w:r w:rsidRPr="00A068B0">
        <w:t xml:space="preserve"> </w:t>
      </w:r>
      <w:r w:rsidR="006F1C91" w:rsidRPr="00A068B0">
        <w:t>(</w:t>
      </w:r>
      <w:r w:rsidRPr="00A068B0">
        <w:rPr>
          <w:b/>
        </w:rPr>
        <w:t>ESQCR</w:t>
      </w:r>
      <w:r w:rsidR="006F1C91" w:rsidRPr="00A068B0">
        <w:t>)</w:t>
      </w:r>
      <w:r w:rsidRPr="00A068B0">
        <w:t xml:space="preserve"> Regulation 22(2)(c) </w:t>
      </w:r>
      <w:r w:rsidRPr="003B2076">
        <w:t xml:space="preserve">and the exemption to </w:t>
      </w:r>
      <w:r w:rsidRPr="003B2076">
        <w:rPr>
          <w:b/>
        </w:rPr>
        <w:t>ESQCR</w:t>
      </w:r>
      <w:r w:rsidRPr="003B2076">
        <w:t xml:space="preserve"> Regulation 22(2) (c) granted </w:t>
      </w:r>
      <w:r w:rsidR="003B2076" w:rsidRPr="003B2076">
        <w:t xml:space="preserve">in </w:t>
      </w:r>
      <w:r w:rsidRPr="003B2076">
        <w:t xml:space="preserve">August 2008 by the Health &amp; Safety Executive </w:t>
      </w:r>
      <w:r w:rsidRPr="00A068B0">
        <w:t xml:space="preserve">the </w:t>
      </w:r>
      <w:r w:rsidRPr="00A068B0">
        <w:rPr>
          <w:b/>
        </w:rPr>
        <w:t>Installer</w:t>
      </w:r>
      <w:r w:rsidRPr="00A068B0">
        <w:t xml:space="preserve"> is required to ensure that the </w:t>
      </w:r>
      <w:r w:rsidRPr="00A068B0">
        <w:rPr>
          <w:b/>
        </w:rPr>
        <w:t>DNO</w:t>
      </w:r>
      <w:r w:rsidRPr="00A068B0">
        <w:t xml:space="preserve"> is made aware of the </w:t>
      </w:r>
      <w:r w:rsidRPr="00A068B0">
        <w:rPr>
          <w:b/>
        </w:rPr>
        <w:t>Micro-generator</w:t>
      </w:r>
      <w:r w:rsidRPr="00A068B0">
        <w:t xml:space="preserve"> installation </w:t>
      </w:r>
      <w:r w:rsidRPr="003B2076">
        <w:t>before the time of commissioning or no later than 28 days (inclusive of the day of commissioning) after commissioning.</w:t>
      </w:r>
    </w:p>
    <w:p w14:paraId="4A43D167" w14:textId="35B87A6C" w:rsidR="0029104E" w:rsidRPr="003B2076" w:rsidRDefault="0029104E" w:rsidP="003B7C17">
      <w:pPr>
        <w:pStyle w:val="PARAGRAPH"/>
        <w:numPr>
          <w:ilvl w:val="1"/>
          <w:numId w:val="17"/>
        </w:numPr>
        <w:spacing w:beforeLines="60" w:before="144" w:afterLines="60" w:after="144"/>
        <w:ind w:left="709" w:hanging="709"/>
      </w:pPr>
      <w:r w:rsidRPr="00A068B0">
        <w:t xml:space="preserve">The </w:t>
      </w:r>
      <w:r w:rsidRPr="003B2076">
        <w:rPr>
          <w:b/>
        </w:rPr>
        <w:t>DNO</w:t>
      </w:r>
      <w:r w:rsidRPr="003B2076">
        <w:t xml:space="preserve"> is under a legal obligation to disallow </w:t>
      </w:r>
      <w:r w:rsidRPr="00A068B0">
        <w:t xml:space="preserve">the connection of </w:t>
      </w:r>
      <w:r w:rsidRPr="003B2076">
        <w:rPr>
          <w:b/>
        </w:rPr>
        <w:t>Micro-generating Plant</w:t>
      </w:r>
      <w:r w:rsidRPr="003B2076">
        <w:t xml:space="preserve"> unless it complies with this EREC G98 and relevant legal requirements </w:t>
      </w:r>
      <w:bookmarkStart w:id="144" w:name="_Hlk494825928"/>
      <w:r w:rsidRPr="003B2076">
        <w:t xml:space="preserve">such as the Distribution Code and the </w:t>
      </w:r>
      <w:r w:rsidRPr="003B2076">
        <w:rPr>
          <w:b/>
        </w:rPr>
        <w:t>ESQCR</w:t>
      </w:r>
      <w:r w:rsidRPr="003B2076">
        <w:t>.</w:t>
      </w:r>
      <w:bookmarkEnd w:id="144"/>
    </w:p>
    <w:p w14:paraId="26C543F9" w14:textId="77777777" w:rsidR="0029104E" w:rsidRPr="003B2076" w:rsidRDefault="0029104E" w:rsidP="003B7C17">
      <w:pPr>
        <w:pStyle w:val="PARAGRAPH"/>
        <w:numPr>
          <w:ilvl w:val="1"/>
          <w:numId w:val="17"/>
        </w:numPr>
        <w:spacing w:beforeLines="60" w:before="144" w:afterLines="60" w:after="144"/>
        <w:ind w:left="709" w:hanging="709"/>
      </w:pPr>
      <w:r w:rsidRPr="003B2076">
        <w:t xml:space="preserve">Under the terms of </w:t>
      </w:r>
      <w:r w:rsidRPr="003B2076">
        <w:rPr>
          <w:b/>
        </w:rPr>
        <w:t>ESQCR</w:t>
      </w:r>
      <w:r w:rsidRPr="003B2076">
        <w:t xml:space="preserve"> Regulation 26 the </w:t>
      </w:r>
      <w:r w:rsidRPr="003B2076">
        <w:rPr>
          <w:b/>
        </w:rPr>
        <w:t>DNO</w:t>
      </w:r>
      <w:r w:rsidRPr="003B2076">
        <w:t xml:space="preserve"> may require a </w:t>
      </w:r>
      <w:r w:rsidRPr="003B2076">
        <w:rPr>
          <w:b/>
        </w:rPr>
        <w:t>Micro-generator</w:t>
      </w:r>
      <w:r w:rsidRPr="003B2076">
        <w:t xml:space="preserve"> to be disconnected if it is a source of danger or interferes with the quality of supply to other consumers.</w:t>
      </w:r>
    </w:p>
    <w:p w14:paraId="78CD5BFB" w14:textId="150F8C73"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 xml:space="preserve">In addition to the requirements specified in this document which allows connection to the </w:t>
      </w:r>
      <w:r w:rsidRPr="00A068B0">
        <w:rPr>
          <w:b/>
          <w:spacing w:val="0"/>
        </w:rPr>
        <w:t>GB</w:t>
      </w:r>
      <w:r w:rsidRPr="00A068B0">
        <w:rPr>
          <w:spacing w:val="0"/>
        </w:rPr>
        <w:t xml:space="preserve"> public </w:t>
      </w:r>
      <w:r w:rsidR="006F1C91" w:rsidRPr="00A068B0">
        <w:rPr>
          <w:b/>
          <w:spacing w:val="0"/>
        </w:rPr>
        <w:t>Low Voltage</w:t>
      </w:r>
      <w:r w:rsidRPr="00A068B0">
        <w:rPr>
          <w:b/>
          <w:spacing w:val="0"/>
        </w:rPr>
        <w:t xml:space="preserve"> Distribution Network</w:t>
      </w:r>
      <w:r w:rsidRPr="00A068B0">
        <w:rPr>
          <w:spacing w:val="0"/>
        </w:rPr>
        <w:t xml:space="preserve">, the </w:t>
      </w:r>
      <w:r w:rsidRPr="00A068B0">
        <w:rPr>
          <w:b/>
          <w:spacing w:val="0"/>
        </w:rPr>
        <w:t>Micro-generator</w:t>
      </w:r>
      <w:r w:rsidRPr="00A068B0">
        <w:rPr>
          <w:spacing w:val="0"/>
        </w:rPr>
        <w:t xml:space="preserve"> and all of its components shall </w:t>
      </w:r>
      <w:r w:rsidR="00C52A0F" w:rsidRPr="00A068B0">
        <w:rPr>
          <w:spacing w:val="0"/>
        </w:rPr>
        <w:t>conform to</w:t>
      </w:r>
      <w:r w:rsidRPr="00A068B0">
        <w:rPr>
          <w:spacing w:val="0"/>
        </w:rPr>
        <w:t xml:space="preserve"> all relevant legal requirements including European Directives and CE marking.</w:t>
      </w:r>
    </w:p>
    <w:p w14:paraId="794E92AF" w14:textId="305AC38B"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This document does not remove any statutory rights of an individual or organisation; equally it does not remove any statutory obligation on an individual or organisation.</w:t>
      </w:r>
    </w:p>
    <w:p w14:paraId="250C7288" w14:textId="77777777" w:rsidR="00BB7D9E" w:rsidRPr="00A068B0" w:rsidRDefault="00BB7D9E" w:rsidP="003B7C17">
      <w:pPr>
        <w:widowControl w:val="0"/>
        <w:autoSpaceDE w:val="0"/>
        <w:autoSpaceDN w:val="0"/>
        <w:adjustRightInd w:val="0"/>
        <w:spacing w:beforeLines="60" w:before="144" w:afterLines="60" w:after="144"/>
        <w:ind w:right="54"/>
      </w:pPr>
    </w:p>
    <w:p w14:paraId="565E2FFF" w14:textId="77777777" w:rsidR="0029104E" w:rsidRPr="00A068B0" w:rsidRDefault="0029104E" w:rsidP="0029104E">
      <w:pPr>
        <w:rPr>
          <w:sz w:val="20"/>
        </w:rPr>
      </w:pPr>
    </w:p>
    <w:p w14:paraId="6411A13B" w14:textId="77777777" w:rsidR="000A551F" w:rsidRPr="003B2076" w:rsidRDefault="000A551F">
      <w:pPr>
        <w:jc w:val="left"/>
        <w:rPr>
          <w:rFonts w:cs="Times New Roman"/>
          <w:b/>
          <w:bCs/>
          <w:spacing w:val="0"/>
          <w:sz w:val="24"/>
          <w:szCs w:val="22"/>
        </w:rPr>
      </w:pPr>
      <w:r w:rsidRPr="003B2076">
        <w:br w:type="page"/>
      </w:r>
    </w:p>
    <w:p w14:paraId="76641D2E" w14:textId="0E249450" w:rsidR="0029104E" w:rsidRPr="003B2076" w:rsidRDefault="0029104E" w:rsidP="003B7C17">
      <w:pPr>
        <w:pStyle w:val="Heading1"/>
      </w:pPr>
      <w:bookmarkStart w:id="145" w:name="_Toc527053344"/>
      <w:r w:rsidRPr="003B2076">
        <w:lastRenderedPageBreak/>
        <w:t>Scope</w:t>
      </w:r>
      <w:bookmarkEnd w:id="145"/>
    </w:p>
    <w:p w14:paraId="79C05BDA" w14:textId="18118E31" w:rsidR="0029104E" w:rsidRPr="003D3B96" w:rsidRDefault="00BB7D9E" w:rsidP="00B83C15">
      <w:pPr>
        <w:pStyle w:val="NumberedPARAlevel2"/>
        <w:ind w:left="709" w:hanging="709"/>
        <w:rPr>
          <w:szCs w:val="22"/>
        </w:rPr>
      </w:pPr>
      <w:r w:rsidRPr="00A068B0">
        <w:rPr>
          <w:bCs w:val="0"/>
        </w:rPr>
        <w:t>T</w:t>
      </w:r>
      <w:r w:rsidR="0029104E" w:rsidRPr="00A068B0">
        <w:rPr>
          <w:rFonts w:cs="Arial"/>
          <w:szCs w:val="22"/>
        </w:rPr>
        <w:t xml:space="preserve">his EREC G98 provides guidance on the </w:t>
      </w:r>
      <w:r w:rsidR="0029104E" w:rsidRPr="003B2076">
        <w:rPr>
          <w:rFonts w:cs="Arial"/>
          <w:b/>
          <w:szCs w:val="22"/>
        </w:rPr>
        <w:t>GB</w:t>
      </w:r>
      <w:r w:rsidR="0029104E" w:rsidRPr="00A068B0">
        <w:rPr>
          <w:rFonts w:cs="Arial"/>
          <w:szCs w:val="22"/>
        </w:rPr>
        <w:t xml:space="preserve"> technical requirements for the connection of </w:t>
      </w:r>
      <w:r w:rsidR="0029104E" w:rsidRPr="003B2076">
        <w:rPr>
          <w:rFonts w:cs="Arial"/>
          <w:b/>
          <w:szCs w:val="22"/>
        </w:rPr>
        <w:t xml:space="preserve">Micro-generators </w:t>
      </w:r>
      <w:r w:rsidR="0029104E" w:rsidRPr="00A068B0">
        <w:rPr>
          <w:rFonts w:cs="Arial"/>
          <w:szCs w:val="22"/>
        </w:rPr>
        <w:t xml:space="preserve">in parallel with public </w:t>
      </w:r>
      <w:r w:rsidR="006F1C91"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Networks</w:t>
      </w:r>
      <w:r w:rsidR="0029104E" w:rsidRPr="00A068B0">
        <w:rPr>
          <w:rFonts w:cs="Arial"/>
          <w:szCs w:val="22"/>
        </w:rPr>
        <w:t xml:space="preserve">. </w:t>
      </w:r>
      <w:r w:rsidR="0029104E" w:rsidRPr="003B2076">
        <w:rPr>
          <w:rFonts w:cs="Arial"/>
          <w:szCs w:val="22"/>
        </w:rPr>
        <w:t xml:space="preserve">The requirements set out in this EREC G98 are in addition to those of European standard EN 50438 which should be complied with </w:t>
      </w:r>
      <w:r w:rsidR="006F1C91" w:rsidRPr="003B2076">
        <w:rPr>
          <w:rFonts w:cs="Arial"/>
          <w:szCs w:val="22"/>
        </w:rPr>
        <w:t>in full</w:t>
      </w:r>
      <w:r w:rsidR="0029104E" w:rsidRPr="003B2076">
        <w:rPr>
          <w:rFonts w:cs="Arial"/>
          <w:szCs w:val="22"/>
        </w:rPr>
        <w:t>.</w:t>
      </w:r>
      <w:del w:id="146" w:author="ENA" w:date="2020-12-12T19:57:00Z">
        <w:r w:rsidR="00417D6F">
          <w:delText xml:space="preserve"> </w:delText>
        </w:r>
      </w:del>
    </w:p>
    <w:p w14:paraId="40793E0E" w14:textId="1028291A" w:rsidR="003D3B96" w:rsidRPr="003B2076" w:rsidRDefault="003D3B96" w:rsidP="00B83C15">
      <w:pPr>
        <w:pStyle w:val="NumberedPARAlevel2"/>
        <w:ind w:left="709" w:hanging="709"/>
        <w:rPr>
          <w:ins w:id="147" w:author="ENA" w:date="2020-12-12T19:57:00Z"/>
          <w:szCs w:val="22"/>
        </w:rPr>
      </w:pPr>
      <w:ins w:id="148" w:author="ENA" w:date="2020-12-12T19:57:00Z">
        <w:r>
          <w:t xml:space="preserve">This EREC </w:t>
        </w:r>
        <w:r w:rsidR="003A40CA">
          <w:t>G98</w:t>
        </w:r>
        <w:r w:rsidR="00417D6F">
          <w:t xml:space="preserve"> </w:t>
        </w:r>
        <w:r>
          <w:t xml:space="preserve">applies to </w:t>
        </w:r>
        <w:r w:rsidR="00067CEB">
          <w:rPr>
            <w:b/>
            <w:bCs w:val="0"/>
            <w:vanish/>
          </w:rPr>
          <w:t>Micro-generating Plant</w:t>
        </w:r>
        <w:r w:rsidR="003A40CA">
          <w:rPr>
            <w:vanish/>
          </w:rPr>
          <w:t xml:space="preserve"> </w:t>
        </w:r>
        <w:r>
          <w:t xml:space="preserve">including </w:t>
        </w:r>
        <w:r w:rsidRPr="00A43E66">
          <w:rPr>
            <w:b/>
            <w:bCs w:val="0"/>
          </w:rPr>
          <w:t>Electricity Storage</w:t>
        </w:r>
        <w:r>
          <w:t xml:space="preserve"> </w:t>
        </w:r>
        <w:r w:rsidR="003A40CA">
          <w:t xml:space="preserve">devices commissioned on or after </w:t>
        </w:r>
        <w:r w:rsidR="00605B3A">
          <w:t>[</w:t>
        </w:r>
        <w:r>
          <w:t>01 September 2022</w:t>
        </w:r>
        <w:r w:rsidR="00605B3A">
          <w:t>]</w:t>
        </w:r>
        <w:r>
          <w:t xml:space="preserve">. </w:t>
        </w:r>
        <w:r w:rsidR="00067CEB">
          <w:rPr>
            <w:b/>
            <w:bCs w:val="0"/>
          </w:rPr>
          <w:t>Micro-generating Plant</w:t>
        </w:r>
        <w:r>
          <w:t xml:space="preserve"> including </w:t>
        </w:r>
        <w:r w:rsidRPr="00A43E66">
          <w:rPr>
            <w:b/>
            <w:bCs w:val="0"/>
          </w:rPr>
          <w:t>Electricity Storage</w:t>
        </w:r>
        <w:r>
          <w:t xml:space="preserve"> </w:t>
        </w:r>
        <w:r w:rsidR="003A40CA">
          <w:t xml:space="preserve">devices commissioned before </w:t>
        </w:r>
        <w:r w:rsidR="00605B3A">
          <w:t>[</w:t>
        </w:r>
        <w:r w:rsidR="003A40CA">
          <w:t>01 September 2022</w:t>
        </w:r>
        <w:r w:rsidR="00605B3A">
          <w:t>]</w:t>
        </w:r>
        <w:r w:rsidR="003A40CA">
          <w:t xml:space="preserve"> </w:t>
        </w:r>
        <w:r w:rsidR="00605B3A">
          <w:t xml:space="preserve">shall </w:t>
        </w:r>
        <w:r>
          <w:t xml:space="preserve">comply with </w:t>
        </w:r>
        <w:r w:rsidR="00605B3A">
          <w:t xml:space="preserve">this </w:t>
        </w:r>
        <w:r>
          <w:t>EREC G9</w:t>
        </w:r>
        <w:r w:rsidR="003426E5">
          <w:t>8</w:t>
        </w:r>
        <w:r>
          <w:t xml:space="preserve"> </w:t>
        </w:r>
        <w:r w:rsidR="00605B3A">
          <w:t>taking account of the</w:t>
        </w:r>
        <w:r>
          <w:t xml:space="preserve"> specific exclusions for </w:t>
        </w:r>
        <w:r w:rsidRPr="00A43E66">
          <w:rPr>
            <w:b/>
            <w:bCs w:val="0"/>
          </w:rPr>
          <w:t>Electricity Storage</w:t>
        </w:r>
        <w:r>
          <w:t xml:space="preserve"> in Appendix </w:t>
        </w:r>
        <w:r w:rsidR="003426E5">
          <w:t>1</w:t>
        </w:r>
        <w:r>
          <w:t>.</w:t>
        </w:r>
      </w:ins>
    </w:p>
    <w:p w14:paraId="4262ABC4" w14:textId="6BCC1E0B" w:rsidR="0029104E" w:rsidRPr="00A068B0" w:rsidRDefault="00BB7D9E" w:rsidP="00B83C15">
      <w:pPr>
        <w:pStyle w:val="NumberedPARAlevel2"/>
        <w:ind w:left="709" w:hanging="709"/>
        <w:rPr>
          <w:szCs w:val="22"/>
        </w:rPr>
      </w:pPr>
      <w:r w:rsidRPr="00A068B0">
        <w:t>T</w:t>
      </w:r>
      <w:r w:rsidR="0029104E" w:rsidRPr="00A068B0">
        <w:rPr>
          <w:rFonts w:eastAsia="Batang" w:cs="Arial"/>
          <w:szCs w:val="22"/>
        </w:rPr>
        <w:t xml:space="preserve">here are </w:t>
      </w:r>
      <w:r w:rsidR="0029104E" w:rsidRPr="003B2076">
        <w:rPr>
          <w:rFonts w:eastAsia="Batang" w:cs="Arial"/>
          <w:szCs w:val="22"/>
        </w:rPr>
        <w:t xml:space="preserve">two </w:t>
      </w:r>
      <w:r w:rsidR="0029104E" w:rsidRPr="00A068B0">
        <w:rPr>
          <w:rFonts w:eastAsia="Batang" w:cs="Arial"/>
          <w:szCs w:val="22"/>
        </w:rPr>
        <w:t xml:space="preserve">connection procedures </w:t>
      </w:r>
      <w:r w:rsidR="0029104E" w:rsidRPr="00A068B0">
        <w:rPr>
          <w:rFonts w:cs="Arial"/>
          <w:szCs w:val="22"/>
        </w:rPr>
        <w:t>described in this document</w:t>
      </w:r>
      <w:r w:rsidR="0029104E" w:rsidRPr="00A068B0">
        <w:rPr>
          <w:rFonts w:eastAsia="Batang" w:cs="Arial"/>
          <w:szCs w:val="22"/>
        </w:rPr>
        <w:t>. The first connection procedure</w:t>
      </w:r>
      <w:r w:rsidR="0029104E" w:rsidRPr="00A068B0">
        <w:rPr>
          <w:rFonts w:cs="Arial"/>
          <w:szCs w:val="22"/>
        </w:rPr>
        <w:t xml:space="preserve"> covers the connection of </w:t>
      </w:r>
      <w:r w:rsidR="0029104E" w:rsidRPr="003B2076">
        <w:rPr>
          <w:rFonts w:cs="Arial"/>
          <w:szCs w:val="22"/>
        </w:rPr>
        <w:t xml:space="preserve">a single </w:t>
      </w:r>
      <w:r w:rsidR="0029104E" w:rsidRPr="003B2076">
        <w:rPr>
          <w:rFonts w:cs="Arial"/>
          <w:b/>
          <w:szCs w:val="22"/>
        </w:rPr>
        <w:t>Micro-generating Plant</w:t>
      </w:r>
      <w:r w:rsidR="0029104E" w:rsidRPr="003B2076">
        <w:rPr>
          <w:rFonts w:cs="Arial"/>
          <w:szCs w:val="22"/>
        </w:rPr>
        <w:t xml:space="preserve">. A </w:t>
      </w:r>
      <w:r w:rsidR="0029104E" w:rsidRPr="003B2076">
        <w:rPr>
          <w:rFonts w:cs="Arial"/>
          <w:b/>
          <w:szCs w:val="22"/>
        </w:rPr>
        <w:t>Micro-generating Plant</w:t>
      </w:r>
      <w:r w:rsidR="0029104E" w:rsidRPr="003B2076">
        <w:rPr>
          <w:rFonts w:cs="Arial"/>
          <w:szCs w:val="22"/>
        </w:rPr>
        <w:t xml:space="preserve"> is a single electrical installation that contains </w:t>
      </w:r>
      <w:r w:rsidR="0029104E" w:rsidRPr="00A068B0">
        <w:rPr>
          <w:rFonts w:cs="Arial"/>
          <w:szCs w:val="22"/>
        </w:rPr>
        <w:t xml:space="preserve">one or more </w:t>
      </w:r>
      <w:r w:rsidR="0029104E" w:rsidRPr="003B2076">
        <w:rPr>
          <w:rFonts w:cs="Arial"/>
          <w:b/>
          <w:szCs w:val="22"/>
        </w:rPr>
        <w:t>Micro-generators</w:t>
      </w:r>
      <w:r w:rsidR="0029104E" w:rsidRPr="00A068B0">
        <w:rPr>
          <w:rFonts w:cs="Arial"/>
          <w:szCs w:val="22"/>
        </w:rPr>
        <w:t>, either single or multi-phase</w:t>
      </w:r>
      <w:r w:rsidR="0029104E" w:rsidRPr="003B2076">
        <w:rPr>
          <w:rFonts w:cs="Arial"/>
          <w:szCs w:val="22"/>
        </w:rPr>
        <w:t xml:space="preserve">, the aggregate </w:t>
      </w:r>
      <w:r w:rsidR="0029104E" w:rsidRPr="003B2076">
        <w:rPr>
          <w:rFonts w:cs="Arial"/>
          <w:b/>
          <w:szCs w:val="22"/>
        </w:rPr>
        <w:t>Registered Capacity</w:t>
      </w:r>
      <w:r w:rsidR="0029104E" w:rsidRPr="003B2076">
        <w:rPr>
          <w:rFonts w:cs="Arial"/>
          <w:szCs w:val="22"/>
        </w:rPr>
        <w:t xml:space="preserve"> of which is no greater than 16 A per phase</w:t>
      </w:r>
      <w:r w:rsidR="0029104E" w:rsidRPr="00A068B0">
        <w:rPr>
          <w:rStyle w:val="FootnoteReference"/>
          <w:rFonts w:cs="Arial"/>
          <w:sz w:val="22"/>
          <w:szCs w:val="22"/>
          <w:vertAlign w:val="superscript"/>
        </w:rPr>
        <w:footnoteReference w:id="4"/>
      </w:r>
      <w:r w:rsidR="0029104E" w:rsidRPr="00A068B0">
        <w:rPr>
          <w:rFonts w:cs="Arial"/>
          <w:szCs w:val="22"/>
        </w:rPr>
        <w:t xml:space="preserve">. The </w:t>
      </w:r>
      <w:r w:rsidR="0029104E" w:rsidRPr="003B2076">
        <w:rPr>
          <w:rFonts w:cs="Arial"/>
          <w:szCs w:val="22"/>
        </w:rPr>
        <w:t xml:space="preserve">second </w:t>
      </w:r>
      <w:r w:rsidR="0029104E" w:rsidRPr="00A068B0">
        <w:rPr>
          <w:rFonts w:cs="Arial"/>
          <w:szCs w:val="22"/>
        </w:rPr>
        <w:t xml:space="preserve">connection procedure covers the connection of multiple </w:t>
      </w:r>
      <w:r w:rsidR="0029104E" w:rsidRPr="00A068B0">
        <w:rPr>
          <w:rFonts w:cs="Arial"/>
          <w:b/>
          <w:szCs w:val="22"/>
        </w:rPr>
        <w:t>Micro-generators</w:t>
      </w:r>
      <w:r w:rsidR="0029104E" w:rsidRPr="00A068B0">
        <w:rPr>
          <w:rFonts w:cs="Arial"/>
          <w:szCs w:val="22"/>
        </w:rPr>
        <w:t xml:space="preserve"> (other than within a single </w:t>
      </w:r>
      <w:r w:rsidR="0029104E" w:rsidRPr="00A068B0">
        <w:rPr>
          <w:rFonts w:cs="Arial"/>
          <w:b/>
          <w:szCs w:val="22"/>
        </w:rPr>
        <w:t>Customer’s Installation</w:t>
      </w:r>
      <w:r w:rsidR="0029104E" w:rsidRPr="00A068B0">
        <w:rPr>
          <w:rFonts w:cs="Arial"/>
          <w:szCs w:val="22"/>
        </w:rPr>
        <w:t xml:space="preserve">) in a </w:t>
      </w:r>
      <w:r w:rsidR="0029104E" w:rsidRPr="00A068B0">
        <w:rPr>
          <w:rFonts w:cs="Arial"/>
          <w:b/>
          <w:szCs w:val="22"/>
        </w:rPr>
        <w:t>Close Geographic Region</w:t>
      </w:r>
      <w:r w:rsidR="0029104E" w:rsidRPr="00A068B0">
        <w:rPr>
          <w:rFonts w:cs="Arial"/>
          <w:szCs w:val="22"/>
        </w:rPr>
        <w:t>, under a planned programme of work.</w:t>
      </w:r>
    </w:p>
    <w:p w14:paraId="5E6463F4" w14:textId="3DF0232A" w:rsidR="0029104E" w:rsidRPr="001B408F" w:rsidRDefault="00BB7D9E" w:rsidP="00B83C15">
      <w:pPr>
        <w:pStyle w:val="NumberedPARAlevel2"/>
        <w:ind w:left="709" w:hanging="709"/>
        <w:rPr>
          <w:szCs w:val="22"/>
        </w:rPr>
      </w:pPr>
      <w:r w:rsidRPr="00A068B0">
        <w:t>T</w:t>
      </w:r>
      <w:r w:rsidR="0029104E" w:rsidRPr="00A068B0">
        <w:rPr>
          <w:rFonts w:cs="Arial"/>
          <w:szCs w:val="22"/>
        </w:rPr>
        <w:t xml:space="preserve">his document is applicable to </w:t>
      </w:r>
      <w:r w:rsidR="0029104E" w:rsidRPr="00A068B0">
        <w:rPr>
          <w:rFonts w:cs="Arial"/>
          <w:b/>
          <w:szCs w:val="22"/>
        </w:rPr>
        <w:t>Fully Type Tested Micro-generators</w:t>
      </w:r>
      <w:r w:rsidR="0029104E" w:rsidRPr="00A068B0">
        <w:rPr>
          <w:rFonts w:cs="Arial"/>
          <w:szCs w:val="22"/>
        </w:rPr>
        <w:t xml:space="preserve"> for which a </w:t>
      </w:r>
      <w:r w:rsidR="0029104E" w:rsidRPr="00A068B0">
        <w:rPr>
          <w:rFonts w:cs="Arial"/>
          <w:b/>
          <w:szCs w:val="22"/>
        </w:rPr>
        <w:t>Micro-generator</w:t>
      </w:r>
      <w:r w:rsidR="0029104E" w:rsidRPr="00A068B0">
        <w:rPr>
          <w:rFonts w:cs="Arial"/>
          <w:szCs w:val="22"/>
        </w:rPr>
        <w:t xml:space="preserve"> </w:t>
      </w:r>
      <w:r w:rsidR="00AB39CC" w:rsidRPr="00A068B0">
        <w:rPr>
          <w:rFonts w:cs="Arial"/>
          <w:b/>
          <w:szCs w:val="22"/>
        </w:rPr>
        <w:t>Type</w:t>
      </w:r>
      <w:r w:rsidR="00AB39CC"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demonstrates that the </w:t>
      </w:r>
      <w:r w:rsidR="0029104E" w:rsidRPr="00A068B0">
        <w:rPr>
          <w:rFonts w:cs="Arial"/>
          <w:b/>
          <w:szCs w:val="22"/>
        </w:rPr>
        <w:t>Micro-generator</w:t>
      </w:r>
      <w:r w:rsidR="0029104E" w:rsidRPr="00A068B0">
        <w:rPr>
          <w:rFonts w:cs="Arial"/>
          <w:szCs w:val="22"/>
        </w:rPr>
        <w:t xml:space="preserve"> design meets all the requirements set out in this EREC G98.  For </w:t>
      </w:r>
      <w:r w:rsidR="003B2076">
        <w:rPr>
          <w:rFonts w:cs="Arial"/>
          <w:b/>
          <w:szCs w:val="22"/>
        </w:rPr>
        <w:t>Micro-generators</w:t>
      </w:r>
      <w:r w:rsidR="00A36F32" w:rsidRPr="00A068B0">
        <w:rPr>
          <w:rFonts w:cs="Arial"/>
          <w:szCs w:val="22"/>
        </w:rPr>
        <w:t xml:space="preserve"> </w:t>
      </w:r>
      <w:r w:rsidR="0029104E" w:rsidRPr="00A068B0">
        <w:rPr>
          <w:rFonts w:cs="Arial"/>
          <w:szCs w:val="22"/>
        </w:rPr>
        <w:t>greater than 16 A per phase the procedures described in EREC G99 apply.</w:t>
      </w:r>
    </w:p>
    <w:p w14:paraId="6DC54179" w14:textId="77777777" w:rsidR="001B408F" w:rsidRPr="0031654A" w:rsidRDefault="001B408F" w:rsidP="001B408F">
      <w:pPr>
        <w:pStyle w:val="NumberedPARAlevel2"/>
        <w:rPr>
          <w:rFonts w:cs="Arial"/>
          <w:szCs w:val="22"/>
        </w:rPr>
      </w:pPr>
      <w:r w:rsidRPr="0031654A">
        <w:rPr>
          <w:rFonts w:cs="Arial"/>
          <w:szCs w:val="22"/>
        </w:rPr>
        <w:t xml:space="preserve">Where a </w:t>
      </w:r>
      <w:r w:rsidRPr="0005362A">
        <w:rPr>
          <w:rFonts w:cs="Arial"/>
          <w:b/>
          <w:szCs w:val="22"/>
        </w:rPr>
        <w:t>Customer</w:t>
      </w:r>
      <w:r w:rsidRPr="0031654A">
        <w:rPr>
          <w:rFonts w:cs="Arial"/>
          <w:szCs w:val="22"/>
        </w:rPr>
        <w:t xml:space="preserve">: </w:t>
      </w:r>
    </w:p>
    <w:p w14:paraId="436DB711" w14:textId="52CE81EC" w:rsidR="001B408F" w:rsidRPr="0031654A" w:rsidRDefault="001B408F" w:rsidP="00830607">
      <w:pPr>
        <w:pStyle w:val="NumberedPARAlevel2"/>
        <w:numPr>
          <w:ilvl w:val="0"/>
          <w:numId w:val="32"/>
        </w:numPr>
        <w:tabs>
          <w:tab w:val="clear" w:pos="720"/>
          <w:tab w:val="num" w:pos="360"/>
        </w:tabs>
        <w:ind w:left="1276" w:hanging="567"/>
        <w:rPr>
          <w:rFonts w:cs="Arial"/>
          <w:szCs w:val="22"/>
        </w:rPr>
      </w:pPr>
      <w:r w:rsidRPr="0031654A">
        <w:rPr>
          <w:rFonts w:cs="Arial"/>
          <w:szCs w:val="22"/>
        </w:rPr>
        <w:t xml:space="preserve">has an existing </w:t>
      </w:r>
      <w:r w:rsidRPr="0005362A">
        <w:rPr>
          <w:rFonts w:cs="Arial"/>
          <w:b/>
          <w:szCs w:val="22"/>
        </w:rPr>
        <w:t>Micro-generator</w:t>
      </w:r>
      <w:r w:rsidRPr="0031654A">
        <w:rPr>
          <w:rFonts w:cs="Arial"/>
          <w:szCs w:val="22"/>
        </w:rPr>
        <w:t xml:space="preserve"> that conforms with </w:t>
      </w:r>
      <w:r>
        <w:rPr>
          <w:rFonts w:cs="Arial"/>
          <w:szCs w:val="22"/>
        </w:rPr>
        <w:t xml:space="preserve">the </w:t>
      </w:r>
      <w:r w:rsidRPr="0031654A">
        <w:rPr>
          <w:rFonts w:cs="Arial"/>
          <w:szCs w:val="22"/>
        </w:rPr>
        <w:t xml:space="preserve">EREC G83 or </w:t>
      </w:r>
      <w:r>
        <w:rPr>
          <w:rFonts w:cs="Arial"/>
          <w:szCs w:val="22"/>
        </w:rPr>
        <w:t>EREC G98</w:t>
      </w:r>
      <w:r w:rsidRPr="0031654A">
        <w:rPr>
          <w:rFonts w:cs="Arial"/>
          <w:szCs w:val="22"/>
        </w:rPr>
        <w:t xml:space="preserve"> requirements, and they wish to install a</w:t>
      </w:r>
      <w:r w:rsidR="00876A38">
        <w:rPr>
          <w:rFonts w:cs="Arial"/>
          <w:szCs w:val="22"/>
        </w:rPr>
        <w:t>n</w:t>
      </w:r>
      <w:r w:rsidRPr="0031654A">
        <w:rPr>
          <w:rFonts w:cs="Arial"/>
          <w:szCs w:val="22"/>
        </w:rPr>
        <w:t xml:space="preserve"> </w:t>
      </w:r>
      <w:r w:rsidR="00876A38" w:rsidRPr="00183741">
        <w:rPr>
          <w:rFonts w:cs="Arial"/>
          <w:b/>
          <w:szCs w:val="22"/>
        </w:rPr>
        <w:t>Electricity S</w:t>
      </w:r>
      <w:r w:rsidRPr="00183741">
        <w:rPr>
          <w:rFonts w:cs="Arial"/>
          <w:b/>
          <w:szCs w:val="22"/>
        </w:rPr>
        <w:t>torage</w:t>
      </w:r>
      <w:r w:rsidRPr="0031654A">
        <w:rPr>
          <w:rFonts w:cs="Arial"/>
          <w:szCs w:val="22"/>
        </w:rPr>
        <w:t xml:space="preserve"> d</w:t>
      </w:r>
      <w:r>
        <w:rPr>
          <w:rFonts w:cs="Arial"/>
          <w:szCs w:val="22"/>
        </w:rPr>
        <w:t xml:space="preserve">evice </w:t>
      </w:r>
      <w:r w:rsidR="00183741">
        <w:rPr>
          <w:rFonts w:cs="Arial"/>
          <w:szCs w:val="22"/>
        </w:rPr>
        <w:t>via</w:t>
      </w:r>
      <w:r w:rsidR="000E1B29">
        <w:rPr>
          <w:rFonts w:cs="Arial"/>
          <w:szCs w:val="22"/>
        </w:rPr>
        <w:t xml:space="preserve"> </w:t>
      </w:r>
      <w:r w:rsidR="000E1B29" w:rsidRPr="000E1B29">
        <w:rPr>
          <w:rFonts w:cs="Arial"/>
          <w:szCs w:val="22"/>
        </w:rPr>
        <w:t xml:space="preserve">an EREC G98 </w:t>
      </w:r>
      <w:r w:rsidR="006F1070">
        <w:rPr>
          <w:rFonts w:cs="Arial"/>
          <w:b/>
          <w:szCs w:val="22"/>
        </w:rPr>
        <w:t>Fully T</w:t>
      </w:r>
      <w:r w:rsidR="000E1B29" w:rsidRPr="00183741">
        <w:rPr>
          <w:rFonts w:cs="Arial"/>
          <w:b/>
          <w:szCs w:val="22"/>
        </w:rPr>
        <w:t>ype Tested Inverter</w:t>
      </w:r>
      <w:r w:rsidR="000E1B29" w:rsidRPr="000E1B29">
        <w:rPr>
          <w:rFonts w:cs="Arial"/>
          <w:szCs w:val="22"/>
        </w:rPr>
        <w:t xml:space="preserve"> that is separate from the existing </w:t>
      </w:r>
      <w:r w:rsidR="000E1B29" w:rsidRPr="00183741">
        <w:rPr>
          <w:rFonts w:cs="Arial"/>
          <w:b/>
          <w:szCs w:val="22"/>
        </w:rPr>
        <w:t>Micro-generator Inverter</w:t>
      </w:r>
      <w:r w:rsidR="009669F1">
        <w:rPr>
          <w:rFonts w:cs="Arial"/>
          <w:szCs w:val="22"/>
        </w:rPr>
        <w:t>;</w:t>
      </w:r>
      <w:r w:rsidRPr="0031654A">
        <w:rPr>
          <w:rFonts w:cs="Arial"/>
          <w:szCs w:val="22"/>
        </w:rPr>
        <w:t xml:space="preserve"> or </w:t>
      </w:r>
    </w:p>
    <w:p w14:paraId="6314E79B" w14:textId="77AFD0E9" w:rsidR="001B408F" w:rsidRPr="0031654A" w:rsidRDefault="001B408F" w:rsidP="00830607">
      <w:pPr>
        <w:pStyle w:val="NumberedPARAlevel2"/>
        <w:numPr>
          <w:ilvl w:val="0"/>
          <w:numId w:val="32"/>
        </w:numPr>
        <w:tabs>
          <w:tab w:val="clear" w:pos="720"/>
          <w:tab w:val="num" w:pos="360"/>
        </w:tabs>
        <w:ind w:left="1276" w:hanging="567"/>
        <w:rPr>
          <w:rFonts w:cs="Arial"/>
          <w:szCs w:val="22"/>
        </w:rPr>
      </w:pPr>
      <w:r w:rsidRPr="0031654A">
        <w:rPr>
          <w:rFonts w:cs="Arial"/>
          <w:szCs w:val="22"/>
        </w:rPr>
        <w:t xml:space="preserve">wishes to install both a new </w:t>
      </w:r>
      <w:r w:rsidRPr="0005362A">
        <w:rPr>
          <w:rFonts w:cs="Arial"/>
          <w:b/>
          <w:szCs w:val="22"/>
        </w:rPr>
        <w:t>Micro-generator</w:t>
      </w:r>
      <w:r w:rsidRPr="0031654A">
        <w:rPr>
          <w:rFonts w:cs="Arial"/>
          <w:szCs w:val="22"/>
        </w:rPr>
        <w:t xml:space="preserve"> (non-</w:t>
      </w:r>
      <w:r w:rsidR="00876A38">
        <w:rPr>
          <w:rFonts w:cs="Arial"/>
          <w:b/>
          <w:szCs w:val="22"/>
        </w:rPr>
        <w:t>Electricity Storage</w:t>
      </w:r>
      <w:r w:rsidRPr="0031654A">
        <w:rPr>
          <w:rFonts w:cs="Arial"/>
          <w:szCs w:val="22"/>
        </w:rPr>
        <w:t>) th</w:t>
      </w:r>
      <w:r>
        <w:rPr>
          <w:rFonts w:cs="Arial"/>
          <w:szCs w:val="22"/>
        </w:rPr>
        <w:t>at conforms with the EREC G98</w:t>
      </w:r>
      <w:r w:rsidRPr="0031654A">
        <w:rPr>
          <w:rFonts w:cs="Arial"/>
          <w:szCs w:val="22"/>
        </w:rPr>
        <w:t xml:space="preserve"> requirements, a</w:t>
      </w:r>
      <w:r>
        <w:rPr>
          <w:rFonts w:cs="Arial"/>
          <w:szCs w:val="22"/>
        </w:rPr>
        <w:t>nd a</w:t>
      </w:r>
      <w:r w:rsidR="00D97B7B">
        <w:rPr>
          <w:rFonts w:cs="Arial"/>
          <w:szCs w:val="22"/>
        </w:rPr>
        <w:t>n</w:t>
      </w:r>
      <w:r>
        <w:rPr>
          <w:rFonts w:cs="Arial"/>
          <w:szCs w:val="22"/>
        </w:rPr>
        <w:t xml:space="preserve"> </w:t>
      </w:r>
      <w:r w:rsidR="00876A38" w:rsidRPr="00183741">
        <w:rPr>
          <w:rFonts w:cs="Arial"/>
          <w:b/>
          <w:szCs w:val="22"/>
        </w:rPr>
        <w:t>Electricity S</w:t>
      </w:r>
      <w:r w:rsidRPr="00183741">
        <w:rPr>
          <w:rFonts w:cs="Arial"/>
          <w:b/>
          <w:szCs w:val="22"/>
        </w:rPr>
        <w:t>torage</w:t>
      </w:r>
      <w:r>
        <w:rPr>
          <w:rFonts w:cs="Arial"/>
          <w:szCs w:val="22"/>
        </w:rPr>
        <w:t xml:space="preserve"> device via a G98</w:t>
      </w:r>
      <w:r w:rsidRPr="0031654A">
        <w:rPr>
          <w:rFonts w:cs="Arial"/>
          <w:szCs w:val="22"/>
        </w:rPr>
        <w:t xml:space="preserve"> </w:t>
      </w:r>
      <w:r w:rsidR="006F1070" w:rsidRPr="006F1070">
        <w:rPr>
          <w:rFonts w:cs="Arial"/>
          <w:b/>
          <w:szCs w:val="22"/>
        </w:rPr>
        <w:t xml:space="preserve">Fully </w:t>
      </w:r>
      <w:r w:rsidRPr="0005362A">
        <w:rPr>
          <w:rFonts w:cs="Arial"/>
          <w:b/>
          <w:szCs w:val="22"/>
        </w:rPr>
        <w:t>Type Tested Inverter</w:t>
      </w:r>
      <w:r>
        <w:rPr>
          <w:rFonts w:cs="Arial"/>
          <w:szCs w:val="22"/>
        </w:rPr>
        <w:t xml:space="preserve"> together with an export limitation s</w:t>
      </w:r>
      <w:r w:rsidRPr="0031654A">
        <w:rPr>
          <w:rFonts w:cs="Arial"/>
          <w:szCs w:val="22"/>
        </w:rPr>
        <w:t>cheme that conforms with the EREC G100 requirements</w:t>
      </w:r>
      <w:r w:rsidR="009669F1">
        <w:rPr>
          <w:rFonts w:cs="Arial"/>
          <w:szCs w:val="22"/>
        </w:rPr>
        <w:t>;</w:t>
      </w:r>
      <w:r w:rsidRPr="0031654A">
        <w:rPr>
          <w:rFonts w:cs="Arial"/>
          <w:szCs w:val="22"/>
        </w:rPr>
        <w:t xml:space="preserve"> </w:t>
      </w:r>
    </w:p>
    <w:p w14:paraId="34061CBF" w14:textId="05BEE657" w:rsidR="001B408F" w:rsidRPr="0031654A" w:rsidRDefault="001B408F" w:rsidP="001B408F">
      <w:pPr>
        <w:pStyle w:val="NumberedPARAlevel2"/>
        <w:numPr>
          <w:ilvl w:val="0"/>
          <w:numId w:val="0"/>
        </w:numPr>
        <w:ind w:left="709"/>
        <w:rPr>
          <w:rFonts w:cs="Arial"/>
          <w:szCs w:val="22"/>
        </w:rPr>
      </w:pPr>
      <w:r w:rsidRPr="0031654A">
        <w:rPr>
          <w:rFonts w:cs="Arial"/>
          <w:szCs w:val="22"/>
        </w:rPr>
        <w:t>referen</w:t>
      </w:r>
      <w:r>
        <w:rPr>
          <w:rFonts w:cs="Arial"/>
          <w:szCs w:val="22"/>
        </w:rPr>
        <w:t>ce should be made to EREC G99</w:t>
      </w:r>
      <w:r w:rsidRPr="0031654A">
        <w:rPr>
          <w:rFonts w:cs="Arial"/>
          <w:szCs w:val="22"/>
        </w:rPr>
        <w:t xml:space="preserve"> as the </w:t>
      </w:r>
      <w:r w:rsidR="00876A38">
        <w:rPr>
          <w:rFonts w:cs="Arial"/>
          <w:szCs w:val="22"/>
        </w:rPr>
        <w:t>integrated micro generation and storage</w:t>
      </w:r>
      <w:r w:rsidRPr="00905206">
        <w:rPr>
          <w:rFonts w:cs="Arial"/>
          <w:szCs w:val="22"/>
        </w:rPr>
        <w:t xml:space="preserve"> p</w:t>
      </w:r>
      <w:r w:rsidRPr="0031654A">
        <w:rPr>
          <w:rFonts w:cs="Arial"/>
          <w:szCs w:val="22"/>
        </w:rPr>
        <w:t xml:space="preserve">rocedure may be appropriate. </w:t>
      </w:r>
      <w:r w:rsidR="00D97B7B">
        <w:rPr>
          <w:rFonts w:cs="Arial"/>
          <w:szCs w:val="22"/>
        </w:rPr>
        <w:t xml:space="preserve"> </w:t>
      </w:r>
      <w:r w:rsidRPr="00905206">
        <w:rPr>
          <w:rFonts w:cs="Arial"/>
          <w:szCs w:val="22"/>
        </w:rPr>
        <w:t xml:space="preserve">The </w:t>
      </w:r>
      <w:r w:rsidR="00876A38">
        <w:rPr>
          <w:rFonts w:cs="Arial"/>
          <w:szCs w:val="22"/>
        </w:rPr>
        <w:t>integrated micro</w:t>
      </w:r>
      <w:r w:rsidRPr="00AB750C">
        <w:rPr>
          <w:rFonts w:cs="Arial"/>
          <w:szCs w:val="22"/>
        </w:rPr>
        <w:t xml:space="preserve"> generation and storage</w:t>
      </w:r>
      <w:r w:rsidRPr="00905206">
        <w:rPr>
          <w:rFonts w:cs="Arial"/>
          <w:szCs w:val="22"/>
        </w:rPr>
        <w:t xml:space="preserve"> procedure</w:t>
      </w:r>
      <w:r w:rsidRPr="0031654A">
        <w:rPr>
          <w:rFonts w:cs="Arial"/>
          <w:szCs w:val="22"/>
        </w:rPr>
        <w:t xml:space="preserve"> does not apply where the total aggregate capacity of the </w:t>
      </w:r>
      <w:r w:rsidRPr="0005362A">
        <w:rPr>
          <w:rFonts w:cs="Arial"/>
          <w:b/>
          <w:szCs w:val="22"/>
        </w:rPr>
        <w:t>Micro-generators</w:t>
      </w:r>
      <w:r w:rsidRPr="0031654A">
        <w:rPr>
          <w:rFonts w:cs="Arial"/>
          <w:szCs w:val="22"/>
        </w:rPr>
        <w:t xml:space="preserve"> (both non-</w:t>
      </w:r>
      <w:r w:rsidR="00876A38" w:rsidRPr="00183741">
        <w:rPr>
          <w:rFonts w:cs="Arial"/>
          <w:b/>
          <w:szCs w:val="22"/>
        </w:rPr>
        <w:t>Electricity Storage</w:t>
      </w:r>
      <w:r w:rsidRPr="0031654A">
        <w:rPr>
          <w:rFonts w:cs="Arial"/>
          <w:szCs w:val="22"/>
        </w:rPr>
        <w:t xml:space="preserve"> and </w:t>
      </w:r>
      <w:r w:rsidR="00876A38" w:rsidRPr="00183741">
        <w:rPr>
          <w:rFonts w:cs="Arial"/>
          <w:b/>
          <w:szCs w:val="22"/>
        </w:rPr>
        <w:t>Electricity S</w:t>
      </w:r>
      <w:r w:rsidRPr="00183741">
        <w:rPr>
          <w:rFonts w:cs="Arial"/>
          <w:b/>
          <w:szCs w:val="22"/>
        </w:rPr>
        <w:t>torage</w:t>
      </w:r>
      <w:ins w:id="149" w:author="ENA" w:date="2020-12-12T19:57:00Z">
        <w:r w:rsidR="00E04C15">
          <w:rPr>
            <w:rFonts w:cs="Arial"/>
            <w:szCs w:val="22"/>
          </w:rPr>
          <w:t xml:space="preserve"> </w:t>
        </w:r>
        <w:r w:rsidR="00E04C15" w:rsidRPr="00C85E38">
          <w:rPr>
            <w:rFonts w:cs="Arial"/>
            <w:szCs w:val="22"/>
          </w:rPr>
          <w:t>devices</w:t>
        </w:r>
      </w:ins>
      <w:r w:rsidRPr="0031654A">
        <w:rPr>
          <w:rFonts w:cs="Arial"/>
          <w:szCs w:val="22"/>
        </w:rPr>
        <w:t xml:space="preserve">) is </w:t>
      </w:r>
      <w:r w:rsidR="009669F1">
        <w:rPr>
          <w:rFonts w:cs="Arial"/>
          <w:szCs w:val="22"/>
        </w:rPr>
        <w:t>less</w:t>
      </w:r>
      <w:r w:rsidRPr="0031654A">
        <w:rPr>
          <w:rFonts w:cs="Arial"/>
          <w:szCs w:val="22"/>
        </w:rPr>
        <w:t xml:space="preserve"> than </w:t>
      </w:r>
      <w:r w:rsidR="009669F1">
        <w:rPr>
          <w:rFonts w:cs="Arial"/>
          <w:szCs w:val="22"/>
        </w:rPr>
        <w:t xml:space="preserve">or equal to </w:t>
      </w:r>
      <w:r w:rsidRPr="0031654A">
        <w:rPr>
          <w:rFonts w:cs="Arial"/>
          <w:szCs w:val="22"/>
        </w:rPr>
        <w:t xml:space="preserve">16 A </w:t>
      </w:r>
      <w:r>
        <w:rPr>
          <w:rFonts w:cs="Arial"/>
          <w:szCs w:val="22"/>
        </w:rPr>
        <w:t>per phase, when this EREC G98</w:t>
      </w:r>
      <w:r w:rsidRPr="0031654A">
        <w:rPr>
          <w:rFonts w:cs="Arial"/>
          <w:szCs w:val="22"/>
        </w:rPr>
        <w:t xml:space="preserve"> applies.    </w:t>
      </w:r>
    </w:p>
    <w:p w14:paraId="4C5B7B1B" w14:textId="1D94C558" w:rsidR="0029104E" w:rsidRPr="00A068B0" w:rsidRDefault="00BB7D9E" w:rsidP="00B83C15">
      <w:pPr>
        <w:pStyle w:val="NumberedPARAlevel2"/>
        <w:ind w:left="709" w:hanging="709"/>
        <w:rPr>
          <w:szCs w:val="22"/>
        </w:rPr>
      </w:pPr>
      <w:r w:rsidRPr="00A068B0">
        <w:t>F</w:t>
      </w:r>
      <w:r w:rsidR="0029104E" w:rsidRPr="00A068B0">
        <w:rPr>
          <w:rFonts w:cs="Arial"/>
          <w:szCs w:val="22"/>
        </w:rPr>
        <w:t xml:space="preserve">or the purposes of this </w:t>
      </w:r>
      <w:r w:rsidR="0029104E" w:rsidRPr="003B2076">
        <w:rPr>
          <w:rFonts w:cs="Arial"/>
          <w:szCs w:val="22"/>
        </w:rPr>
        <w:t>EREC G98 the</w:t>
      </w:r>
      <w:r w:rsidR="0029104E" w:rsidRPr="00A068B0">
        <w:rPr>
          <w:rFonts w:cs="Arial"/>
          <w:szCs w:val="22"/>
        </w:rPr>
        <w:t xml:space="preserve"> </w:t>
      </w:r>
      <w:r w:rsidR="0029104E" w:rsidRPr="00A068B0">
        <w:rPr>
          <w:rFonts w:cs="Arial"/>
          <w:b/>
          <w:szCs w:val="22"/>
        </w:rPr>
        <w:t>Registered Capacity</w:t>
      </w:r>
      <w:r w:rsidR="0029104E" w:rsidRPr="00A068B0">
        <w:rPr>
          <w:rFonts w:cs="Arial"/>
          <w:szCs w:val="22"/>
        </w:rPr>
        <w:t xml:space="preserve"> of 16 A per phase, single or multi-phase, 230/400</w:t>
      </w:r>
      <w:r w:rsidR="00A72BF0" w:rsidRPr="00A068B0">
        <w:rPr>
          <w:rFonts w:cs="Arial"/>
          <w:szCs w:val="22"/>
        </w:rPr>
        <w:t xml:space="preserve"> </w:t>
      </w:r>
      <w:r w:rsidR="0029104E" w:rsidRPr="00A068B0">
        <w:rPr>
          <w:rFonts w:cs="Arial"/>
          <w:szCs w:val="22"/>
        </w:rPr>
        <w:t xml:space="preserve">V </w:t>
      </w:r>
      <w:r w:rsidR="0029104E" w:rsidRPr="00A068B0">
        <w:rPr>
          <w:rFonts w:cs="Arial"/>
          <w:b/>
          <w:szCs w:val="22"/>
        </w:rPr>
        <w:t>AC</w:t>
      </w:r>
      <w:r w:rsidR="0029104E" w:rsidRPr="00A068B0">
        <w:rPr>
          <w:rFonts w:cs="Arial"/>
          <w:szCs w:val="22"/>
        </w:rPr>
        <w:t xml:space="preserve"> corresponds to 3.68 kilowatts (kW) on a single-</w:t>
      </w:r>
      <w:r w:rsidR="0029104E" w:rsidRPr="00A068B0">
        <w:rPr>
          <w:rFonts w:cs="Arial"/>
          <w:szCs w:val="22"/>
        </w:rPr>
        <w:lastRenderedPageBreak/>
        <w:t>phase supply and 11.04 kW on a three-phase supply. The kW rating shall be based on the nominal voltage (</w:t>
      </w:r>
      <w:r w:rsidR="00410A30">
        <w:rPr>
          <w:rFonts w:cs="Arial"/>
          <w:szCs w:val="22"/>
        </w:rPr>
        <w:t>ie</w:t>
      </w:r>
      <w:r w:rsidR="0029104E" w:rsidRPr="00A068B0">
        <w:rPr>
          <w:rFonts w:cs="Arial"/>
          <w:szCs w:val="22"/>
        </w:rPr>
        <w:t xml:space="preserve"> 230</w:t>
      </w:r>
      <w:r w:rsidR="00A72BF0" w:rsidRPr="00A068B0">
        <w:rPr>
          <w:rFonts w:cs="Arial"/>
          <w:szCs w:val="22"/>
        </w:rPr>
        <w:t xml:space="preserve"> </w:t>
      </w:r>
      <w:r w:rsidR="0029104E" w:rsidRPr="00A068B0">
        <w:rPr>
          <w:rFonts w:cs="Arial"/>
          <w:szCs w:val="22"/>
        </w:rPr>
        <w:t xml:space="preserve">V) as defined in BS EN 50160 and the </w:t>
      </w:r>
      <w:r w:rsidR="0029104E" w:rsidRPr="00A068B0">
        <w:rPr>
          <w:rFonts w:cs="Arial"/>
          <w:b/>
          <w:szCs w:val="22"/>
        </w:rPr>
        <w:t>ESQCR</w:t>
      </w:r>
      <w:r w:rsidR="0029104E" w:rsidRPr="00A91926">
        <w:rPr>
          <w:rFonts w:cs="Arial"/>
          <w:bCs w:val="0"/>
          <w:szCs w:val="22"/>
        </w:rPr>
        <w:t>.</w:t>
      </w:r>
    </w:p>
    <w:p w14:paraId="6C8E9120" w14:textId="201593DF" w:rsidR="0029104E" w:rsidRPr="00A068B0" w:rsidRDefault="00BB7D9E" w:rsidP="00B83C15">
      <w:pPr>
        <w:pStyle w:val="NumberedPARAlevel2"/>
        <w:ind w:left="709" w:hanging="709"/>
        <w:rPr>
          <w:szCs w:val="22"/>
        </w:rPr>
      </w:pPr>
      <w:r w:rsidRPr="003B2076">
        <w:t>W</w:t>
      </w:r>
      <w:r w:rsidR="0029104E" w:rsidRPr="003B2076">
        <w:rPr>
          <w:rFonts w:cs="Arial"/>
          <w:szCs w:val="22"/>
        </w:rPr>
        <w:t xml:space="preserve">here there is an existing </w:t>
      </w:r>
      <w:r w:rsidR="0029104E" w:rsidRPr="003B2076">
        <w:rPr>
          <w:rFonts w:cs="Arial"/>
          <w:b/>
          <w:szCs w:val="22"/>
        </w:rPr>
        <w:t>Micro-generator</w:t>
      </w:r>
      <w:r w:rsidR="0029104E" w:rsidRPr="003B2076">
        <w:rPr>
          <w:rFonts w:cs="Arial"/>
          <w:szCs w:val="22"/>
        </w:rPr>
        <w:t xml:space="preserve"> commissioned under EREC G83, any additional </w:t>
      </w:r>
      <w:r w:rsidR="0029104E" w:rsidRPr="003B2076">
        <w:rPr>
          <w:rFonts w:cs="Arial"/>
          <w:b/>
          <w:szCs w:val="22"/>
        </w:rPr>
        <w:t>Micro-generators</w:t>
      </w:r>
      <w:r w:rsidR="0029104E" w:rsidRPr="003B2076">
        <w:rPr>
          <w:rFonts w:cs="Arial"/>
          <w:szCs w:val="22"/>
        </w:rPr>
        <w:t xml:space="preserve"> will be treated separately. Only the additional </w:t>
      </w:r>
      <w:r w:rsidR="0029104E" w:rsidRPr="003B2076">
        <w:rPr>
          <w:rFonts w:cs="Arial"/>
          <w:b/>
          <w:szCs w:val="22"/>
        </w:rPr>
        <w:t>Micro-generators</w:t>
      </w:r>
      <w:r w:rsidR="0029104E" w:rsidRPr="003B2076">
        <w:rPr>
          <w:rFonts w:cs="Arial"/>
          <w:szCs w:val="22"/>
        </w:rPr>
        <w:t xml:space="preserve"> need to </w:t>
      </w:r>
      <w:r w:rsidR="00C52A0F" w:rsidRPr="003B2076">
        <w:rPr>
          <w:rFonts w:cs="Arial"/>
          <w:szCs w:val="22"/>
        </w:rPr>
        <w:t>conform to</w:t>
      </w:r>
      <w:r w:rsidR="0029104E" w:rsidRPr="003B2076">
        <w:rPr>
          <w:rFonts w:cs="Arial"/>
          <w:szCs w:val="22"/>
        </w:rPr>
        <w:t xml:space="preserve"> EREC G98. However, if the total aggregate capacity of the installation exceeds 16</w:t>
      </w:r>
      <w:r w:rsidR="00A72BF0" w:rsidRPr="003B2076">
        <w:rPr>
          <w:rFonts w:cs="Arial"/>
          <w:szCs w:val="22"/>
        </w:rPr>
        <w:t xml:space="preserve"> </w:t>
      </w:r>
      <w:r w:rsidR="0029104E" w:rsidRPr="003B2076">
        <w:rPr>
          <w:rFonts w:cs="Arial"/>
          <w:szCs w:val="22"/>
        </w:rPr>
        <w:t xml:space="preserve">A per phase the </w:t>
      </w:r>
      <w:r w:rsidR="009347A9" w:rsidRPr="003B2076">
        <w:rPr>
          <w:rFonts w:cs="Arial"/>
          <w:szCs w:val="22"/>
        </w:rPr>
        <w:t xml:space="preserve">EREC </w:t>
      </w:r>
      <w:r w:rsidR="00375E9B" w:rsidRPr="003B2076">
        <w:rPr>
          <w:rFonts w:cs="Arial"/>
          <w:szCs w:val="22"/>
        </w:rPr>
        <w:t xml:space="preserve">G99 </w:t>
      </w:r>
      <w:r w:rsidR="0029104E" w:rsidRPr="003B2076">
        <w:rPr>
          <w:rFonts w:cs="Arial"/>
          <w:szCs w:val="22"/>
        </w:rPr>
        <w:t xml:space="preserve">process applies and the </w:t>
      </w:r>
      <w:r w:rsidR="0029104E" w:rsidRPr="003B2076">
        <w:rPr>
          <w:rFonts w:cs="Arial"/>
          <w:b/>
          <w:szCs w:val="22"/>
        </w:rPr>
        <w:t>DNO</w:t>
      </w:r>
      <w:r w:rsidR="0029104E" w:rsidRPr="003B2076">
        <w:rPr>
          <w:rFonts w:cs="Arial"/>
          <w:szCs w:val="22"/>
        </w:rPr>
        <w:t xml:space="preserve"> needs to be consulted before the installation is undertaken.</w:t>
      </w:r>
    </w:p>
    <w:p w14:paraId="34625C0E" w14:textId="1C15B822" w:rsidR="0029104E" w:rsidRPr="00A068B0" w:rsidRDefault="00BB7D9E" w:rsidP="00B83C15">
      <w:pPr>
        <w:pStyle w:val="NumberedPARAlevel2"/>
        <w:ind w:left="709" w:hanging="709"/>
        <w:rPr>
          <w:szCs w:val="22"/>
        </w:rPr>
      </w:pPr>
      <w:r w:rsidRPr="003B2076">
        <w:t>W</w:t>
      </w:r>
      <w:r w:rsidR="0029104E" w:rsidRPr="003B2076">
        <w:rPr>
          <w:rFonts w:cs="Arial"/>
          <w:szCs w:val="22"/>
        </w:rPr>
        <w:t xml:space="preserve">here </w:t>
      </w:r>
      <w:r w:rsidR="0029104E" w:rsidRPr="003B2076">
        <w:rPr>
          <w:rFonts w:cs="Arial"/>
          <w:b/>
          <w:szCs w:val="22"/>
        </w:rPr>
        <w:t>Micro-generators</w:t>
      </w:r>
      <w:r w:rsidR="0029104E" w:rsidRPr="003B2076">
        <w:rPr>
          <w:rFonts w:cs="Arial"/>
          <w:szCs w:val="22"/>
        </w:rPr>
        <w:t xml:space="preserve"> form part of a </w:t>
      </w:r>
      <w:r w:rsidR="0029104E" w:rsidRPr="00A068B0">
        <w:rPr>
          <w:rFonts w:cs="Arial"/>
          <w:szCs w:val="22"/>
        </w:rPr>
        <w:t xml:space="preserve">combined heat and power facility </w:t>
      </w:r>
      <w:r w:rsidR="0029104E" w:rsidRPr="003B2076">
        <w:rPr>
          <w:rFonts w:cs="Arial"/>
          <w:szCs w:val="22"/>
        </w:rPr>
        <w:t xml:space="preserve">the impact on the </w:t>
      </w:r>
      <w:r w:rsidR="0029104E" w:rsidRPr="003B2076">
        <w:rPr>
          <w:rFonts w:cs="Arial"/>
          <w:b/>
          <w:szCs w:val="22"/>
        </w:rPr>
        <w:t>DNO’</w:t>
      </w:r>
      <w:r w:rsidR="0029104E" w:rsidRPr="003B2076">
        <w:rPr>
          <w:rFonts w:cs="Arial"/>
          <w:szCs w:val="22"/>
        </w:rPr>
        <w:t xml:space="preserve">s </w:t>
      </w:r>
      <w:r w:rsidR="0029104E" w:rsidRPr="003B2076">
        <w:rPr>
          <w:rFonts w:cs="Arial"/>
          <w:b/>
          <w:szCs w:val="22"/>
        </w:rPr>
        <w:t>Distribution Network</w:t>
      </w:r>
      <w:r w:rsidR="0029104E" w:rsidRPr="00A068B0">
        <w:rPr>
          <w:rFonts w:cs="Arial"/>
          <w:szCs w:val="22"/>
        </w:rPr>
        <w:t xml:space="preserve"> shall be assessed on the basis of their electrical </w:t>
      </w:r>
      <w:r w:rsidR="0029104E" w:rsidRPr="003B2076">
        <w:rPr>
          <w:rFonts w:cs="Arial"/>
          <w:b/>
          <w:szCs w:val="22"/>
        </w:rPr>
        <w:t xml:space="preserve">Registered </w:t>
      </w:r>
      <w:r w:rsidR="0029104E" w:rsidRPr="00A068B0">
        <w:rPr>
          <w:rFonts w:cs="Arial"/>
          <w:b/>
          <w:szCs w:val="22"/>
        </w:rPr>
        <w:t>Capacity</w:t>
      </w:r>
      <w:r w:rsidR="0029104E" w:rsidRPr="00A068B0">
        <w:rPr>
          <w:rFonts w:cs="Arial"/>
          <w:szCs w:val="22"/>
        </w:rPr>
        <w:t>.</w:t>
      </w:r>
    </w:p>
    <w:p w14:paraId="3C72606D" w14:textId="748899A2" w:rsidR="0029104E" w:rsidRPr="00A068B0" w:rsidRDefault="00BB7D9E" w:rsidP="00B83C15">
      <w:pPr>
        <w:pStyle w:val="NumberedPARAlevel2"/>
        <w:ind w:left="709" w:hanging="709"/>
        <w:rPr>
          <w:szCs w:val="22"/>
        </w:rPr>
      </w:pPr>
      <w:r w:rsidRPr="00A068B0">
        <w:t>W</w:t>
      </w:r>
      <w:r w:rsidR="0029104E" w:rsidRPr="00A068B0">
        <w:rPr>
          <w:rFonts w:cs="Arial"/>
          <w:szCs w:val="22"/>
        </w:rPr>
        <w:t xml:space="preserve">here the </w:t>
      </w:r>
      <w:r w:rsidR="0029104E" w:rsidRPr="003B2076">
        <w:rPr>
          <w:rFonts w:cs="Arial"/>
          <w:b/>
          <w:szCs w:val="22"/>
        </w:rPr>
        <w:t>Micro-generator</w:t>
      </w:r>
      <w:r w:rsidR="0029104E" w:rsidRPr="00A068B0">
        <w:rPr>
          <w:rFonts w:cs="Arial"/>
          <w:szCs w:val="22"/>
        </w:rPr>
        <w:t xml:space="preserve"> includes an </w:t>
      </w:r>
      <w:r w:rsidR="0029104E" w:rsidRPr="00A068B0">
        <w:rPr>
          <w:rFonts w:cs="Arial"/>
          <w:b/>
          <w:szCs w:val="22"/>
        </w:rPr>
        <w:t>Inverter</w:t>
      </w:r>
      <w:r w:rsidR="006F1070" w:rsidRPr="006F1070">
        <w:rPr>
          <w:rFonts w:cs="Arial"/>
          <w:szCs w:val="22"/>
        </w:rPr>
        <w:t>,</w:t>
      </w:r>
      <w:r w:rsidR="0029104E" w:rsidRPr="00A068B0">
        <w:rPr>
          <w:rFonts w:cs="Arial"/>
          <w:b/>
          <w:szCs w:val="22"/>
        </w:rPr>
        <w:t xml:space="preserve"> </w:t>
      </w:r>
      <w:r w:rsidR="0029104E" w:rsidRPr="00A068B0">
        <w:rPr>
          <w:rFonts w:cs="Arial"/>
          <w:szCs w:val="22"/>
        </w:rPr>
        <w:t xml:space="preserve">its </w:t>
      </w:r>
      <w:r w:rsidR="0029104E" w:rsidRPr="00A068B0">
        <w:rPr>
          <w:rFonts w:cs="Arial"/>
          <w:b/>
          <w:szCs w:val="22"/>
        </w:rPr>
        <w:t>Registered Capacity</w:t>
      </w:r>
      <w:r w:rsidR="0029104E" w:rsidRPr="00A068B0">
        <w:rPr>
          <w:rFonts w:cs="Arial"/>
          <w:szCs w:val="22"/>
        </w:rPr>
        <w:t xml:space="preserve"> is deemed to be the</w:t>
      </w:r>
      <w:r w:rsidR="0029104E" w:rsidRPr="00A068B0">
        <w:rPr>
          <w:rFonts w:cs="Arial"/>
          <w:b/>
          <w:szCs w:val="22"/>
        </w:rPr>
        <w:t xml:space="preserve"> Inverter’s </w:t>
      </w:r>
      <w:r w:rsidR="0029104E" w:rsidRPr="00A068B0">
        <w:rPr>
          <w:rFonts w:cs="Arial"/>
          <w:szCs w:val="22"/>
        </w:rPr>
        <w:t>continuous steady state rating.</w:t>
      </w:r>
      <w:del w:id="150" w:author="ENA" w:date="2020-12-12T19:57:00Z">
        <w:r w:rsidR="0029104E" w:rsidRPr="00A068B0">
          <w:rPr>
            <w:rStyle w:val="FootnoteReference"/>
            <w:rFonts w:cs="Arial"/>
            <w:sz w:val="22"/>
            <w:szCs w:val="22"/>
            <w:vertAlign w:val="superscript"/>
          </w:rPr>
          <w:footnoteReference w:id="5"/>
        </w:r>
      </w:del>
      <w:r w:rsidR="0029104E" w:rsidRPr="00A068B0">
        <w:rPr>
          <w:rFonts w:cs="Arial"/>
          <w:szCs w:val="22"/>
        </w:rPr>
        <w:t xml:space="preserve">  </w:t>
      </w:r>
    </w:p>
    <w:p w14:paraId="0AE9F930" w14:textId="334D1601" w:rsidR="0029104E" w:rsidRPr="003B2076" w:rsidRDefault="00BB7D9E" w:rsidP="00B83C15">
      <w:pPr>
        <w:pStyle w:val="NumberedPARAlevel2"/>
        <w:ind w:left="709" w:hanging="709"/>
        <w:rPr>
          <w:szCs w:val="22"/>
        </w:rPr>
      </w:pPr>
      <w:r w:rsidRPr="003B2076">
        <w:t>F</w:t>
      </w:r>
      <w:r w:rsidR="0029104E" w:rsidRPr="003B2076">
        <w:rPr>
          <w:rFonts w:cs="Arial"/>
          <w:szCs w:val="22"/>
        </w:rPr>
        <w:t xml:space="preserve">or the avoidance of doubt where a </w:t>
      </w:r>
      <w:r w:rsidR="0029104E" w:rsidRPr="003B2076">
        <w:rPr>
          <w:rFonts w:cs="Arial"/>
          <w:b/>
          <w:szCs w:val="22"/>
        </w:rPr>
        <w:t>Customer’s Installation</w:t>
      </w:r>
      <w:r w:rsidR="0029104E" w:rsidRPr="003B2076">
        <w:rPr>
          <w:rFonts w:cs="Arial"/>
          <w:szCs w:val="22"/>
        </w:rPr>
        <w:t xml:space="preserve"> comprises a single </w:t>
      </w:r>
      <w:r w:rsidR="0029104E" w:rsidRPr="003B2076">
        <w:rPr>
          <w:rFonts w:cs="Arial"/>
          <w:b/>
          <w:szCs w:val="22"/>
        </w:rPr>
        <w:t>Connection Point</w:t>
      </w:r>
      <w:r w:rsidR="0029104E" w:rsidRPr="003B2076">
        <w:rPr>
          <w:rFonts w:cs="Arial"/>
          <w:szCs w:val="22"/>
        </w:rPr>
        <w:t xml:space="preserve"> and more than one </w:t>
      </w:r>
      <w:r w:rsidR="0029104E" w:rsidRPr="003B2076">
        <w:rPr>
          <w:rFonts w:cs="Arial"/>
          <w:b/>
          <w:szCs w:val="22"/>
        </w:rPr>
        <w:t>Inverter</w:t>
      </w:r>
      <w:r w:rsidR="0029104E" w:rsidRPr="003B2076">
        <w:rPr>
          <w:rFonts w:cs="Arial"/>
          <w:szCs w:val="22"/>
        </w:rPr>
        <w:t xml:space="preserve">, which have an aggregate </w:t>
      </w:r>
      <w:r w:rsidR="0029104E" w:rsidRPr="00A068B0">
        <w:rPr>
          <w:rFonts w:cs="Arial"/>
          <w:b/>
          <w:szCs w:val="22"/>
        </w:rPr>
        <w:t>Registered Capacity</w:t>
      </w:r>
      <w:r w:rsidR="0029104E" w:rsidRPr="003B2076">
        <w:rPr>
          <w:rFonts w:cs="Arial"/>
          <w:szCs w:val="22"/>
        </w:rPr>
        <w:t xml:space="preserve"> of less than 16 A per phase, single or multi- phase, 230/400 V </w:t>
      </w:r>
      <w:r w:rsidR="0029104E" w:rsidRPr="003B2076">
        <w:rPr>
          <w:rFonts w:cs="Arial"/>
          <w:b/>
          <w:szCs w:val="22"/>
        </w:rPr>
        <w:t>AC;</w:t>
      </w:r>
      <w:r w:rsidR="0029104E" w:rsidRPr="003B2076">
        <w:rPr>
          <w:rFonts w:cs="Arial"/>
          <w:szCs w:val="22"/>
        </w:rPr>
        <w:t xml:space="preserve"> the installation shall be considered as a single </w:t>
      </w:r>
      <w:r w:rsidR="0029104E" w:rsidRPr="003B2076">
        <w:rPr>
          <w:rFonts w:cs="Arial"/>
          <w:b/>
          <w:szCs w:val="22"/>
        </w:rPr>
        <w:t>Micro-generating Plant</w:t>
      </w:r>
      <w:r w:rsidR="0029104E" w:rsidRPr="003B2076">
        <w:rPr>
          <w:rFonts w:cs="Arial"/>
          <w:szCs w:val="22"/>
        </w:rPr>
        <w:t xml:space="preserve">. </w:t>
      </w:r>
    </w:p>
    <w:p w14:paraId="4D0953C5" w14:textId="6F6381D1" w:rsidR="0029104E" w:rsidRPr="00A068B0" w:rsidRDefault="00BB7D9E" w:rsidP="00B83C15">
      <w:pPr>
        <w:pStyle w:val="NumberedPARAlevel2"/>
        <w:ind w:left="709" w:hanging="709"/>
        <w:rPr>
          <w:szCs w:val="22"/>
        </w:rPr>
      </w:pPr>
      <w:r w:rsidRPr="00A068B0">
        <w:t>T</w:t>
      </w:r>
      <w:r w:rsidR="0029104E" w:rsidRPr="00A068B0">
        <w:rPr>
          <w:rFonts w:cs="Arial"/>
          <w:szCs w:val="22"/>
        </w:rPr>
        <w:t xml:space="preserve">his EREC G98 only specifies the requirements applicable to those </w:t>
      </w:r>
      <w:r w:rsidR="0029104E" w:rsidRPr="003B2076">
        <w:rPr>
          <w:rFonts w:cs="Arial"/>
          <w:b/>
          <w:szCs w:val="22"/>
        </w:rPr>
        <w:t>Micro-generators</w:t>
      </w:r>
      <w:r w:rsidR="0029104E" w:rsidRPr="00A068B0">
        <w:rPr>
          <w:rFonts w:cs="Arial"/>
          <w:b/>
          <w:szCs w:val="22"/>
        </w:rPr>
        <w:t xml:space="preserve"> </w:t>
      </w:r>
      <w:r w:rsidR="0029104E" w:rsidRPr="00A068B0">
        <w:rPr>
          <w:rFonts w:cs="Arial"/>
          <w:szCs w:val="22"/>
        </w:rPr>
        <w:t xml:space="preserve">that are designed to normally operate in parallel with a public </w:t>
      </w:r>
      <w:r w:rsidR="00A36F32"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w:t>
      </w:r>
      <w:r w:rsidR="0029104E" w:rsidRPr="00A068B0">
        <w:rPr>
          <w:rFonts w:cs="Arial"/>
          <w:szCs w:val="22"/>
        </w:rPr>
        <w:t xml:space="preserve">. Those installations that </w:t>
      </w:r>
      <w:r w:rsidR="0029104E" w:rsidRPr="003B2076">
        <w:rPr>
          <w:rFonts w:cs="Arial"/>
          <w:szCs w:val="22"/>
        </w:rPr>
        <w:t>are designed to</w:t>
      </w:r>
      <w:r w:rsidR="0029104E" w:rsidRPr="00A068B0">
        <w:rPr>
          <w:rFonts w:cs="Arial"/>
          <w:szCs w:val="22"/>
        </w:rPr>
        <w:t xml:space="preserve"> operate in parallel with the </w:t>
      </w:r>
      <w:r w:rsidR="0029104E" w:rsidRPr="003B2076">
        <w:rPr>
          <w:rFonts w:cs="Arial"/>
          <w:b/>
          <w:szCs w:val="22"/>
        </w:rPr>
        <w:t>DNO’s Distribution Network</w:t>
      </w:r>
      <w:r w:rsidR="0029104E" w:rsidRPr="00A068B0">
        <w:rPr>
          <w:rFonts w:cs="Arial"/>
          <w:szCs w:val="22"/>
        </w:rPr>
        <w:t xml:space="preserve"> for short periods (</w:t>
      </w:r>
      <w:r w:rsidR="00410A30">
        <w:rPr>
          <w:rFonts w:cs="Arial"/>
          <w:szCs w:val="22"/>
        </w:rPr>
        <w:t>ie</w:t>
      </w:r>
      <w:r w:rsidR="0029104E" w:rsidRPr="00A068B0">
        <w:rPr>
          <w:rFonts w:cs="Arial"/>
          <w:szCs w:val="22"/>
        </w:rPr>
        <w:t xml:space="preserve"> less than 5 minutes per month) or as an islanded installation </w:t>
      </w:r>
      <w:r w:rsidR="004D6221">
        <w:rPr>
          <w:rFonts w:cs="Arial"/>
          <w:szCs w:val="22"/>
        </w:rPr>
        <w:t xml:space="preserve">should refer to EREC G99 as they </w:t>
      </w:r>
      <w:r w:rsidR="0029104E" w:rsidRPr="00A068B0">
        <w:rPr>
          <w:rFonts w:cs="Arial"/>
          <w:szCs w:val="22"/>
        </w:rPr>
        <w:t>are considered to be out of scope</w:t>
      </w:r>
      <w:r w:rsidR="004D6221">
        <w:rPr>
          <w:rFonts w:cs="Arial"/>
          <w:szCs w:val="22"/>
        </w:rPr>
        <w:t xml:space="preserve"> of this EREC G98</w:t>
      </w:r>
      <w:r w:rsidR="0029104E" w:rsidRPr="00A068B0">
        <w:rPr>
          <w:rFonts w:cs="Arial"/>
          <w:szCs w:val="22"/>
        </w:rPr>
        <w:t>, on the basis that it is not possible to devise generic rules that will ensure safe operation under all operating conditions.</w:t>
      </w:r>
    </w:p>
    <w:p w14:paraId="79DF8248" w14:textId="242472A9" w:rsidR="0029104E" w:rsidRPr="00A068B0" w:rsidRDefault="00BB7D9E" w:rsidP="00B83C15">
      <w:pPr>
        <w:pStyle w:val="NumberedPARAlevel2"/>
        <w:ind w:left="709" w:hanging="709"/>
        <w:rPr>
          <w:szCs w:val="22"/>
        </w:rPr>
      </w:pPr>
      <w:r w:rsidRPr="00A068B0">
        <w:t>A</w:t>
      </w:r>
      <w:r w:rsidR="0029104E" w:rsidRPr="00A068B0">
        <w:rPr>
          <w:rFonts w:cs="Arial"/>
          <w:szCs w:val="22"/>
        </w:rPr>
        <w:t xml:space="preserve">ppendix 3 contains pro forma that relate to the connection, commissioning, testing, and decommissioning of </w:t>
      </w:r>
      <w:r w:rsidR="0029104E" w:rsidRPr="003B2076">
        <w:rPr>
          <w:rFonts w:cs="Arial"/>
          <w:b/>
          <w:szCs w:val="22"/>
        </w:rPr>
        <w:t>Micro-generators</w:t>
      </w:r>
      <w:r w:rsidR="0029104E" w:rsidRPr="00A068B0">
        <w:rPr>
          <w:rFonts w:cs="Arial"/>
          <w:szCs w:val="22"/>
        </w:rPr>
        <w:t>.</w:t>
      </w:r>
    </w:p>
    <w:p w14:paraId="0E95FC92" w14:textId="4DC91259" w:rsidR="0029104E" w:rsidRPr="00A068B0" w:rsidRDefault="00BB7D9E" w:rsidP="00B83C15">
      <w:pPr>
        <w:pStyle w:val="NumberedPARAlevel2"/>
        <w:ind w:left="709" w:hanging="709"/>
        <w:rPr>
          <w:szCs w:val="22"/>
        </w:rPr>
      </w:pPr>
      <w:r w:rsidRPr="003B2076">
        <w:t>E</w:t>
      </w:r>
      <w:r w:rsidR="00A36F32" w:rsidRPr="003B2076">
        <w:rPr>
          <w:rFonts w:cs="Arial"/>
          <w:szCs w:val="22"/>
        </w:rPr>
        <w:t xml:space="preserve">N 50438 Annex D together with </w:t>
      </w:r>
      <w:r w:rsidR="0029104E" w:rsidRPr="00A068B0">
        <w:rPr>
          <w:rFonts w:cs="Arial"/>
          <w:szCs w:val="22"/>
        </w:rPr>
        <w:t>Annex</w:t>
      </w:r>
      <w:r w:rsidR="00AF5CF8" w:rsidRPr="00A068B0">
        <w:rPr>
          <w:rFonts w:cs="Arial"/>
          <w:szCs w:val="22"/>
        </w:rPr>
        <w:t>es</w:t>
      </w:r>
      <w:r w:rsidR="0029104E" w:rsidRPr="00A068B0">
        <w:rPr>
          <w:rFonts w:cs="Arial"/>
          <w:szCs w:val="22"/>
        </w:rPr>
        <w:t xml:space="preserve"> A1 </w:t>
      </w:r>
      <w:r w:rsidR="00AF5CF8" w:rsidRPr="003B2076">
        <w:rPr>
          <w:rFonts w:cs="Arial"/>
          <w:szCs w:val="22"/>
        </w:rPr>
        <w:t>and A2</w:t>
      </w:r>
      <w:r w:rsidR="00AF5CF8" w:rsidRPr="00A068B0">
        <w:rPr>
          <w:rFonts w:cs="Arial"/>
          <w:szCs w:val="22"/>
        </w:rPr>
        <w:t xml:space="preserve"> </w:t>
      </w:r>
      <w:r w:rsidR="0029104E" w:rsidRPr="00A068B0">
        <w:rPr>
          <w:rFonts w:cs="Arial"/>
          <w:szCs w:val="22"/>
        </w:rPr>
        <w:t xml:space="preserve">of this EREC G98 describe a methodology for testing various types of electrical interface between the </w:t>
      </w:r>
      <w:r w:rsidR="0029104E" w:rsidRPr="003B2076">
        <w:rPr>
          <w:rFonts w:cs="Arial"/>
          <w:b/>
          <w:szCs w:val="22"/>
        </w:rPr>
        <w:t>Micro-generator</w:t>
      </w:r>
      <w:r w:rsidR="0029104E" w:rsidRPr="00A068B0">
        <w:rPr>
          <w:rFonts w:cs="Arial"/>
          <w:b/>
          <w:szCs w:val="22"/>
        </w:rPr>
        <w:t xml:space="preserve"> </w:t>
      </w:r>
      <w:r w:rsidR="0029104E" w:rsidRPr="00A068B0">
        <w:rPr>
          <w:rFonts w:cs="Arial"/>
          <w:szCs w:val="22"/>
        </w:rPr>
        <w:t xml:space="preserve">and the public </w:t>
      </w:r>
      <w:r w:rsidR="00A36F32" w:rsidRPr="00A068B0">
        <w:rPr>
          <w:rFonts w:cs="Arial"/>
          <w:b/>
          <w:szCs w:val="22"/>
        </w:rPr>
        <w:t>L</w:t>
      </w:r>
      <w:r w:rsidR="0029104E" w:rsidRPr="00A068B0">
        <w:rPr>
          <w:rFonts w:cs="Arial"/>
          <w:b/>
          <w:szCs w:val="22"/>
        </w:rPr>
        <w:t>ow</w:t>
      </w:r>
      <w:r w:rsidR="00A36F32" w:rsidRPr="00A068B0">
        <w:rPr>
          <w:rFonts w:cs="Arial"/>
          <w:b/>
          <w:szCs w:val="22"/>
        </w:rPr>
        <w:t xml:space="preserve"> Voltage </w:t>
      </w:r>
      <w:r w:rsidR="0029104E" w:rsidRPr="003B2076">
        <w:rPr>
          <w:rFonts w:cs="Arial"/>
          <w:b/>
          <w:szCs w:val="22"/>
        </w:rPr>
        <w:t>Distribution</w:t>
      </w:r>
      <w:r w:rsidR="0029104E" w:rsidRPr="00A068B0">
        <w:rPr>
          <w:rFonts w:cs="Arial"/>
          <w:b/>
          <w:szCs w:val="22"/>
        </w:rPr>
        <w:t xml:space="preserve"> </w:t>
      </w:r>
      <w:r w:rsidR="0029104E" w:rsidRPr="003B2076">
        <w:rPr>
          <w:rFonts w:cs="Arial"/>
          <w:b/>
          <w:szCs w:val="22"/>
        </w:rPr>
        <w:t>Network</w:t>
      </w:r>
      <w:r w:rsidR="0029104E" w:rsidRPr="003B2076">
        <w:rPr>
          <w:rFonts w:cs="Arial"/>
          <w:szCs w:val="22"/>
        </w:rPr>
        <w:t>.</w:t>
      </w:r>
      <w:r w:rsidR="00A36F32" w:rsidRPr="00A068B0">
        <w:rPr>
          <w:rFonts w:cs="Arial"/>
          <w:szCs w:val="22"/>
        </w:rPr>
        <w:t xml:space="preserve"> </w:t>
      </w:r>
      <w:r w:rsidR="00A36F32" w:rsidRPr="003B2076">
        <w:rPr>
          <w:rFonts w:cs="Arial"/>
          <w:szCs w:val="22"/>
        </w:rPr>
        <w:t>The purpose of the type tests</w:t>
      </w:r>
      <w:r w:rsidR="00A36F32" w:rsidRPr="003B2076">
        <w:rPr>
          <w:rFonts w:cs="Arial"/>
          <w:b/>
          <w:szCs w:val="22"/>
        </w:rPr>
        <w:t xml:space="preserve"> </w:t>
      </w:r>
      <w:r w:rsidR="00A36F32" w:rsidRPr="003B2076">
        <w:rPr>
          <w:rFonts w:cs="Arial"/>
          <w:szCs w:val="22"/>
        </w:rPr>
        <w:t xml:space="preserve">set out in EN 50438 Annex D is to demonstrate compliance with the requirements of EN 50438 and hence the requirements of this EREC G98. </w:t>
      </w:r>
      <w:r w:rsidR="0029104E" w:rsidRPr="00A068B0">
        <w:rPr>
          <w:rFonts w:cs="Arial"/>
          <w:szCs w:val="22"/>
        </w:rPr>
        <w:t xml:space="preserve">The </w:t>
      </w:r>
      <w:r w:rsidR="0029104E" w:rsidRPr="003B2076">
        <w:rPr>
          <w:rFonts w:cs="Arial"/>
          <w:b/>
          <w:szCs w:val="22"/>
        </w:rPr>
        <w:t>Micro-generator</w:t>
      </w:r>
      <w:r w:rsidR="0029104E" w:rsidRPr="00A068B0">
        <w:rPr>
          <w:rFonts w:cs="Arial"/>
          <w:szCs w:val="22"/>
        </w:rPr>
        <w:t xml:space="preserve"> can be considered an approved </w:t>
      </w:r>
      <w:r w:rsidR="0029104E" w:rsidRPr="003B2076">
        <w:rPr>
          <w:rFonts w:cs="Arial"/>
          <w:b/>
          <w:szCs w:val="22"/>
        </w:rPr>
        <w:t>Micro-generator</w:t>
      </w:r>
      <w:r w:rsidR="0029104E" w:rsidRPr="00A068B0">
        <w:rPr>
          <w:rFonts w:cs="Arial"/>
          <w:szCs w:val="22"/>
        </w:rPr>
        <w:t xml:space="preserve"> for connection to </w:t>
      </w:r>
      <w:r w:rsidR="0029104E" w:rsidRPr="003B2076">
        <w:rPr>
          <w:rFonts w:cs="Arial"/>
          <w:szCs w:val="22"/>
        </w:rPr>
        <w:t xml:space="preserve">the </w:t>
      </w:r>
      <w:r w:rsidR="0029104E" w:rsidRPr="003B2076">
        <w:rPr>
          <w:rFonts w:cs="Arial"/>
          <w:b/>
          <w:szCs w:val="22"/>
        </w:rPr>
        <w:t>GB</w:t>
      </w:r>
      <w:r w:rsidR="0029104E" w:rsidRPr="00A068B0">
        <w:rPr>
          <w:rFonts w:cs="Arial"/>
          <w:szCs w:val="22"/>
        </w:rPr>
        <w:t xml:space="preserve"> public </w:t>
      </w:r>
      <w:r w:rsidR="00A36F32" w:rsidRPr="00A068B0">
        <w:rPr>
          <w:rFonts w:cs="Arial"/>
          <w:b/>
          <w:szCs w:val="22"/>
        </w:rPr>
        <w:t>Low Voltage</w:t>
      </w:r>
      <w:r w:rsidR="0029104E" w:rsidRPr="00A068B0">
        <w:rPr>
          <w:rFonts w:cs="Arial"/>
          <w:szCs w:val="22"/>
        </w:rPr>
        <w:t xml:space="preserve"> </w:t>
      </w:r>
      <w:r w:rsidR="0029104E" w:rsidRPr="003B2076">
        <w:rPr>
          <w:rFonts w:cs="Arial"/>
          <w:b/>
          <w:szCs w:val="22"/>
        </w:rPr>
        <w:t>Distribution Network</w:t>
      </w:r>
      <w:r w:rsidR="0029104E" w:rsidRPr="00A068B0">
        <w:rPr>
          <w:rFonts w:cs="Arial"/>
          <w:szCs w:val="22"/>
        </w:rPr>
        <w:t xml:space="preserve"> by:</w:t>
      </w:r>
    </w:p>
    <w:p w14:paraId="2B071C9F" w14:textId="35D1B753" w:rsidR="0029104E" w:rsidRPr="00A068B0" w:rsidRDefault="0029104E" w:rsidP="00B83C15">
      <w:pPr>
        <w:pStyle w:val="ListParagraph"/>
        <w:widowControl w:val="0"/>
        <w:numPr>
          <w:ilvl w:val="0"/>
          <w:numId w:val="25"/>
        </w:numPr>
        <w:autoSpaceDE w:val="0"/>
        <w:autoSpaceDN w:val="0"/>
        <w:adjustRightInd w:val="0"/>
        <w:ind w:left="1418" w:right="53" w:hanging="709"/>
        <w:jc w:val="both"/>
        <w:rPr>
          <w:rFonts w:ascii="Arial" w:hAnsi="Arial" w:cs="Arial"/>
        </w:rPr>
      </w:pPr>
      <w:r w:rsidRPr="003B2076">
        <w:rPr>
          <w:rFonts w:ascii="Arial" w:hAnsi="Arial" w:cs="Arial"/>
        </w:rPr>
        <w:t>completing the</w:t>
      </w:r>
      <w:r w:rsidRPr="003B2076">
        <w:rPr>
          <w:rFonts w:ascii="Arial" w:hAnsi="Arial" w:cs="Arial"/>
          <w:b/>
        </w:rPr>
        <w:t xml:space="preserve"> </w:t>
      </w:r>
      <w:r w:rsidR="00AB39CC" w:rsidRPr="003B2076">
        <w:rPr>
          <w:rFonts w:ascii="Arial" w:hAnsi="Arial" w:cs="Arial"/>
          <w:b/>
        </w:rPr>
        <w:t xml:space="preserve">Type </w:t>
      </w:r>
      <w:r w:rsidRPr="003B2076">
        <w:rPr>
          <w:rFonts w:ascii="Arial" w:hAnsi="Arial" w:cs="Arial"/>
          <w:b/>
        </w:rPr>
        <w:t>Test Verification Report</w:t>
      </w:r>
      <w:r w:rsidRPr="003B2076">
        <w:rPr>
          <w:rFonts w:ascii="Arial" w:hAnsi="Arial" w:cs="Arial"/>
        </w:rPr>
        <w:t xml:space="preserve"> in Appendix 3 Form C of this EREC G98</w:t>
      </w:r>
      <w:r w:rsidRPr="00A068B0">
        <w:rPr>
          <w:rFonts w:ascii="Arial" w:hAnsi="Arial" w:cs="Arial"/>
        </w:rPr>
        <w:t>;</w:t>
      </w:r>
    </w:p>
    <w:p w14:paraId="763C8792" w14:textId="0B2E6A30" w:rsidR="00A36F32" w:rsidRPr="00A068B0" w:rsidRDefault="0029104E" w:rsidP="00B83C15">
      <w:pPr>
        <w:pStyle w:val="ListParagraph"/>
        <w:widowControl w:val="0"/>
        <w:numPr>
          <w:ilvl w:val="0"/>
          <w:numId w:val="25"/>
        </w:numPr>
        <w:autoSpaceDE w:val="0"/>
        <w:autoSpaceDN w:val="0"/>
        <w:adjustRightInd w:val="0"/>
        <w:ind w:left="1418" w:right="53" w:hanging="709"/>
        <w:jc w:val="both"/>
        <w:rPr>
          <w:rFonts w:ascii="Arial" w:hAnsi="Arial" w:cs="Arial"/>
        </w:rPr>
      </w:pPr>
      <w:r w:rsidRPr="003B2076">
        <w:rPr>
          <w:rFonts w:ascii="Arial" w:hAnsi="Arial" w:cs="Arial"/>
        </w:rPr>
        <w:t>satisfying the tests in EN 50438 Annex D</w:t>
      </w:r>
      <w:r w:rsidR="00A36F32" w:rsidRPr="003B2076">
        <w:rPr>
          <w:rFonts w:ascii="Arial" w:hAnsi="Arial" w:cs="Arial"/>
        </w:rPr>
        <w:t>; and</w:t>
      </w:r>
    </w:p>
    <w:p w14:paraId="77393E13" w14:textId="0EAC7D05" w:rsidR="00BB7D9E" w:rsidRPr="00A068B0" w:rsidRDefault="00A36F32" w:rsidP="007D531B">
      <w:pPr>
        <w:pStyle w:val="ListParagraph"/>
        <w:widowControl w:val="0"/>
        <w:numPr>
          <w:ilvl w:val="0"/>
          <w:numId w:val="25"/>
        </w:numPr>
        <w:autoSpaceDE w:val="0"/>
        <w:autoSpaceDN w:val="0"/>
        <w:adjustRightInd w:val="0"/>
        <w:spacing w:line="240" w:lineRule="auto"/>
        <w:ind w:left="1418" w:right="51" w:hanging="709"/>
        <w:jc w:val="both"/>
        <w:rPr>
          <w:rFonts w:ascii="Arial" w:hAnsi="Arial" w:cs="Arial"/>
        </w:rPr>
      </w:pPr>
      <w:r w:rsidRPr="003B2076">
        <w:rPr>
          <w:rFonts w:ascii="Arial" w:hAnsi="Arial" w:cs="Arial"/>
        </w:rPr>
        <w:t>satisfying the supplementary tests in Annex A1</w:t>
      </w:r>
      <w:r w:rsidR="00AA29A8" w:rsidRPr="003B2076">
        <w:rPr>
          <w:rFonts w:ascii="Arial" w:hAnsi="Arial" w:cs="Arial"/>
        </w:rPr>
        <w:t xml:space="preserve"> (for </w:t>
      </w:r>
      <w:r w:rsidR="00AA29A8" w:rsidRPr="003B2076">
        <w:rPr>
          <w:rFonts w:ascii="Arial" w:hAnsi="Arial" w:cs="Arial"/>
          <w:b/>
        </w:rPr>
        <w:t>Inverter</w:t>
      </w:r>
      <w:r w:rsidR="00AA29A8" w:rsidRPr="003B2076">
        <w:rPr>
          <w:rFonts w:ascii="Arial" w:hAnsi="Arial" w:cs="Arial"/>
        </w:rPr>
        <w:t xml:space="preserve"> connected </w:t>
      </w:r>
      <w:r w:rsidR="00AA29A8" w:rsidRPr="003B2076">
        <w:rPr>
          <w:rFonts w:ascii="Arial" w:hAnsi="Arial" w:cs="Arial"/>
          <w:b/>
        </w:rPr>
        <w:t>Micro-generators</w:t>
      </w:r>
      <w:r w:rsidR="00AA29A8" w:rsidRPr="003B2076">
        <w:rPr>
          <w:rFonts w:ascii="Arial" w:hAnsi="Arial" w:cs="Arial"/>
        </w:rPr>
        <w:t>)</w:t>
      </w:r>
      <w:r w:rsidRPr="003B2076">
        <w:rPr>
          <w:rFonts w:ascii="Arial" w:hAnsi="Arial" w:cs="Arial"/>
        </w:rPr>
        <w:t xml:space="preserve"> </w:t>
      </w:r>
      <w:r w:rsidR="00AF5CF8" w:rsidRPr="003B2076">
        <w:rPr>
          <w:rFonts w:ascii="Arial" w:hAnsi="Arial" w:cs="Arial"/>
        </w:rPr>
        <w:t>or Annex A2</w:t>
      </w:r>
      <w:r w:rsidR="00AA29A8" w:rsidRPr="003B2076">
        <w:rPr>
          <w:rFonts w:ascii="Arial" w:hAnsi="Arial" w:cs="Arial"/>
        </w:rPr>
        <w:t xml:space="preserve"> (for synchronous </w:t>
      </w:r>
      <w:r w:rsidR="00AA29A8" w:rsidRPr="003B2076">
        <w:rPr>
          <w:rFonts w:ascii="Arial" w:hAnsi="Arial" w:cs="Arial"/>
          <w:b/>
        </w:rPr>
        <w:t>Micro-generators</w:t>
      </w:r>
      <w:r w:rsidR="00AA29A8" w:rsidRPr="003B2076">
        <w:rPr>
          <w:rFonts w:ascii="Arial" w:hAnsi="Arial" w:cs="Arial"/>
        </w:rPr>
        <w:t>)</w:t>
      </w:r>
      <w:r w:rsidR="00AF5CF8" w:rsidRPr="003B2076">
        <w:rPr>
          <w:rFonts w:ascii="Arial" w:hAnsi="Arial" w:cs="Arial"/>
        </w:rPr>
        <w:t xml:space="preserve"> as appropriate </w:t>
      </w:r>
      <w:r w:rsidRPr="003B2076">
        <w:rPr>
          <w:rFonts w:ascii="Arial" w:hAnsi="Arial" w:cs="Arial"/>
        </w:rPr>
        <w:t>of this EREC G98.</w:t>
      </w:r>
    </w:p>
    <w:p w14:paraId="1003B3A3" w14:textId="24A3D689" w:rsidR="0029104E" w:rsidRPr="00A068B0" w:rsidRDefault="00BB7D9E" w:rsidP="00B83C15">
      <w:pPr>
        <w:pStyle w:val="NumberedPARAlevel2"/>
        <w:ind w:left="709" w:hanging="709"/>
        <w:rPr>
          <w:szCs w:val="22"/>
        </w:rPr>
      </w:pPr>
      <w:r w:rsidRPr="00A068B0">
        <w:lastRenderedPageBreak/>
        <w:t xml:space="preserve">A </w:t>
      </w:r>
      <w:bookmarkStart w:id="152" w:name="_Hlk495254692"/>
      <w:r w:rsidR="0029104E" w:rsidRPr="00A068B0">
        <w:rPr>
          <w:rFonts w:cs="Arial"/>
          <w:b/>
          <w:szCs w:val="22"/>
        </w:rPr>
        <w:t xml:space="preserve">Manufacturer </w:t>
      </w:r>
      <w:r w:rsidR="0029104E" w:rsidRPr="00A068B0">
        <w:rPr>
          <w:rFonts w:cs="Arial"/>
          <w:szCs w:val="22"/>
        </w:rPr>
        <w:t>of a</w:t>
      </w:r>
      <w:r w:rsidR="0029104E" w:rsidRPr="00A068B0">
        <w:rPr>
          <w:rFonts w:cs="Arial"/>
          <w:b/>
          <w:szCs w:val="22"/>
        </w:rPr>
        <w:t xml:space="preserve"> Fully Type Tested</w:t>
      </w:r>
      <w:r w:rsidR="0029104E" w:rsidRPr="00A068B0">
        <w:rPr>
          <w:rFonts w:cs="Arial"/>
          <w:szCs w:val="22"/>
        </w:rPr>
        <w:t xml:space="preserve"> </w:t>
      </w:r>
      <w:r w:rsidR="0029104E" w:rsidRPr="00A068B0">
        <w:rPr>
          <w:rFonts w:cs="Arial"/>
          <w:b/>
          <w:szCs w:val="22"/>
        </w:rPr>
        <w:t>Micro-generator</w:t>
      </w:r>
      <w:r w:rsidR="0029104E" w:rsidRPr="00A068B0">
        <w:rPr>
          <w:rFonts w:cs="Arial"/>
          <w:szCs w:val="22"/>
        </w:rPr>
        <w:t xml:space="preserve"> should allo</w:t>
      </w:r>
      <w:r w:rsidR="0078613B" w:rsidRPr="00A068B0">
        <w:rPr>
          <w:rFonts w:cs="Arial"/>
          <w:szCs w:val="22"/>
        </w:rPr>
        <w:t xml:space="preserve">cate a </w:t>
      </w:r>
      <w:r w:rsidR="0078613B" w:rsidRPr="00A068B0">
        <w:rPr>
          <w:rFonts w:cs="Arial"/>
          <w:b/>
          <w:szCs w:val="22"/>
        </w:rPr>
        <w:t>Manufacturer</w:t>
      </w:r>
      <w:r w:rsidR="00A36F32" w:rsidRPr="00A068B0">
        <w:rPr>
          <w:rFonts w:cs="Arial"/>
          <w:szCs w:val="22"/>
        </w:rPr>
        <w:t>’</w:t>
      </w:r>
      <w:r w:rsidR="0078613B" w:rsidRPr="00A068B0">
        <w:rPr>
          <w:rFonts w:cs="Arial"/>
          <w:szCs w:val="22"/>
        </w:rPr>
        <w:t>s reference</w:t>
      </w:r>
      <w:r w:rsidR="0029104E" w:rsidRPr="00A068B0">
        <w:rPr>
          <w:rFonts w:cs="Arial"/>
          <w:szCs w:val="22"/>
        </w:rPr>
        <w:t xml:space="preserve"> number, which should be registered on the Energy Networks Association (ENA) </w:t>
      </w:r>
      <w:r w:rsidR="0029104E" w:rsidRPr="00A068B0">
        <w:rPr>
          <w:rFonts w:cs="Arial"/>
          <w:b/>
          <w:szCs w:val="22"/>
        </w:rPr>
        <w:t>Type Test Verification Report</w:t>
      </w:r>
      <w:r w:rsidR="0029104E" w:rsidRPr="00A068B0">
        <w:rPr>
          <w:rFonts w:cs="Arial"/>
          <w:szCs w:val="22"/>
        </w:rPr>
        <w:t xml:space="preserve"> Register as the Product ID.  </w:t>
      </w:r>
      <w:r w:rsidR="0029104E" w:rsidRPr="003B2076">
        <w:rPr>
          <w:rFonts w:cs="Arial"/>
          <w:szCs w:val="22"/>
        </w:rPr>
        <w:t xml:space="preserve">It is not necessary </w:t>
      </w:r>
      <w:r w:rsidR="0029104E" w:rsidRPr="00A068B0">
        <w:rPr>
          <w:rFonts w:cs="Arial"/>
          <w:szCs w:val="22"/>
        </w:rPr>
        <w:t>for</w:t>
      </w:r>
      <w:r w:rsidR="0029104E" w:rsidRPr="003B2076">
        <w:rPr>
          <w:rFonts w:cs="Arial"/>
          <w:szCs w:val="22"/>
        </w:rPr>
        <w:t xml:space="preserve"> </w:t>
      </w:r>
      <w:r w:rsidR="0029104E" w:rsidRPr="003B2076">
        <w:rPr>
          <w:rFonts w:cs="Arial"/>
          <w:b/>
          <w:szCs w:val="22"/>
        </w:rPr>
        <w:t>Manufacturers</w:t>
      </w:r>
      <w:r w:rsidR="0029104E" w:rsidRPr="003B2076">
        <w:rPr>
          <w:rFonts w:cs="Arial"/>
          <w:szCs w:val="22"/>
        </w:rPr>
        <w:t xml:space="preserve"> of</w:t>
      </w:r>
      <w:r w:rsidR="0029104E" w:rsidRPr="00A068B0">
        <w:rPr>
          <w:rFonts w:cs="Arial"/>
          <w:szCs w:val="22"/>
        </w:rPr>
        <w:t xml:space="preserve"> </w:t>
      </w:r>
      <w:r w:rsidR="0029104E" w:rsidRPr="00A068B0">
        <w:rPr>
          <w:rFonts w:cs="Arial"/>
          <w:b/>
          <w:szCs w:val="22"/>
        </w:rPr>
        <w:t>Fully</w:t>
      </w:r>
      <w:r w:rsidR="0029104E" w:rsidRPr="00A068B0">
        <w:rPr>
          <w:rFonts w:cs="Arial"/>
          <w:szCs w:val="22"/>
        </w:rPr>
        <w:t xml:space="preserve"> </w:t>
      </w:r>
      <w:r w:rsidR="0029104E" w:rsidRPr="00A068B0">
        <w:rPr>
          <w:rFonts w:cs="Arial"/>
          <w:b/>
          <w:szCs w:val="22"/>
        </w:rPr>
        <w:t>Type Tested</w:t>
      </w:r>
      <w:r w:rsidR="0029104E" w:rsidRPr="00A068B0">
        <w:rPr>
          <w:rFonts w:cs="Arial"/>
          <w:szCs w:val="22"/>
        </w:rPr>
        <w:t xml:space="preserve"> </w:t>
      </w:r>
      <w:r w:rsidR="0029104E" w:rsidRPr="00A068B0">
        <w:rPr>
          <w:rFonts w:cs="Arial"/>
          <w:b/>
          <w:szCs w:val="22"/>
        </w:rPr>
        <w:t xml:space="preserve">Micro-generators </w:t>
      </w:r>
      <w:r w:rsidR="0029104E" w:rsidRPr="00A068B0">
        <w:rPr>
          <w:rFonts w:cs="Arial"/>
          <w:szCs w:val="22"/>
        </w:rPr>
        <w:t xml:space="preserve">to complete a </w:t>
      </w:r>
      <w:r w:rsidR="0029104E" w:rsidRPr="00A068B0">
        <w:rPr>
          <w:rFonts w:cs="Arial"/>
          <w:b/>
          <w:szCs w:val="22"/>
        </w:rPr>
        <w:t>Type</w:t>
      </w:r>
      <w:r w:rsidR="0029104E"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w:t>
      </w:r>
      <w:r w:rsidR="006636E4" w:rsidRPr="003B2076">
        <w:rPr>
          <w:rFonts w:cs="Arial"/>
          <w:szCs w:val="22"/>
        </w:rPr>
        <w:t xml:space="preserve">Appendix 3 </w:t>
      </w:r>
      <w:r w:rsidR="0029104E" w:rsidRPr="003B2076">
        <w:rPr>
          <w:rFonts w:cs="Arial"/>
          <w:szCs w:val="22"/>
        </w:rPr>
        <w:t>Form C</w:t>
      </w:r>
      <w:r w:rsidR="0029104E" w:rsidRPr="00A068B0">
        <w:rPr>
          <w:rFonts w:cs="Arial"/>
          <w:szCs w:val="22"/>
        </w:rPr>
        <w:t>, for each I</w:t>
      </w:r>
      <w:r w:rsidR="0029104E" w:rsidRPr="00A068B0">
        <w:rPr>
          <w:rFonts w:cs="Arial"/>
          <w:b/>
          <w:szCs w:val="22"/>
        </w:rPr>
        <w:t>nstallation</w:t>
      </w:r>
      <w:r w:rsidR="0029104E" w:rsidRPr="00A068B0">
        <w:rPr>
          <w:rFonts w:cs="Arial"/>
          <w:szCs w:val="22"/>
        </w:rPr>
        <w:t>.</w:t>
      </w:r>
    </w:p>
    <w:p w14:paraId="790F3746" w14:textId="3D584DC7" w:rsidR="0029104E" w:rsidRPr="003B2076" w:rsidRDefault="00BB7D9E" w:rsidP="00B83C15">
      <w:pPr>
        <w:pStyle w:val="NumberedPARAlevel2"/>
        <w:ind w:left="709" w:hanging="709"/>
        <w:rPr>
          <w:szCs w:val="22"/>
        </w:rPr>
      </w:pPr>
      <w:r w:rsidRPr="00A068B0">
        <w:rPr>
          <w:b/>
        </w:rPr>
        <w:t>C</w:t>
      </w:r>
      <w:bookmarkEnd w:id="152"/>
      <w:r w:rsidR="0029104E" w:rsidRPr="00A068B0">
        <w:rPr>
          <w:rFonts w:cs="Arial"/>
          <w:b/>
          <w:szCs w:val="22"/>
        </w:rPr>
        <w:t>onnection Agreements</w:t>
      </w:r>
      <w:r w:rsidR="0029104E" w:rsidRPr="00A068B0">
        <w:rPr>
          <w:rFonts w:cs="Arial"/>
          <w:szCs w:val="22"/>
        </w:rPr>
        <w:t>, energy trading and metering are considered to be out of scope. These issues are mentioned in this document only in the context of raising the reader’s awareness to the fact that these matters might need to be addressed.</w:t>
      </w:r>
    </w:p>
    <w:p w14:paraId="57C86812" w14:textId="0D0DBB2E" w:rsidR="0029104E" w:rsidRPr="003B2076" w:rsidRDefault="00BB7D9E" w:rsidP="00B83C15">
      <w:pPr>
        <w:pStyle w:val="NumberedPARAlevel2"/>
        <w:ind w:left="709" w:hanging="709"/>
        <w:rPr>
          <w:szCs w:val="22"/>
        </w:rPr>
      </w:pPr>
      <w:r w:rsidRPr="00905206">
        <w:t>F</w:t>
      </w:r>
      <w:r w:rsidR="0029104E" w:rsidRPr="00905206">
        <w:rPr>
          <w:rFonts w:cs="Arial"/>
          <w:szCs w:val="22"/>
        </w:rPr>
        <w:t xml:space="preserve">or </w:t>
      </w:r>
      <w:r w:rsidR="00BC1B53">
        <w:rPr>
          <w:rFonts w:cs="Arial"/>
          <w:b/>
          <w:szCs w:val="22"/>
        </w:rPr>
        <w:t>Micro-generating Plant</w:t>
      </w:r>
      <w:r w:rsidR="00905206" w:rsidRPr="00B15DB2">
        <w:rPr>
          <w:rFonts w:cs="Arial"/>
          <w:szCs w:val="22"/>
        </w:rPr>
        <w:t xml:space="preserve"> with a </w:t>
      </w:r>
      <w:r w:rsidR="00905206" w:rsidRPr="00B15DB2">
        <w:rPr>
          <w:rFonts w:cs="Arial"/>
          <w:b/>
          <w:szCs w:val="22"/>
        </w:rPr>
        <w:t>Registered Capacity</w:t>
      </w:r>
      <w:r w:rsidR="00905206" w:rsidRPr="00B15DB2">
        <w:rPr>
          <w:rFonts w:cs="Arial"/>
          <w:szCs w:val="22"/>
        </w:rPr>
        <w:t xml:space="preserve"> of &lt; 800 W</w:t>
      </w:r>
      <w:del w:id="153" w:author="ENA" w:date="2020-12-12T19:57:00Z">
        <w:r w:rsidR="00905206">
          <w:rPr>
            <w:rFonts w:cs="Arial"/>
            <w:szCs w:val="22"/>
          </w:rPr>
          <w:delText>,</w:delText>
        </w:r>
      </w:del>
      <w:ins w:id="154" w:author="ENA" w:date="2020-12-12T19:57:00Z">
        <w:r w:rsidR="00320525">
          <w:rPr>
            <w:rFonts w:cs="Arial"/>
            <w:szCs w:val="22"/>
          </w:rPr>
          <w:t xml:space="preserve"> and</w:t>
        </w:r>
      </w:ins>
      <w:r w:rsidR="00905206" w:rsidRPr="00905206">
        <w:rPr>
          <w:rFonts w:cs="Arial"/>
          <w:b/>
          <w:szCs w:val="22"/>
        </w:rPr>
        <w:t xml:space="preserve"> </w:t>
      </w:r>
      <w:r w:rsidR="0029104E" w:rsidRPr="00905206">
        <w:rPr>
          <w:rFonts w:cs="Arial"/>
          <w:b/>
          <w:szCs w:val="22"/>
        </w:rPr>
        <w:t>Micro-generators</w:t>
      </w:r>
      <w:r w:rsidR="0029104E" w:rsidRPr="00905206">
        <w:rPr>
          <w:rFonts w:cs="Arial"/>
          <w:szCs w:val="22"/>
        </w:rPr>
        <w:t xml:space="preserve"> classified as emerging technology</w:t>
      </w:r>
      <w:del w:id="155" w:author="ENA" w:date="2020-12-12T19:57:00Z">
        <w:r w:rsidR="00905206">
          <w:rPr>
            <w:rFonts w:cs="Arial"/>
            <w:szCs w:val="22"/>
          </w:rPr>
          <w:delText xml:space="preserve"> and</w:delText>
        </w:r>
        <w:r w:rsidR="0029104E" w:rsidRPr="00905206">
          <w:rPr>
            <w:rFonts w:cs="Arial"/>
            <w:szCs w:val="22"/>
          </w:rPr>
          <w:delText xml:space="preserve"> </w:delText>
        </w:r>
        <w:r w:rsidR="00876A38" w:rsidRPr="00183741">
          <w:rPr>
            <w:rFonts w:cs="Arial"/>
            <w:b/>
            <w:szCs w:val="22"/>
          </w:rPr>
          <w:delText>Electricity S</w:delText>
        </w:r>
        <w:r w:rsidR="0029104E" w:rsidRPr="00183741">
          <w:rPr>
            <w:rFonts w:cs="Arial"/>
            <w:b/>
            <w:szCs w:val="22"/>
          </w:rPr>
          <w:delText>torage</w:delText>
        </w:r>
      </w:del>
      <w:r w:rsidR="0029104E" w:rsidRPr="00905206">
        <w:rPr>
          <w:rFonts w:cs="Arial"/>
          <w:szCs w:val="22"/>
        </w:rPr>
        <w:t>, some</w:t>
      </w:r>
      <w:r w:rsidR="0029104E" w:rsidRPr="003B2076">
        <w:rPr>
          <w:rFonts w:cs="Arial"/>
          <w:szCs w:val="22"/>
        </w:rPr>
        <w:t xml:space="preserve"> clauses of this EREC G98 shall not apply. Details of emerging technology and their requirements are given in Appendix 1. The exclusions for</w:t>
      </w:r>
      <w:del w:id="156" w:author="ENA" w:date="2020-12-12T19:57:00Z">
        <w:r w:rsidR="0029104E" w:rsidRPr="003B2076">
          <w:rPr>
            <w:rFonts w:cs="Arial"/>
            <w:szCs w:val="22"/>
          </w:rPr>
          <w:delText xml:space="preserve"> </w:delText>
        </w:r>
        <w:r w:rsidR="00876A38" w:rsidRPr="00183741">
          <w:rPr>
            <w:rFonts w:cs="Arial"/>
            <w:b/>
            <w:szCs w:val="22"/>
          </w:rPr>
          <w:delText>Electricity</w:delText>
        </w:r>
        <w:r w:rsidR="00BC1B53" w:rsidRPr="00183741">
          <w:rPr>
            <w:rFonts w:cs="Arial"/>
            <w:b/>
            <w:szCs w:val="22"/>
          </w:rPr>
          <w:delText xml:space="preserve"> </w:delText>
        </w:r>
        <w:r w:rsidR="00876A38" w:rsidRPr="00183741">
          <w:rPr>
            <w:rFonts w:cs="Arial"/>
            <w:b/>
            <w:szCs w:val="22"/>
          </w:rPr>
          <w:delText>Storage</w:delText>
        </w:r>
        <w:r w:rsidR="0029104E" w:rsidRPr="003B2076">
          <w:rPr>
            <w:rFonts w:cs="Arial"/>
            <w:szCs w:val="22"/>
          </w:rPr>
          <w:delText xml:space="preserve"> and</w:delText>
        </w:r>
      </w:del>
      <w:r w:rsidR="0029104E" w:rsidRPr="003B2076">
        <w:rPr>
          <w:rFonts w:cs="Arial"/>
          <w:szCs w:val="22"/>
        </w:rPr>
        <w:t xml:space="preserve"> </w:t>
      </w:r>
      <w:r w:rsidR="0029104E" w:rsidRPr="003B2076">
        <w:rPr>
          <w:rFonts w:cs="Arial"/>
          <w:b/>
          <w:szCs w:val="22"/>
        </w:rPr>
        <w:t>Micro-generat</w:t>
      </w:r>
      <w:r w:rsidR="00BC1B53">
        <w:rPr>
          <w:rFonts w:cs="Arial"/>
          <w:b/>
          <w:szCs w:val="22"/>
        </w:rPr>
        <w:t>ing Plant</w:t>
      </w:r>
      <w:r w:rsidR="0029104E" w:rsidRPr="003B2076">
        <w:rPr>
          <w:rFonts w:cs="Arial"/>
          <w:szCs w:val="22"/>
        </w:rPr>
        <w:t xml:space="preserve"> with a </w:t>
      </w:r>
      <w:r w:rsidR="0029104E" w:rsidRPr="003B2076">
        <w:rPr>
          <w:rFonts w:cs="Arial"/>
          <w:b/>
          <w:szCs w:val="22"/>
        </w:rPr>
        <w:t>Registered Capacity</w:t>
      </w:r>
      <w:r w:rsidR="0029104E" w:rsidRPr="003B2076">
        <w:rPr>
          <w:rFonts w:cs="Arial"/>
          <w:szCs w:val="22"/>
        </w:rPr>
        <w:t xml:space="preserve"> of &lt; 800</w:t>
      </w:r>
      <w:r w:rsidR="00A72BF0" w:rsidRPr="003B2076">
        <w:rPr>
          <w:rFonts w:cs="Arial"/>
          <w:szCs w:val="22"/>
        </w:rPr>
        <w:t xml:space="preserve"> </w:t>
      </w:r>
      <w:r w:rsidR="0029104E" w:rsidRPr="003B2076">
        <w:rPr>
          <w:rFonts w:cs="Arial"/>
          <w:szCs w:val="22"/>
        </w:rPr>
        <w:t xml:space="preserve">W are </w:t>
      </w:r>
      <w:r w:rsidR="00A36F32" w:rsidRPr="003B2076">
        <w:rPr>
          <w:rFonts w:cs="Arial"/>
          <w:szCs w:val="22"/>
        </w:rPr>
        <w:t xml:space="preserve">also </w:t>
      </w:r>
      <w:r w:rsidR="0029104E" w:rsidRPr="003B2076">
        <w:rPr>
          <w:rFonts w:cs="Arial"/>
          <w:szCs w:val="22"/>
        </w:rPr>
        <w:t>given in Appendix 1.</w:t>
      </w:r>
    </w:p>
    <w:p w14:paraId="3E4D6D41" w14:textId="4272AB0D" w:rsidR="0029104E" w:rsidRPr="003B2076" w:rsidRDefault="00BB7D9E" w:rsidP="00B83C15">
      <w:pPr>
        <w:pStyle w:val="NumberedPARAlevel2"/>
        <w:ind w:left="709" w:hanging="709"/>
        <w:rPr>
          <w:rFonts w:cs="Arial"/>
          <w:szCs w:val="22"/>
        </w:rPr>
      </w:pPr>
      <w:r w:rsidRPr="003B2076">
        <w:t>T</w:t>
      </w:r>
      <w:r w:rsidR="0029104E" w:rsidRPr="003B2076">
        <w:rPr>
          <w:rFonts w:cs="Arial"/>
          <w:szCs w:val="22"/>
        </w:rPr>
        <w:t>he structure of this document is as follows:</w:t>
      </w:r>
    </w:p>
    <w:tbl>
      <w:tblPr>
        <w:tblStyle w:val="TableGrid"/>
        <w:tblW w:w="8222" w:type="dxa"/>
        <w:tblInd w:w="704" w:type="dxa"/>
        <w:tblLook w:val="04A0" w:firstRow="1" w:lastRow="0" w:firstColumn="1" w:lastColumn="0" w:noHBand="0" w:noVBand="1"/>
      </w:tblPr>
      <w:tblGrid>
        <w:gridCol w:w="1428"/>
        <w:gridCol w:w="3499"/>
        <w:gridCol w:w="3295"/>
      </w:tblGrid>
      <w:tr w:rsidR="0029104E" w:rsidRPr="003B2076" w14:paraId="07A08766" w14:textId="77777777" w:rsidTr="00D22790">
        <w:trPr>
          <w:tblHeader/>
        </w:trPr>
        <w:tc>
          <w:tcPr>
            <w:tcW w:w="1428" w:type="dxa"/>
            <w:vAlign w:val="center"/>
          </w:tcPr>
          <w:p w14:paraId="3B6533F9" w14:textId="77777777" w:rsidR="0029104E" w:rsidRPr="003B2076" w:rsidRDefault="0029104E" w:rsidP="0078613B">
            <w:pPr>
              <w:pStyle w:val="PARAGRAPH"/>
              <w:jc w:val="center"/>
              <w:rPr>
                <w:rFonts w:cs="Arial"/>
                <w:b/>
                <w:sz w:val="20"/>
              </w:rPr>
            </w:pPr>
            <w:r w:rsidRPr="003B2076">
              <w:rPr>
                <w:rFonts w:cs="Arial"/>
                <w:b/>
                <w:sz w:val="20"/>
              </w:rPr>
              <w:t>Section</w:t>
            </w:r>
          </w:p>
        </w:tc>
        <w:tc>
          <w:tcPr>
            <w:tcW w:w="3499" w:type="dxa"/>
            <w:vAlign w:val="center"/>
          </w:tcPr>
          <w:p w14:paraId="3487BDBC" w14:textId="77777777" w:rsidR="0029104E" w:rsidRPr="003B2076" w:rsidRDefault="0029104E" w:rsidP="0078613B">
            <w:pPr>
              <w:pStyle w:val="PARAGRAPH"/>
              <w:jc w:val="center"/>
              <w:rPr>
                <w:rFonts w:cs="Arial"/>
                <w:b/>
                <w:sz w:val="20"/>
              </w:rPr>
            </w:pPr>
            <w:r w:rsidRPr="003B2076">
              <w:rPr>
                <w:rFonts w:cs="Arial"/>
                <w:b/>
                <w:sz w:val="20"/>
              </w:rPr>
              <w:t>Subject</w:t>
            </w:r>
          </w:p>
        </w:tc>
        <w:tc>
          <w:tcPr>
            <w:tcW w:w="3295" w:type="dxa"/>
            <w:vAlign w:val="center"/>
          </w:tcPr>
          <w:p w14:paraId="5686ACD0" w14:textId="77777777" w:rsidR="0029104E" w:rsidRPr="003B2076" w:rsidRDefault="0029104E" w:rsidP="0078613B">
            <w:pPr>
              <w:pStyle w:val="PARAGRAPH"/>
              <w:jc w:val="center"/>
              <w:rPr>
                <w:rFonts w:cs="Arial"/>
                <w:b/>
                <w:sz w:val="20"/>
              </w:rPr>
            </w:pPr>
            <w:r w:rsidRPr="003B2076">
              <w:rPr>
                <w:rFonts w:cs="Arial"/>
                <w:b/>
                <w:sz w:val="20"/>
              </w:rPr>
              <w:t>Applicable parties</w:t>
            </w:r>
          </w:p>
        </w:tc>
      </w:tr>
      <w:tr w:rsidR="0029104E" w:rsidRPr="003B2076" w14:paraId="0911B250" w14:textId="77777777" w:rsidTr="00D22790">
        <w:tc>
          <w:tcPr>
            <w:tcW w:w="1428" w:type="dxa"/>
            <w:vAlign w:val="center"/>
          </w:tcPr>
          <w:p w14:paraId="347713BF" w14:textId="57782400" w:rsidR="0029104E" w:rsidRPr="003B2076" w:rsidRDefault="00F94B34" w:rsidP="0078613B">
            <w:pPr>
              <w:pStyle w:val="PARAGRAPH"/>
              <w:jc w:val="center"/>
              <w:rPr>
                <w:rFonts w:cs="Arial"/>
                <w:sz w:val="20"/>
              </w:rPr>
            </w:pPr>
            <w:r>
              <w:rPr>
                <w:rFonts w:cs="Arial"/>
                <w:sz w:val="20"/>
              </w:rPr>
              <w:t>-</w:t>
            </w:r>
          </w:p>
        </w:tc>
        <w:tc>
          <w:tcPr>
            <w:tcW w:w="3499" w:type="dxa"/>
            <w:vAlign w:val="center"/>
          </w:tcPr>
          <w:p w14:paraId="573D48FF" w14:textId="77777777" w:rsidR="0029104E" w:rsidRPr="003B2076" w:rsidRDefault="0029104E" w:rsidP="0078613B">
            <w:pPr>
              <w:pStyle w:val="PARAGRAPH"/>
              <w:jc w:val="center"/>
              <w:rPr>
                <w:rFonts w:cs="Arial"/>
                <w:sz w:val="20"/>
              </w:rPr>
            </w:pPr>
            <w:r w:rsidRPr="003B2076">
              <w:rPr>
                <w:rFonts w:cs="Arial"/>
                <w:sz w:val="20"/>
              </w:rPr>
              <w:t>Foreword</w:t>
            </w:r>
          </w:p>
        </w:tc>
        <w:tc>
          <w:tcPr>
            <w:tcW w:w="3295" w:type="dxa"/>
            <w:vAlign w:val="center"/>
          </w:tcPr>
          <w:p w14:paraId="65264AD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3A01DE07" w14:textId="77777777" w:rsidTr="00D22790">
        <w:tc>
          <w:tcPr>
            <w:tcW w:w="1428" w:type="dxa"/>
            <w:vAlign w:val="center"/>
          </w:tcPr>
          <w:p w14:paraId="06F24DE1" w14:textId="3709F9FA" w:rsidR="0029104E" w:rsidRPr="003B2076" w:rsidRDefault="00F94B34" w:rsidP="0078613B">
            <w:pPr>
              <w:pStyle w:val="PARAGRAPH"/>
              <w:jc w:val="center"/>
              <w:rPr>
                <w:rFonts w:cs="Arial"/>
                <w:sz w:val="20"/>
              </w:rPr>
            </w:pPr>
            <w:r>
              <w:rPr>
                <w:rFonts w:cs="Arial"/>
                <w:sz w:val="20"/>
              </w:rPr>
              <w:t>1</w:t>
            </w:r>
          </w:p>
        </w:tc>
        <w:tc>
          <w:tcPr>
            <w:tcW w:w="3499" w:type="dxa"/>
            <w:vAlign w:val="center"/>
          </w:tcPr>
          <w:p w14:paraId="18A267AA" w14:textId="77777777" w:rsidR="0029104E" w:rsidRPr="003B2076" w:rsidRDefault="0029104E" w:rsidP="0078613B">
            <w:pPr>
              <w:pStyle w:val="PARAGRAPH"/>
              <w:jc w:val="center"/>
              <w:rPr>
                <w:rFonts w:cs="Arial"/>
                <w:sz w:val="20"/>
              </w:rPr>
            </w:pPr>
            <w:r w:rsidRPr="003B2076">
              <w:rPr>
                <w:rFonts w:cs="Arial"/>
                <w:sz w:val="20"/>
              </w:rPr>
              <w:t>Legal Aspects</w:t>
            </w:r>
          </w:p>
        </w:tc>
        <w:tc>
          <w:tcPr>
            <w:tcW w:w="3295" w:type="dxa"/>
            <w:vAlign w:val="center"/>
          </w:tcPr>
          <w:p w14:paraId="296F9DB4"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076BE899" w14:textId="77777777" w:rsidTr="00D22790">
        <w:tc>
          <w:tcPr>
            <w:tcW w:w="1428" w:type="dxa"/>
            <w:vAlign w:val="center"/>
          </w:tcPr>
          <w:p w14:paraId="74AF9200" w14:textId="14C7CDD4" w:rsidR="0029104E" w:rsidRPr="003B2076" w:rsidRDefault="00F94B34" w:rsidP="007D531B">
            <w:pPr>
              <w:pStyle w:val="PARAGRAPH"/>
              <w:ind w:firstLine="4"/>
              <w:jc w:val="center"/>
              <w:rPr>
                <w:rFonts w:cs="Arial"/>
                <w:sz w:val="20"/>
              </w:rPr>
            </w:pPr>
            <w:r>
              <w:rPr>
                <w:rFonts w:cs="Arial"/>
                <w:sz w:val="20"/>
              </w:rPr>
              <w:t>2</w:t>
            </w:r>
          </w:p>
        </w:tc>
        <w:tc>
          <w:tcPr>
            <w:tcW w:w="3499" w:type="dxa"/>
            <w:vAlign w:val="center"/>
          </w:tcPr>
          <w:p w14:paraId="0E80F394" w14:textId="77777777" w:rsidR="0029104E" w:rsidRPr="003B2076" w:rsidRDefault="0029104E" w:rsidP="0078613B">
            <w:pPr>
              <w:pStyle w:val="PARAGRAPH"/>
              <w:jc w:val="center"/>
              <w:rPr>
                <w:rFonts w:cs="Arial"/>
                <w:sz w:val="20"/>
              </w:rPr>
            </w:pPr>
            <w:r w:rsidRPr="003B2076">
              <w:rPr>
                <w:rFonts w:cs="Arial"/>
                <w:sz w:val="20"/>
              </w:rPr>
              <w:t>Scope</w:t>
            </w:r>
          </w:p>
        </w:tc>
        <w:tc>
          <w:tcPr>
            <w:tcW w:w="3295" w:type="dxa"/>
            <w:vAlign w:val="center"/>
          </w:tcPr>
          <w:p w14:paraId="040D25B3"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41A6DB96" w14:textId="77777777" w:rsidTr="00D22790">
        <w:tc>
          <w:tcPr>
            <w:tcW w:w="1428" w:type="dxa"/>
            <w:vAlign w:val="center"/>
          </w:tcPr>
          <w:p w14:paraId="51C6DB45" w14:textId="503007F8" w:rsidR="0029104E" w:rsidRPr="003B2076" w:rsidRDefault="00F94B34" w:rsidP="0078613B">
            <w:pPr>
              <w:pStyle w:val="PARAGRAPH"/>
              <w:jc w:val="center"/>
              <w:rPr>
                <w:rFonts w:cs="Arial"/>
                <w:sz w:val="20"/>
              </w:rPr>
            </w:pPr>
            <w:r>
              <w:rPr>
                <w:rFonts w:cs="Arial"/>
                <w:sz w:val="20"/>
              </w:rPr>
              <w:t>3</w:t>
            </w:r>
          </w:p>
        </w:tc>
        <w:tc>
          <w:tcPr>
            <w:tcW w:w="3499" w:type="dxa"/>
            <w:vAlign w:val="center"/>
          </w:tcPr>
          <w:p w14:paraId="54D6CDEB" w14:textId="77777777" w:rsidR="0029104E" w:rsidRPr="003B2076" w:rsidRDefault="0029104E" w:rsidP="0078613B">
            <w:pPr>
              <w:pStyle w:val="PARAGRAPH"/>
              <w:jc w:val="center"/>
              <w:rPr>
                <w:rFonts w:cs="Arial"/>
                <w:sz w:val="20"/>
              </w:rPr>
            </w:pPr>
            <w:r w:rsidRPr="003B2076">
              <w:rPr>
                <w:rFonts w:cs="Arial"/>
                <w:sz w:val="20"/>
              </w:rPr>
              <w:t>References</w:t>
            </w:r>
          </w:p>
        </w:tc>
        <w:tc>
          <w:tcPr>
            <w:tcW w:w="3295" w:type="dxa"/>
            <w:vAlign w:val="center"/>
          </w:tcPr>
          <w:p w14:paraId="4FA680C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6C68A2C8" w14:textId="77777777" w:rsidTr="00D22790">
        <w:tc>
          <w:tcPr>
            <w:tcW w:w="1428" w:type="dxa"/>
            <w:vAlign w:val="center"/>
          </w:tcPr>
          <w:p w14:paraId="3942D10D" w14:textId="5DAE99A5" w:rsidR="0029104E" w:rsidRPr="003B2076" w:rsidRDefault="00F94B34" w:rsidP="0078613B">
            <w:pPr>
              <w:pStyle w:val="PARAGRAPH"/>
              <w:jc w:val="center"/>
              <w:rPr>
                <w:rFonts w:cs="Arial"/>
                <w:sz w:val="20"/>
              </w:rPr>
            </w:pPr>
            <w:r>
              <w:rPr>
                <w:rFonts w:cs="Arial"/>
                <w:sz w:val="20"/>
              </w:rPr>
              <w:t>4</w:t>
            </w:r>
          </w:p>
        </w:tc>
        <w:tc>
          <w:tcPr>
            <w:tcW w:w="3499" w:type="dxa"/>
            <w:vAlign w:val="center"/>
          </w:tcPr>
          <w:p w14:paraId="535AA51B" w14:textId="77777777" w:rsidR="0029104E" w:rsidRPr="003B2076" w:rsidRDefault="0029104E" w:rsidP="0078613B">
            <w:pPr>
              <w:pStyle w:val="PARAGRAPH"/>
              <w:jc w:val="center"/>
              <w:rPr>
                <w:rFonts w:cs="Arial"/>
                <w:sz w:val="20"/>
              </w:rPr>
            </w:pPr>
            <w:r w:rsidRPr="003B2076">
              <w:rPr>
                <w:rFonts w:cs="Arial"/>
                <w:sz w:val="20"/>
              </w:rPr>
              <w:t>Terms and Definitions</w:t>
            </w:r>
          </w:p>
        </w:tc>
        <w:tc>
          <w:tcPr>
            <w:tcW w:w="3295" w:type="dxa"/>
            <w:vAlign w:val="center"/>
          </w:tcPr>
          <w:p w14:paraId="577CDE4A"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5B69A708" w14:textId="77777777" w:rsidTr="00D22790">
        <w:tc>
          <w:tcPr>
            <w:tcW w:w="1428" w:type="dxa"/>
            <w:vAlign w:val="center"/>
          </w:tcPr>
          <w:p w14:paraId="0539D410" w14:textId="0E494601" w:rsidR="0029104E" w:rsidRPr="003B2076" w:rsidRDefault="00D05BA0" w:rsidP="0078613B">
            <w:pPr>
              <w:pStyle w:val="PARAGRAPH"/>
              <w:jc w:val="center"/>
              <w:rPr>
                <w:rFonts w:cs="Arial"/>
                <w:sz w:val="20"/>
              </w:rPr>
            </w:pPr>
            <w:r>
              <w:rPr>
                <w:rFonts w:cs="Arial"/>
                <w:sz w:val="20"/>
              </w:rPr>
              <w:t>5</w:t>
            </w:r>
          </w:p>
        </w:tc>
        <w:tc>
          <w:tcPr>
            <w:tcW w:w="3499" w:type="dxa"/>
            <w:vAlign w:val="center"/>
          </w:tcPr>
          <w:p w14:paraId="1689119A" w14:textId="77777777" w:rsidR="0029104E" w:rsidRPr="003B2076" w:rsidRDefault="0029104E" w:rsidP="0078613B">
            <w:pPr>
              <w:pStyle w:val="PARAGRAPH"/>
              <w:ind w:left="23" w:hanging="23"/>
              <w:jc w:val="center"/>
              <w:rPr>
                <w:rFonts w:cs="Arial"/>
                <w:sz w:val="20"/>
              </w:rPr>
            </w:pPr>
            <w:r w:rsidRPr="003B2076">
              <w:rPr>
                <w:rFonts w:cs="Arial"/>
                <w:sz w:val="20"/>
              </w:rPr>
              <w:t>Connection Process and Testing Requirements</w:t>
            </w:r>
          </w:p>
        </w:tc>
        <w:tc>
          <w:tcPr>
            <w:tcW w:w="3295" w:type="dxa"/>
            <w:vAlign w:val="center"/>
          </w:tcPr>
          <w:p w14:paraId="237505B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75D2CC3F" w14:textId="77777777" w:rsidTr="00D22790">
        <w:tc>
          <w:tcPr>
            <w:tcW w:w="1428" w:type="dxa"/>
            <w:vAlign w:val="center"/>
          </w:tcPr>
          <w:p w14:paraId="7F39BE69" w14:textId="2C0F5FE4" w:rsidR="0029104E" w:rsidRPr="003B2076" w:rsidRDefault="00D05BA0" w:rsidP="0078613B">
            <w:pPr>
              <w:pStyle w:val="PARAGRAPH"/>
              <w:jc w:val="center"/>
              <w:rPr>
                <w:rFonts w:cs="Arial"/>
                <w:sz w:val="20"/>
              </w:rPr>
            </w:pPr>
            <w:r>
              <w:rPr>
                <w:rFonts w:cs="Arial"/>
                <w:sz w:val="20"/>
              </w:rPr>
              <w:t>6</w:t>
            </w:r>
          </w:p>
        </w:tc>
        <w:tc>
          <w:tcPr>
            <w:tcW w:w="3499" w:type="dxa"/>
            <w:vAlign w:val="center"/>
          </w:tcPr>
          <w:p w14:paraId="654AC08C" w14:textId="77777777" w:rsidR="0029104E" w:rsidRPr="003B2076" w:rsidRDefault="0029104E" w:rsidP="0078613B">
            <w:pPr>
              <w:pStyle w:val="PARAGRAPH"/>
              <w:jc w:val="center"/>
              <w:rPr>
                <w:rFonts w:cs="Arial"/>
                <w:sz w:val="20"/>
              </w:rPr>
            </w:pPr>
            <w:r w:rsidRPr="003B2076">
              <w:rPr>
                <w:rFonts w:cs="Arial"/>
                <w:sz w:val="20"/>
              </w:rPr>
              <w:t>Certification Requirements</w:t>
            </w:r>
          </w:p>
        </w:tc>
        <w:tc>
          <w:tcPr>
            <w:tcW w:w="3295" w:type="dxa"/>
            <w:vAlign w:val="center"/>
          </w:tcPr>
          <w:p w14:paraId="7FC9A52E"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65989C6E" w14:textId="77777777" w:rsidTr="00D22790">
        <w:tc>
          <w:tcPr>
            <w:tcW w:w="1428" w:type="dxa"/>
            <w:vAlign w:val="center"/>
          </w:tcPr>
          <w:p w14:paraId="32F27484" w14:textId="64DE8B43" w:rsidR="0029104E" w:rsidRPr="003B2076" w:rsidRDefault="00D05BA0" w:rsidP="0078613B">
            <w:pPr>
              <w:pStyle w:val="PARAGRAPH"/>
              <w:jc w:val="center"/>
              <w:rPr>
                <w:rFonts w:cs="Arial"/>
                <w:sz w:val="20"/>
              </w:rPr>
            </w:pPr>
            <w:r>
              <w:rPr>
                <w:rFonts w:cs="Arial"/>
                <w:sz w:val="20"/>
              </w:rPr>
              <w:t>7</w:t>
            </w:r>
          </w:p>
        </w:tc>
        <w:tc>
          <w:tcPr>
            <w:tcW w:w="3499" w:type="dxa"/>
            <w:vAlign w:val="center"/>
          </w:tcPr>
          <w:p w14:paraId="1A6CA786" w14:textId="77777777" w:rsidR="0029104E" w:rsidRPr="003B2076" w:rsidRDefault="0029104E" w:rsidP="0078613B">
            <w:pPr>
              <w:pStyle w:val="PARAGRAPH"/>
              <w:jc w:val="center"/>
              <w:rPr>
                <w:rFonts w:cs="Arial"/>
                <w:sz w:val="20"/>
              </w:rPr>
            </w:pPr>
            <w:r w:rsidRPr="003B2076">
              <w:rPr>
                <w:rFonts w:cs="Arial"/>
                <w:sz w:val="20"/>
              </w:rPr>
              <w:t>Operation and Safety</w:t>
            </w:r>
          </w:p>
        </w:tc>
        <w:tc>
          <w:tcPr>
            <w:tcW w:w="3295" w:type="dxa"/>
            <w:vAlign w:val="center"/>
          </w:tcPr>
          <w:p w14:paraId="556382AA"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r w:rsidRPr="003B2076">
              <w:rPr>
                <w:rFonts w:cs="Arial"/>
                <w:sz w:val="20"/>
              </w:rPr>
              <w:t xml:space="preserve">, </w:t>
            </w:r>
            <w:r w:rsidRPr="003B2076">
              <w:rPr>
                <w:rFonts w:cs="Arial"/>
                <w:b/>
                <w:sz w:val="20"/>
              </w:rPr>
              <w:t>Manufacturer</w:t>
            </w:r>
          </w:p>
        </w:tc>
      </w:tr>
      <w:tr w:rsidR="0029104E" w:rsidRPr="003B2076" w14:paraId="6ADF0AAB" w14:textId="77777777" w:rsidTr="00D22790">
        <w:tc>
          <w:tcPr>
            <w:tcW w:w="1428" w:type="dxa"/>
            <w:vAlign w:val="center"/>
          </w:tcPr>
          <w:p w14:paraId="2AB61EA6" w14:textId="48917696" w:rsidR="0029104E" w:rsidRPr="003B2076" w:rsidRDefault="00D05BA0" w:rsidP="0078613B">
            <w:pPr>
              <w:pStyle w:val="PARAGRAPH"/>
              <w:jc w:val="center"/>
              <w:rPr>
                <w:rFonts w:cs="Arial"/>
                <w:sz w:val="20"/>
              </w:rPr>
            </w:pPr>
            <w:r>
              <w:rPr>
                <w:rFonts w:cs="Arial"/>
                <w:sz w:val="20"/>
              </w:rPr>
              <w:t>8</w:t>
            </w:r>
          </w:p>
        </w:tc>
        <w:tc>
          <w:tcPr>
            <w:tcW w:w="3499" w:type="dxa"/>
            <w:vAlign w:val="center"/>
          </w:tcPr>
          <w:p w14:paraId="27C2955B" w14:textId="77777777" w:rsidR="0029104E" w:rsidRPr="003B2076" w:rsidRDefault="0029104E" w:rsidP="0078613B">
            <w:pPr>
              <w:pStyle w:val="PARAGRAPH"/>
              <w:jc w:val="center"/>
              <w:rPr>
                <w:rFonts w:cs="Arial"/>
                <w:sz w:val="20"/>
              </w:rPr>
            </w:pPr>
            <w:r w:rsidRPr="003B2076">
              <w:rPr>
                <w:rFonts w:cs="Arial"/>
                <w:sz w:val="20"/>
              </w:rPr>
              <w:t>Commissioning, Notification and Decommissioning</w:t>
            </w:r>
          </w:p>
        </w:tc>
        <w:tc>
          <w:tcPr>
            <w:tcW w:w="3295" w:type="dxa"/>
            <w:vAlign w:val="center"/>
          </w:tcPr>
          <w:p w14:paraId="6EE88FBC"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15125FB7" w14:textId="77777777" w:rsidTr="00D22790">
        <w:tc>
          <w:tcPr>
            <w:tcW w:w="1428" w:type="dxa"/>
            <w:vAlign w:val="center"/>
          </w:tcPr>
          <w:p w14:paraId="09A92734" w14:textId="0F7F2BE4" w:rsidR="0029104E" w:rsidRPr="003B2076" w:rsidRDefault="00D05BA0" w:rsidP="0078613B">
            <w:pPr>
              <w:pStyle w:val="PARAGRAPH"/>
              <w:jc w:val="center"/>
              <w:rPr>
                <w:rFonts w:cs="Arial"/>
                <w:sz w:val="20"/>
              </w:rPr>
            </w:pPr>
            <w:r>
              <w:rPr>
                <w:rFonts w:cs="Arial"/>
                <w:sz w:val="20"/>
              </w:rPr>
              <w:t>9</w:t>
            </w:r>
          </w:p>
        </w:tc>
        <w:tc>
          <w:tcPr>
            <w:tcW w:w="3499" w:type="dxa"/>
            <w:vAlign w:val="center"/>
          </w:tcPr>
          <w:p w14:paraId="3951AAB7" w14:textId="77777777" w:rsidR="0029104E" w:rsidRPr="003B2076" w:rsidRDefault="0029104E" w:rsidP="0078613B">
            <w:pPr>
              <w:pStyle w:val="PARAGRAPH"/>
              <w:jc w:val="center"/>
              <w:rPr>
                <w:rFonts w:cs="Arial"/>
                <w:sz w:val="20"/>
              </w:rPr>
            </w:pPr>
            <w:r w:rsidRPr="003B2076">
              <w:rPr>
                <w:rFonts w:cs="Arial"/>
                <w:sz w:val="20"/>
              </w:rPr>
              <w:t>General Technical Requirements</w:t>
            </w:r>
          </w:p>
        </w:tc>
        <w:tc>
          <w:tcPr>
            <w:tcW w:w="3295" w:type="dxa"/>
            <w:vAlign w:val="center"/>
          </w:tcPr>
          <w:p w14:paraId="0D0F0A7F"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BB75514" w14:textId="77777777" w:rsidTr="00D22790">
        <w:tc>
          <w:tcPr>
            <w:tcW w:w="1428" w:type="dxa"/>
            <w:vAlign w:val="center"/>
          </w:tcPr>
          <w:p w14:paraId="7CEE9E15" w14:textId="1CC383AD" w:rsidR="0029104E" w:rsidRPr="003B2076" w:rsidRDefault="0029104E" w:rsidP="0078613B">
            <w:pPr>
              <w:pStyle w:val="PARAGRAPH"/>
              <w:jc w:val="center"/>
              <w:rPr>
                <w:rFonts w:cs="Arial"/>
                <w:sz w:val="20"/>
              </w:rPr>
            </w:pPr>
            <w:r w:rsidRPr="003B2076">
              <w:rPr>
                <w:rFonts w:cs="Arial"/>
                <w:sz w:val="20"/>
              </w:rPr>
              <w:t>1</w:t>
            </w:r>
            <w:r w:rsidR="00D05BA0">
              <w:rPr>
                <w:rFonts w:cs="Arial"/>
                <w:sz w:val="20"/>
              </w:rPr>
              <w:t>0</w:t>
            </w:r>
          </w:p>
        </w:tc>
        <w:tc>
          <w:tcPr>
            <w:tcW w:w="3499" w:type="dxa"/>
            <w:vAlign w:val="center"/>
          </w:tcPr>
          <w:p w14:paraId="69338B14" w14:textId="77777777" w:rsidR="0029104E" w:rsidRPr="003B2076" w:rsidRDefault="0029104E" w:rsidP="0078613B">
            <w:pPr>
              <w:pStyle w:val="PARAGRAPH"/>
              <w:jc w:val="center"/>
              <w:rPr>
                <w:rFonts w:cs="Arial"/>
                <w:sz w:val="20"/>
              </w:rPr>
            </w:pPr>
            <w:r w:rsidRPr="003B2076">
              <w:rPr>
                <w:rFonts w:cs="Arial"/>
                <w:sz w:val="20"/>
              </w:rPr>
              <w:t>Interface Protection</w:t>
            </w:r>
          </w:p>
        </w:tc>
        <w:tc>
          <w:tcPr>
            <w:tcW w:w="3295" w:type="dxa"/>
            <w:vAlign w:val="center"/>
          </w:tcPr>
          <w:p w14:paraId="796B7D6A"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EB88169" w14:textId="77777777" w:rsidTr="00D22790">
        <w:tc>
          <w:tcPr>
            <w:tcW w:w="1428" w:type="dxa"/>
            <w:vAlign w:val="center"/>
          </w:tcPr>
          <w:p w14:paraId="3347A6A0" w14:textId="139F4005" w:rsidR="0029104E" w:rsidRPr="003B2076" w:rsidRDefault="0029104E" w:rsidP="0078613B">
            <w:pPr>
              <w:pStyle w:val="PARAGRAPH"/>
              <w:jc w:val="center"/>
              <w:rPr>
                <w:rFonts w:cs="Arial"/>
                <w:sz w:val="20"/>
              </w:rPr>
            </w:pPr>
            <w:r w:rsidRPr="003B2076">
              <w:rPr>
                <w:rFonts w:cs="Arial"/>
                <w:sz w:val="20"/>
              </w:rPr>
              <w:t>1</w:t>
            </w:r>
            <w:r w:rsidR="003F3CC5">
              <w:rPr>
                <w:rFonts w:cs="Arial"/>
                <w:sz w:val="20"/>
              </w:rPr>
              <w:t>1</w:t>
            </w:r>
          </w:p>
        </w:tc>
        <w:tc>
          <w:tcPr>
            <w:tcW w:w="3499" w:type="dxa"/>
            <w:vAlign w:val="center"/>
          </w:tcPr>
          <w:p w14:paraId="5ED0111B" w14:textId="77777777" w:rsidR="0029104E" w:rsidRPr="003B2076" w:rsidRDefault="0029104E" w:rsidP="0078613B">
            <w:pPr>
              <w:pStyle w:val="PARAGRAPH"/>
              <w:jc w:val="center"/>
              <w:rPr>
                <w:rFonts w:cs="Arial"/>
                <w:sz w:val="20"/>
              </w:rPr>
            </w:pPr>
            <w:r w:rsidRPr="003B2076">
              <w:rPr>
                <w:rFonts w:cs="Arial"/>
                <w:sz w:val="20"/>
              </w:rPr>
              <w:t>Quality of Supply</w:t>
            </w:r>
          </w:p>
        </w:tc>
        <w:tc>
          <w:tcPr>
            <w:tcW w:w="3295" w:type="dxa"/>
            <w:vAlign w:val="center"/>
          </w:tcPr>
          <w:p w14:paraId="6F2D0F8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55DAE65B" w14:textId="77777777" w:rsidTr="00D22790">
        <w:tc>
          <w:tcPr>
            <w:tcW w:w="1428" w:type="dxa"/>
            <w:vAlign w:val="center"/>
          </w:tcPr>
          <w:p w14:paraId="77495FCD" w14:textId="5F67ADD2" w:rsidR="0029104E" w:rsidRPr="003B2076" w:rsidRDefault="0029104E" w:rsidP="0078613B">
            <w:pPr>
              <w:pStyle w:val="PARAGRAPH"/>
              <w:jc w:val="center"/>
              <w:rPr>
                <w:rFonts w:cs="Arial"/>
                <w:sz w:val="20"/>
              </w:rPr>
            </w:pPr>
            <w:r w:rsidRPr="003B2076">
              <w:rPr>
                <w:rFonts w:cs="Arial"/>
                <w:sz w:val="20"/>
              </w:rPr>
              <w:t>1</w:t>
            </w:r>
            <w:r w:rsidR="003F3CC5">
              <w:rPr>
                <w:rFonts w:cs="Arial"/>
                <w:sz w:val="20"/>
              </w:rPr>
              <w:t>2</w:t>
            </w:r>
          </w:p>
        </w:tc>
        <w:tc>
          <w:tcPr>
            <w:tcW w:w="3499" w:type="dxa"/>
            <w:vAlign w:val="center"/>
          </w:tcPr>
          <w:p w14:paraId="54ED2053" w14:textId="77777777" w:rsidR="0029104E" w:rsidRPr="003B2076" w:rsidRDefault="0029104E" w:rsidP="0078613B">
            <w:pPr>
              <w:pStyle w:val="PARAGRAPH"/>
              <w:jc w:val="center"/>
              <w:rPr>
                <w:rFonts w:cs="Arial"/>
                <w:sz w:val="20"/>
              </w:rPr>
            </w:pPr>
            <w:r w:rsidRPr="003B2076">
              <w:rPr>
                <w:rFonts w:cs="Arial"/>
                <w:sz w:val="20"/>
              </w:rPr>
              <w:t>Short Circuit Current Contribution</w:t>
            </w:r>
          </w:p>
        </w:tc>
        <w:tc>
          <w:tcPr>
            <w:tcW w:w="3295" w:type="dxa"/>
            <w:vAlign w:val="center"/>
          </w:tcPr>
          <w:p w14:paraId="27FDFCE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2891F994" w14:textId="77777777" w:rsidTr="00D22790">
        <w:tc>
          <w:tcPr>
            <w:tcW w:w="1428" w:type="dxa"/>
            <w:vAlign w:val="center"/>
          </w:tcPr>
          <w:p w14:paraId="49C407C0" w14:textId="77777777" w:rsidR="0029104E" w:rsidRPr="003B2076" w:rsidRDefault="0029104E" w:rsidP="0078613B">
            <w:pPr>
              <w:pStyle w:val="PARAGRAPH"/>
              <w:jc w:val="center"/>
              <w:rPr>
                <w:rFonts w:cs="Arial"/>
                <w:sz w:val="20"/>
              </w:rPr>
            </w:pPr>
            <w:r w:rsidRPr="003B2076">
              <w:rPr>
                <w:rFonts w:cs="Arial"/>
                <w:sz w:val="20"/>
              </w:rPr>
              <w:lastRenderedPageBreak/>
              <w:t>Appendix 1</w:t>
            </w:r>
          </w:p>
        </w:tc>
        <w:tc>
          <w:tcPr>
            <w:tcW w:w="3499" w:type="dxa"/>
            <w:vAlign w:val="center"/>
          </w:tcPr>
          <w:p w14:paraId="006A30AA" w14:textId="5D5044D7" w:rsidR="0029104E" w:rsidRPr="003B2076" w:rsidRDefault="0029104E" w:rsidP="0078613B">
            <w:pPr>
              <w:pStyle w:val="PARAGRAPH"/>
              <w:jc w:val="center"/>
              <w:rPr>
                <w:rFonts w:cs="Arial"/>
                <w:sz w:val="20"/>
              </w:rPr>
            </w:pPr>
            <w:r w:rsidRPr="003B2076">
              <w:rPr>
                <w:rFonts w:cs="Arial"/>
                <w:sz w:val="20"/>
              </w:rPr>
              <w:t xml:space="preserve">Emerging Technologies </w:t>
            </w:r>
            <w:r w:rsidR="009347A9" w:rsidRPr="003B2076">
              <w:rPr>
                <w:rFonts w:cs="Arial"/>
                <w:sz w:val="20"/>
              </w:rPr>
              <w:t xml:space="preserve">and other </w:t>
            </w:r>
            <w:r w:rsidRPr="003B2076">
              <w:rPr>
                <w:rFonts w:cs="Arial"/>
                <w:sz w:val="20"/>
              </w:rPr>
              <w:t>Exceptions</w:t>
            </w:r>
          </w:p>
        </w:tc>
        <w:tc>
          <w:tcPr>
            <w:tcW w:w="3295" w:type="dxa"/>
            <w:vAlign w:val="center"/>
          </w:tcPr>
          <w:p w14:paraId="04D98A0E" w14:textId="1C356CD7" w:rsidR="0029104E" w:rsidRPr="003B2076" w:rsidRDefault="0029104E" w:rsidP="0078613B">
            <w:pPr>
              <w:pStyle w:val="PARAGRAPH"/>
              <w:jc w:val="center"/>
              <w:rPr>
                <w:rFonts w:cs="Arial"/>
                <w:sz w:val="20"/>
              </w:rPr>
            </w:pPr>
            <w:r w:rsidRPr="003B2076">
              <w:rPr>
                <w:rFonts w:cs="Arial"/>
                <w:sz w:val="20"/>
              </w:rPr>
              <w:t>Emerging Technology Manufactures</w:t>
            </w:r>
            <w:r w:rsidR="009347A9" w:rsidRPr="003B2076">
              <w:rPr>
                <w:rFonts w:cs="Arial"/>
                <w:sz w:val="20"/>
              </w:rPr>
              <w:t xml:space="preserve">, </w:t>
            </w:r>
            <w:r w:rsidR="009347A9" w:rsidRPr="00A068B0">
              <w:rPr>
                <w:rFonts w:cs="Arial"/>
                <w:b/>
                <w:sz w:val="20"/>
              </w:rPr>
              <w:t>Manufacturer</w:t>
            </w:r>
          </w:p>
        </w:tc>
      </w:tr>
      <w:tr w:rsidR="0029104E" w:rsidRPr="003B2076" w14:paraId="1C2FE2C4" w14:textId="77777777" w:rsidTr="00D22790">
        <w:tc>
          <w:tcPr>
            <w:tcW w:w="1428" w:type="dxa"/>
            <w:vAlign w:val="center"/>
          </w:tcPr>
          <w:p w14:paraId="03207479" w14:textId="77777777" w:rsidR="0029104E" w:rsidRPr="003B2076" w:rsidRDefault="0029104E" w:rsidP="0078613B">
            <w:pPr>
              <w:pStyle w:val="PARAGRAPH"/>
              <w:jc w:val="center"/>
              <w:rPr>
                <w:rFonts w:cs="Arial"/>
                <w:sz w:val="20"/>
              </w:rPr>
            </w:pPr>
            <w:r w:rsidRPr="003B2076">
              <w:rPr>
                <w:rFonts w:cs="Arial"/>
                <w:sz w:val="20"/>
              </w:rPr>
              <w:t>Appendix 2</w:t>
            </w:r>
          </w:p>
        </w:tc>
        <w:tc>
          <w:tcPr>
            <w:tcW w:w="3499" w:type="dxa"/>
            <w:vAlign w:val="center"/>
          </w:tcPr>
          <w:p w14:paraId="0F210802" w14:textId="77777777" w:rsidR="0029104E" w:rsidRPr="003B2076" w:rsidRDefault="0029104E" w:rsidP="0078613B">
            <w:pPr>
              <w:pStyle w:val="PARAGRAPH"/>
              <w:jc w:val="center"/>
              <w:rPr>
                <w:rFonts w:cs="Arial"/>
                <w:sz w:val="20"/>
              </w:rPr>
            </w:pPr>
            <w:r w:rsidRPr="003B2076">
              <w:rPr>
                <w:rFonts w:cs="Arial"/>
                <w:sz w:val="20"/>
              </w:rPr>
              <w:t>Connection Procedure Flow Chart</w:t>
            </w:r>
          </w:p>
        </w:tc>
        <w:tc>
          <w:tcPr>
            <w:tcW w:w="3295" w:type="dxa"/>
            <w:vAlign w:val="center"/>
          </w:tcPr>
          <w:p w14:paraId="013CFFD9"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10C5165F" w14:textId="77777777" w:rsidTr="00D22790">
        <w:tc>
          <w:tcPr>
            <w:tcW w:w="1428" w:type="dxa"/>
            <w:vAlign w:val="center"/>
          </w:tcPr>
          <w:p w14:paraId="741B3A80" w14:textId="77777777" w:rsidR="0029104E" w:rsidRPr="003B2076" w:rsidRDefault="0029104E" w:rsidP="0078613B">
            <w:pPr>
              <w:pStyle w:val="PARAGRAPH"/>
              <w:jc w:val="center"/>
              <w:rPr>
                <w:rFonts w:cs="Arial"/>
                <w:sz w:val="20"/>
              </w:rPr>
            </w:pPr>
            <w:r w:rsidRPr="003B2076">
              <w:rPr>
                <w:rFonts w:cs="Arial"/>
                <w:sz w:val="20"/>
              </w:rPr>
              <w:t>Appendix 3</w:t>
            </w:r>
          </w:p>
        </w:tc>
        <w:tc>
          <w:tcPr>
            <w:tcW w:w="3499" w:type="dxa"/>
            <w:vAlign w:val="center"/>
          </w:tcPr>
          <w:p w14:paraId="53A04486" w14:textId="77777777" w:rsidR="0029104E" w:rsidRPr="003B2076" w:rsidRDefault="0029104E" w:rsidP="0078613B">
            <w:pPr>
              <w:pStyle w:val="PARAGRAPH"/>
              <w:ind w:left="23" w:hanging="23"/>
              <w:jc w:val="center"/>
              <w:rPr>
                <w:rFonts w:cs="Arial"/>
                <w:sz w:val="20"/>
              </w:rPr>
            </w:pPr>
            <w:r w:rsidRPr="003B2076">
              <w:rPr>
                <w:rFonts w:cs="Arial"/>
                <w:sz w:val="20"/>
              </w:rPr>
              <w:t>Micro-generator Documentation</w:t>
            </w:r>
          </w:p>
        </w:tc>
        <w:tc>
          <w:tcPr>
            <w:tcW w:w="3295" w:type="dxa"/>
            <w:vAlign w:val="center"/>
          </w:tcPr>
          <w:p w14:paraId="4671A49E"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2E7E6784" w14:textId="77777777" w:rsidTr="00D22790">
        <w:tc>
          <w:tcPr>
            <w:tcW w:w="1428" w:type="dxa"/>
            <w:vAlign w:val="center"/>
          </w:tcPr>
          <w:p w14:paraId="73F7ED3C" w14:textId="77777777" w:rsidR="0029104E" w:rsidRPr="003B2076" w:rsidRDefault="0029104E" w:rsidP="0078613B">
            <w:pPr>
              <w:pStyle w:val="PARAGRAPH"/>
              <w:jc w:val="center"/>
              <w:rPr>
                <w:rFonts w:cs="Arial"/>
                <w:sz w:val="20"/>
              </w:rPr>
            </w:pPr>
            <w:r w:rsidRPr="003B2076">
              <w:rPr>
                <w:rFonts w:cs="Arial"/>
                <w:sz w:val="20"/>
              </w:rPr>
              <w:t>Form A</w:t>
            </w:r>
          </w:p>
        </w:tc>
        <w:tc>
          <w:tcPr>
            <w:tcW w:w="3499" w:type="dxa"/>
            <w:vAlign w:val="center"/>
          </w:tcPr>
          <w:p w14:paraId="095515E1" w14:textId="77777777" w:rsidR="0029104E" w:rsidRPr="003B2076" w:rsidRDefault="0029104E" w:rsidP="0078613B">
            <w:pPr>
              <w:pStyle w:val="PARAGRAPH"/>
              <w:ind w:left="23" w:hanging="23"/>
              <w:jc w:val="center"/>
              <w:rPr>
                <w:rFonts w:cs="Arial"/>
                <w:sz w:val="20"/>
              </w:rPr>
            </w:pPr>
            <w:r w:rsidRPr="003B2076">
              <w:rPr>
                <w:rFonts w:cs="Arial"/>
                <w:sz w:val="20"/>
              </w:rPr>
              <w:t>Application for connection</w:t>
            </w:r>
          </w:p>
        </w:tc>
        <w:tc>
          <w:tcPr>
            <w:tcW w:w="3295" w:type="dxa"/>
            <w:vAlign w:val="center"/>
          </w:tcPr>
          <w:p w14:paraId="20350E9D"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749B0500" w14:textId="77777777" w:rsidTr="00D22790">
        <w:tc>
          <w:tcPr>
            <w:tcW w:w="1428" w:type="dxa"/>
            <w:vAlign w:val="center"/>
          </w:tcPr>
          <w:p w14:paraId="4255FB8F" w14:textId="77777777" w:rsidR="0029104E" w:rsidRPr="003B2076" w:rsidRDefault="0029104E" w:rsidP="0078613B">
            <w:pPr>
              <w:pStyle w:val="PARAGRAPH"/>
              <w:jc w:val="center"/>
              <w:rPr>
                <w:rFonts w:cs="Arial"/>
                <w:sz w:val="20"/>
              </w:rPr>
            </w:pPr>
            <w:r w:rsidRPr="003B2076">
              <w:rPr>
                <w:rFonts w:cs="Arial"/>
                <w:sz w:val="20"/>
              </w:rPr>
              <w:t>Form B</w:t>
            </w:r>
          </w:p>
        </w:tc>
        <w:tc>
          <w:tcPr>
            <w:tcW w:w="3499" w:type="dxa"/>
            <w:vAlign w:val="center"/>
          </w:tcPr>
          <w:p w14:paraId="77A07729" w14:textId="77777777" w:rsidR="0029104E" w:rsidRPr="003B2076" w:rsidRDefault="0029104E" w:rsidP="0078613B">
            <w:pPr>
              <w:pStyle w:val="PARAGRAPH"/>
              <w:jc w:val="center"/>
              <w:rPr>
                <w:rFonts w:cs="Arial"/>
                <w:sz w:val="20"/>
              </w:rPr>
            </w:pPr>
            <w:r w:rsidRPr="003B2076">
              <w:rPr>
                <w:rFonts w:cs="Arial"/>
                <w:sz w:val="20"/>
              </w:rPr>
              <w:t>Installation Document</w:t>
            </w:r>
          </w:p>
        </w:tc>
        <w:tc>
          <w:tcPr>
            <w:tcW w:w="3295" w:type="dxa"/>
            <w:vAlign w:val="center"/>
          </w:tcPr>
          <w:p w14:paraId="62085468"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348D0DC4" w14:textId="77777777" w:rsidTr="00D22790">
        <w:tc>
          <w:tcPr>
            <w:tcW w:w="1428" w:type="dxa"/>
            <w:vAlign w:val="center"/>
          </w:tcPr>
          <w:p w14:paraId="7A1BCE6D" w14:textId="77777777" w:rsidR="0029104E" w:rsidRPr="003B2076" w:rsidRDefault="0029104E" w:rsidP="0078613B">
            <w:pPr>
              <w:pStyle w:val="PARAGRAPH"/>
              <w:jc w:val="center"/>
              <w:rPr>
                <w:rFonts w:cs="Arial"/>
                <w:sz w:val="20"/>
              </w:rPr>
            </w:pPr>
            <w:r w:rsidRPr="003B2076">
              <w:rPr>
                <w:rFonts w:cs="Arial"/>
                <w:sz w:val="20"/>
              </w:rPr>
              <w:t>Form C</w:t>
            </w:r>
          </w:p>
        </w:tc>
        <w:tc>
          <w:tcPr>
            <w:tcW w:w="3499" w:type="dxa"/>
            <w:vAlign w:val="center"/>
          </w:tcPr>
          <w:p w14:paraId="17CB2E80" w14:textId="77777777" w:rsidR="0029104E" w:rsidRPr="003B2076" w:rsidRDefault="0029104E" w:rsidP="0078613B">
            <w:pPr>
              <w:pStyle w:val="PARAGRAPH"/>
              <w:jc w:val="center"/>
              <w:rPr>
                <w:rFonts w:cs="Arial"/>
                <w:sz w:val="20"/>
              </w:rPr>
            </w:pPr>
            <w:r w:rsidRPr="003B2076">
              <w:rPr>
                <w:rFonts w:cs="Arial"/>
                <w:sz w:val="20"/>
              </w:rPr>
              <w:t>Type Test Verification Report</w:t>
            </w:r>
          </w:p>
        </w:tc>
        <w:tc>
          <w:tcPr>
            <w:tcW w:w="3295" w:type="dxa"/>
            <w:vAlign w:val="center"/>
          </w:tcPr>
          <w:p w14:paraId="68C3A490"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71327BB" w14:textId="77777777" w:rsidTr="00D22790">
        <w:tc>
          <w:tcPr>
            <w:tcW w:w="1428" w:type="dxa"/>
            <w:vAlign w:val="center"/>
          </w:tcPr>
          <w:p w14:paraId="2255EFCC" w14:textId="77777777" w:rsidR="0029104E" w:rsidRPr="003B2076" w:rsidRDefault="0029104E" w:rsidP="0078613B">
            <w:pPr>
              <w:pStyle w:val="PARAGRAPH"/>
              <w:jc w:val="center"/>
              <w:rPr>
                <w:rFonts w:cs="Arial"/>
                <w:sz w:val="20"/>
              </w:rPr>
            </w:pPr>
            <w:r w:rsidRPr="003B2076">
              <w:rPr>
                <w:rFonts w:cs="Arial"/>
                <w:sz w:val="20"/>
              </w:rPr>
              <w:t>Form D</w:t>
            </w:r>
          </w:p>
        </w:tc>
        <w:tc>
          <w:tcPr>
            <w:tcW w:w="3499" w:type="dxa"/>
            <w:vAlign w:val="center"/>
          </w:tcPr>
          <w:p w14:paraId="55DD258C" w14:textId="77777777" w:rsidR="0029104E" w:rsidRPr="003B2076" w:rsidRDefault="0029104E" w:rsidP="0078613B">
            <w:pPr>
              <w:pStyle w:val="PARAGRAPH"/>
              <w:jc w:val="center"/>
              <w:rPr>
                <w:rFonts w:cs="Arial"/>
                <w:sz w:val="20"/>
              </w:rPr>
            </w:pPr>
            <w:r w:rsidRPr="003B2076">
              <w:rPr>
                <w:rFonts w:cs="Arial"/>
                <w:sz w:val="20"/>
              </w:rPr>
              <w:t>Decommissioning Confirmation</w:t>
            </w:r>
          </w:p>
        </w:tc>
        <w:tc>
          <w:tcPr>
            <w:tcW w:w="3295" w:type="dxa"/>
            <w:vAlign w:val="center"/>
          </w:tcPr>
          <w:p w14:paraId="1FF64DC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2D58299E" w14:textId="77777777" w:rsidTr="00D22790">
        <w:tc>
          <w:tcPr>
            <w:tcW w:w="1428" w:type="dxa"/>
            <w:vAlign w:val="center"/>
          </w:tcPr>
          <w:p w14:paraId="44E8199C" w14:textId="77777777" w:rsidR="0029104E" w:rsidRPr="003B2076" w:rsidRDefault="0029104E" w:rsidP="0078613B">
            <w:pPr>
              <w:pStyle w:val="PARAGRAPH"/>
              <w:jc w:val="center"/>
              <w:rPr>
                <w:rFonts w:cs="Arial"/>
                <w:sz w:val="20"/>
              </w:rPr>
            </w:pPr>
            <w:r w:rsidRPr="003B2076">
              <w:rPr>
                <w:rFonts w:cs="Arial"/>
                <w:sz w:val="20"/>
              </w:rPr>
              <w:t>Appendix 4</w:t>
            </w:r>
          </w:p>
        </w:tc>
        <w:tc>
          <w:tcPr>
            <w:tcW w:w="3499" w:type="dxa"/>
            <w:vAlign w:val="center"/>
          </w:tcPr>
          <w:p w14:paraId="172B45FF" w14:textId="77777777" w:rsidR="0029104E" w:rsidRPr="003B2076" w:rsidRDefault="0029104E" w:rsidP="0078613B">
            <w:pPr>
              <w:pStyle w:val="PARAGRAPH"/>
              <w:jc w:val="center"/>
              <w:rPr>
                <w:rFonts w:cs="Arial"/>
                <w:sz w:val="20"/>
              </w:rPr>
            </w:pPr>
            <w:r w:rsidRPr="003B2076">
              <w:rPr>
                <w:rFonts w:cs="Arial"/>
                <w:sz w:val="20"/>
              </w:rPr>
              <w:t>Certificate of Exemption</w:t>
            </w:r>
          </w:p>
        </w:tc>
        <w:tc>
          <w:tcPr>
            <w:tcW w:w="3295" w:type="dxa"/>
            <w:vAlign w:val="center"/>
          </w:tcPr>
          <w:p w14:paraId="722916AF"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A0488D4" w14:textId="77777777" w:rsidTr="00D22790">
        <w:tc>
          <w:tcPr>
            <w:tcW w:w="1428" w:type="dxa"/>
            <w:vAlign w:val="center"/>
          </w:tcPr>
          <w:p w14:paraId="2A41578F" w14:textId="77777777" w:rsidR="0029104E" w:rsidRPr="003B2076" w:rsidRDefault="0029104E" w:rsidP="0078613B">
            <w:pPr>
              <w:pStyle w:val="PARAGRAPH"/>
              <w:jc w:val="center"/>
              <w:rPr>
                <w:rFonts w:cs="Arial"/>
                <w:sz w:val="20"/>
              </w:rPr>
            </w:pPr>
            <w:r w:rsidRPr="003B2076">
              <w:rPr>
                <w:rFonts w:cs="Arial"/>
                <w:sz w:val="20"/>
              </w:rPr>
              <w:t>Annex A1</w:t>
            </w:r>
          </w:p>
        </w:tc>
        <w:tc>
          <w:tcPr>
            <w:tcW w:w="3499" w:type="dxa"/>
            <w:vAlign w:val="center"/>
          </w:tcPr>
          <w:p w14:paraId="27C8D587" w14:textId="4418F201" w:rsidR="0029104E" w:rsidRPr="003B2076" w:rsidRDefault="00AA29A8" w:rsidP="0078613B">
            <w:pPr>
              <w:pStyle w:val="PARAGRAPH"/>
              <w:jc w:val="center"/>
              <w:rPr>
                <w:rFonts w:cs="Arial"/>
                <w:sz w:val="20"/>
              </w:rPr>
            </w:pPr>
            <w:r w:rsidRPr="003B2076">
              <w:rPr>
                <w:rFonts w:cs="Arial"/>
                <w:sz w:val="20"/>
              </w:rPr>
              <w:t>Requirements for Testing of Inverter Connected Micro-generators</w:t>
            </w:r>
          </w:p>
        </w:tc>
        <w:tc>
          <w:tcPr>
            <w:tcW w:w="3295" w:type="dxa"/>
            <w:vAlign w:val="center"/>
          </w:tcPr>
          <w:p w14:paraId="5EB467F2"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AA29A8" w:rsidRPr="003B2076" w14:paraId="6C0D2FE4" w14:textId="77777777" w:rsidTr="00D22790">
        <w:tc>
          <w:tcPr>
            <w:tcW w:w="1428" w:type="dxa"/>
            <w:vAlign w:val="center"/>
          </w:tcPr>
          <w:p w14:paraId="48B93530" w14:textId="08914752" w:rsidR="00AA29A8" w:rsidRPr="003B2076" w:rsidRDefault="00AA29A8" w:rsidP="0078613B">
            <w:pPr>
              <w:pStyle w:val="PARAGRAPH"/>
              <w:jc w:val="center"/>
              <w:rPr>
                <w:rFonts w:cs="Arial"/>
                <w:sz w:val="20"/>
              </w:rPr>
            </w:pPr>
            <w:r w:rsidRPr="003B2076">
              <w:rPr>
                <w:rFonts w:cs="Arial"/>
                <w:sz w:val="20"/>
              </w:rPr>
              <w:t>Annex A2</w:t>
            </w:r>
          </w:p>
        </w:tc>
        <w:tc>
          <w:tcPr>
            <w:tcW w:w="3499" w:type="dxa"/>
            <w:vAlign w:val="center"/>
          </w:tcPr>
          <w:p w14:paraId="043A3D39" w14:textId="19A8D106" w:rsidR="00AA29A8" w:rsidRPr="003B2076" w:rsidRDefault="00AA29A8" w:rsidP="0078613B">
            <w:pPr>
              <w:pStyle w:val="PARAGRAPH"/>
              <w:jc w:val="center"/>
              <w:rPr>
                <w:rFonts w:cs="Arial"/>
                <w:sz w:val="20"/>
              </w:rPr>
            </w:pPr>
            <w:r w:rsidRPr="003B2076">
              <w:rPr>
                <w:rFonts w:cs="Arial"/>
                <w:sz w:val="20"/>
              </w:rPr>
              <w:t>Requirements for Testing of Synchronous Micro-generators</w:t>
            </w:r>
          </w:p>
        </w:tc>
        <w:tc>
          <w:tcPr>
            <w:tcW w:w="3295" w:type="dxa"/>
            <w:vAlign w:val="center"/>
          </w:tcPr>
          <w:p w14:paraId="494B6276" w14:textId="2C61B6F2" w:rsidR="00AA29A8" w:rsidRPr="003B2076" w:rsidRDefault="00AA29A8" w:rsidP="0078613B">
            <w:pPr>
              <w:pStyle w:val="PARAGRAPH"/>
              <w:jc w:val="center"/>
              <w:rPr>
                <w:rFonts w:cs="Arial"/>
                <w:b/>
                <w:sz w:val="20"/>
              </w:rPr>
            </w:pPr>
            <w:r w:rsidRPr="003B2076">
              <w:rPr>
                <w:rFonts w:cs="Arial"/>
                <w:b/>
                <w:sz w:val="20"/>
              </w:rPr>
              <w:t>Manufacturer</w:t>
            </w:r>
          </w:p>
        </w:tc>
      </w:tr>
    </w:tbl>
    <w:p w14:paraId="2B0205A8" w14:textId="77777777" w:rsidR="0029104E" w:rsidRPr="003B2076" w:rsidRDefault="0029104E" w:rsidP="0029104E">
      <w:pPr>
        <w:ind w:left="357"/>
        <w:rPr>
          <w:sz w:val="20"/>
        </w:rPr>
      </w:pPr>
    </w:p>
    <w:p w14:paraId="0FA18CE2" w14:textId="657CFFFB" w:rsidR="000A551F" w:rsidRPr="006F1070" w:rsidRDefault="006F1070" w:rsidP="006F1070">
      <w:pPr>
        <w:pStyle w:val="NumberedPARAlevel2"/>
        <w:ind w:left="709" w:hanging="709"/>
      </w:pPr>
      <w:r w:rsidRPr="00E04C15">
        <w:rPr>
          <w:b/>
        </w:rPr>
        <w:t>Micro-generators</w:t>
      </w:r>
      <w:r w:rsidRPr="006F1070">
        <w:t xml:space="preserve"> that have been </w:t>
      </w:r>
      <w:r w:rsidRPr="006F1070">
        <w:rPr>
          <w:b/>
        </w:rPr>
        <w:t>Fully Type Tested</w:t>
      </w:r>
      <w:r w:rsidRPr="006F1070">
        <w:t xml:space="preserve"> to demonstrate compliance with previous amendments of EREC G98 remain valid for this current version of EREC G98.</w:t>
      </w:r>
    </w:p>
    <w:p w14:paraId="079FD34E" w14:textId="619E43F2" w:rsidR="0029104E" w:rsidRPr="00A068B0" w:rsidRDefault="0029104E" w:rsidP="003B7C17">
      <w:pPr>
        <w:pStyle w:val="Heading1"/>
      </w:pPr>
      <w:bookmarkStart w:id="157" w:name="_Toc527053345"/>
      <w:r w:rsidRPr="003B2076">
        <w:t>References</w:t>
      </w:r>
      <w:bookmarkEnd w:id="157"/>
      <w:r w:rsidRPr="003B2076">
        <w:t xml:space="preserve"> </w:t>
      </w:r>
    </w:p>
    <w:p w14:paraId="1979FF93" w14:textId="77777777" w:rsidR="0029104E" w:rsidRPr="00A068B0" w:rsidRDefault="0029104E" w:rsidP="003B7C17">
      <w:pPr>
        <w:pStyle w:val="PARAGRAPH"/>
        <w:ind w:left="709"/>
        <w:rPr>
          <w:rFonts w:cs="Arial"/>
          <w:szCs w:val="22"/>
        </w:rPr>
      </w:pPr>
      <w:r w:rsidRPr="00A068B0">
        <w:rPr>
          <w:rFonts w:cs="Arial"/>
          <w:szCs w:val="22"/>
        </w:rPr>
        <w:t xml:space="preserve">The following referenced documents, in whole or part, are indispensable for the application of this document. It is expected that it will be appropriate to use the most recent version of the documents below.  Where any conflict arises the version in place at the time of commissioning of the </w:t>
      </w:r>
      <w:r w:rsidRPr="00A068B0">
        <w:rPr>
          <w:rFonts w:cs="Arial"/>
          <w:b/>
          <w:szCs w:val="22"/>
        </w:rPr>
        <w:t>Micro-generator</w:t>
      </w:r>
      <w:r w:rsidRPr="00A068B0">
        <w:rPr>
          <w:rFonts w:cs="Arial"/>
          <w:szCs w:val="22"/>
        </w:rPr>
        <w:t xml:space="preserve"> shall take precedence. </w:t>
      </w:r>
    </w:p>
    <w:p w14:paraId="13A7A0B9" w14:textId="11C78C45" w:rsidR="00E11398" w:rsidRDefault="009C2DAC" w:rsidP="003B7C17">
      <w:pPr>
        <w:pStyle w:val="Heading2"/>
        <w:rPr>
          <w:bCs w:val="0"/>
        </w:rPr>
      </w:pPr>
      <w:bookmarkStart w:id="158" w:name="_Toc527053346"/>
      <w:r>
        <w:rPr>
          <w:bCs w:val="0"/>
        </w:rPr>
        <w:t>Regulations and Directives</w:t>
      </w:r>
      <w:bookmarkEnd w:id="158"/>
    </w:p>
    <w:p w14:paraId="61C67B74" w14:textId="77777777" w:rsidR="00E11398" w:rsidRPr="00F011FB" w:rsidRDefault="00E11398" w:rsidP="00E11398">
      <w:pPr>
        <w:widowControl w:val="0"/>
        <w:autoSpaceDE w:val="0"/>
        <w:autoSpaceDN w:val="0"/>
        <w:adjustRightInd w:val="0"/>
        <w:ind w:left="709" w:right="-20"/>
        <w:rPr>
          <w:spacing w:val="0"/>
          <w:szCs w:val="22"/>
          <w:lang w:eastAsia="en-GB"/>
        </w:rPr>
      </w:pPr>
      <w:r w:rsidRPr="00F011FB">
        <w:rPr>
          <w:b/>
          <w:bCs/>
          <w:spacing w:val="0"/>
          <w:szCs w:val="22"/>
          <w:lang w:eastAsia="en-GB"/>
        </w:rPr>
        <w:t>Electricity Safety, Quality and Continuity Regulations (ESQCR)</w:t>
      </w:r>
    </w:p>
    <w:p w14:paraId="167B01D6" w14:textId="77777777" w:rsidR="00E11398" w:rsidRPr="00F011FB" w:rsidRDefault="00E11398" w:rsidP="00E11398">
      <w:pPr>
        <w:widowControl w:val="0"/>
        <w:autoSpaceDE w:val="0"/>
        <w:autoSpaceDN w:val="0"/>
        <w:adjustRightInd w:val="0"/>
        <w:ind w:left="709" w:right="-20"/>
        <w:rPr>
          <w:spacing w:val="0"/>
          <w:szCs w:val="22"/>
          <w:lang w:eastAsia="en-GB"/>
        </w:rPr>
      </w:pPr>
      <w:r w:rsidRPr="00F011FB">
        <w:rPr>
          <w:spacing w:val="0"/>
          <w:szCs w:val="22"/>
          <w:lang w:eastAsia="en-GB"/>
        </w:rPr>
        <w:t>The Electricity Safety, Quality and Continuity Regulations 2002 - Statutory Instrument</w:t>
      </w:r>
    </w:p>
    <w:p w14:paraId="0802296A" w14:textId="77777777" w:rsidR="00E11398" w:rsidRPr="00F011FB" w:rsidRDefault="00E11398" w:rsidP="00E11398">
      <w:pPr>
        <w:widowControl w:val="0"/>
        <w:autoSpaceDE w:val="0"/>
        <w:autoSpaceDN w:val="0"/>
        <w:adjustRightInd w:val="0"/>
        <w:spacing w:line="252" w:lineRule="exact"/>
        <w:ind w:left="709" w:right="-20"/>
        <w:rPr>
          <w:spacing w:val="0"/>
          <w:szCs w:val="22"/>
          <w:lang w:eastAsia="en-GB"/>
        </w:rPr>
      </w:pPr>
      <w:r w:rsidRPr="00F011FB">
        <w:rPr>
          <w:spacing w:val="0"/>
          <w:szCs w:val="22"/>
          <w:lang w:eastAsia="en-GB"/>
        </w:rPr>
        <w:t>Number 2665 -HMSO ISBN 0-11-042920-6 abbreviated to ESQCR in this document.</w:t>
      </w:r>
    </w:p>
    <w:p w14:paraId="6C135BA3" w14:textId="77777777" w:rsidR="00E11398" w:rsidRDefault="00E11398" w:rsidP="00E11398">
      <w:pPr>
        <w:ind w:left="709"/>
        <w:rPr>
          <w:b/>
          <w:spacing w:val="0"/>
          <w:szCs w:val="22"/>
        </w:rPr>
      </w:pPr>
    </w:p>
    <w:p w14:paraId="58CAF628" w14:textId="62D27F05" w:rsidR="00E11398" w:rsidRPr="00F011FB" w:rsidRDefault="00E11398" w:rsidP="00E11398">
      <w:pPr>
        <w:ind w:left="709"/>
        <w:rPr>
          <w:b/>
          <w:spacing w:val="0"/>
          <w:szCs w:val="22"/>
        </w:rPr>
      </w:pPr>
      <w:del w:id="159" w:author="ENA" w:date="2020-12-12T19:57:00Z">
        <w:r w:rsidRPr="00F011FB">
          <w:rPr>
            <w:b/>
            <w:spacing w:val="0"/>
            <w:szCs w:val="22"/>
          </w:rPr>
          <w:delText>COMMISSION REGULATION</w:delText>
        </w:r>
      </w:del>
      <w:ins w:id="160" w:author="ENA" w:date="2020-12-12T19:57:00Z">
        <w:r w:rsidR="00320525">
          <w:rPr>
            <w:b/>
            <w:spacing w:val="0"/>
            <w:szCs w:val="22"/>
          </w:rPr>
          <w:t>Commission Regulation</w:t>
        </w:r>
      </w:ins>
      <w:r w:rsidRPr="00F011FB">
        <w:rPr>
          <w:b/>
          <w:spacing w:val="0"/>
          <w:szCs w:val="22"/>
        </w:rPr>
        <w:t xml:space="preserve"> (EU) No 2016/631</w:t>
      </w:r>
    </w:p>
    <w:p w14:paraId="7D5240B5" w14:textId="77777777" w:rsidR="00E11398" w:rsidRPr="00F011FB" w:rsidRDefault="00E11398" w:rsidP="00E11398">
      <w:pPr>
        <w:ind w:left="709"/>
        <w:rPr>
          <w:spacing w:val="0"/>
          <w:szCs w:val="22"/>
        </w:rPr>
      </w:pPr>
      <w:r w:rsidRPr="00F011FB">
        <w:rPr>
          <w:spacing w:val="0"/>
          <w:szCs w:val="22"/>
        </w:rPr>
        <w:t>Establishing a network code on Requirements for Grid Connection of Generators.</w:t>
      </w:r>
    </w:p>
    <w:p w14:paraId="57895A56" w14:textId="77777777" w:rsidR="00E11398" w:rsidRPr="00F011FB" w:rsidRDefault="00E11398" w:rsidP="00E11398">
      <w:pPr>
        <w:ind w:left="709"/>
        <w:rPr>
          <w:spacing w:val="0"/>
          <w:szCs w:val="22"/>
        </w:rPr>
      </w:pPr>
    </w:p>
    <w:p w14:paraId="4B5B7560" w14:textId="405FBC35" w:rsidR="00E11398" w:rsidRPr="004D6221" w:rsidRDefault="00E11398" w:rsidP="00E11398">
      <w:pPr>
        <w:pStyle w:val="Default"/>
        <w:ind w:left="709"/>
        <w:rPr>
          <w:rFonts w:ascii="Arial" w:hAnsi="Arial" w:cs="Arial"/>
          <w:sz w:val="22"/>
          <w:szCs w:val="22"/>
        </w:rPr>
      </w:pPr>
      <w:r w:rsidRPr="004D6221">
        <w:rPr>
          <w:rFonts w:ascii="Arial" w:hAnsi="Arial" w:cs="Arial"/>
          <w:b/>
          <w:sz w:val="22"/>
          <w:szCs w:val="22"/>
        </w:rPr>
        <w:t xml:space="preserve">Directive 2009/72/EC </w:t>
      </w:r>
      <w:del w:id="161" w:author="ENA" w:date="2020-12-12T19:57:00Z">
        <w:r w:rsidRPr="004D6221">
          <w:rPr>
            <w:rFonts w:ascii="Arial" w:hAnsi="Arial" w:cs="Arial"/>
            <w:b/>
            <w:bCs/>
            <w:sz w:val="22"/>
            <w:szCs w:val="22"/>
          </w:rPr>
          <w:delText>OF THE EUROPEAN PARLIAMENT AND OF THE COUNCIL</w:delText>
        </w:r>
      </w:del>
      <w:ins w:id="162" w:author="ENA" w:date="2020-12-12T19:57:00Z">
        <w:r w:rsidR="00320525">
          <w:rPr>
            <w:rFonts w:ascii="Arial" w:hAnsi="Arial" w:cs="Arial"/>
            <w:b/>
            <w:bCs/>
            <w:sz w:val="22"/>
            <w:szCs w:val="22"/>
          </w:rPr>
          <w:t>of the European Parliament and of the Council</w:t>
        </w:r>
      </w:ins>
    </w:p>
    <w:p w14:paraId="0EB2BF71" w14:textId="77777777" w:rsidR="00E11398" w:rsidRPr="00F011FB" w:rsidRDefault="00E11398" w:rsidP="00E11398">
      <w:pPr>
        <w:ind w:left="709"/>
        <w:rPr>
          <w:bCs/>
          <w:spacing w:val="0"/>
          <w:szCs w:val="22"/>
          <w:lang w:eastAsia="en-GB"/>
        </w:rPr>
      </w:pPr>
      <w:r w:rsidRPr="00F011FB">
        <w:rPr>
          <w:bCs/>
          <w:spacing w:val="0"/>
          <w:szCs w:val="22"/>
          <w:lang w:eastAsia="en-GB"/>
        </w:rPr>
        <w:t>Concerning common rules for the internal market in electricity and repealing Directive 2003/54/EC.</w:t>
      </w:r>
    </w:p>
    <w:p w14:paraId="5D18200B" w14:textId="77777777" w:rsidR="00E11398" w:rsidRDefault="00E11398" w:rsidP="00E11398">
      <w:pPr>
        <w:ind w:left="709"/>
        <w:rPr>
          <w:b/>
          <w:spacing w:val="0"/>
          <w:szCs w:val="22"/>
          <w:lang w:val="en"/>
        </w:rPr>
      </w:pPr>
    </w:p>
    <w:p w14:paraId="01921CD8" w14:textId="77777777" w:rsidR="00E11398" w:rsidRPr="00F011FB" w:rsidRDefault="00E11398" w:rsidP="00E11398">
      <w:pPr>
        <w:ind w:left="709"/>
        <w:rPr>
          <w:b/>
          <w:spacing w:val="0"/>
          <w:szCs w:val="22"/>
          <w:lang w:val="en"/>
        </w:rPr>
      </w:pPr>
      <w:r w:rsidRPr="00F011FB">
        <w:rPr>
          <w:b/>
          <w:spacing w:val="0"/>
          <w:szCs w:val="22"/>
          <w:lang w:val="en"/>
        </w:rPr>
        <w:t xml:space="preserve">Regulation (EC) No 714/2009 of the European Parliament and of the Council </w:t>
      </w:r>
    </w:p>
    <w:p w14:paraId="5D692B96" w14:textId="77777777" w:rsidR="00E11398" w:rsidRPr="00F011FB" w:rsidRDefault="00E11398" w:rsidP="00E11398">
      <w:pPr>
        <w:ind w:left="709"/>
        <w:rPr>
          <w:spacing w:val="0"/>
          <w:szCs w:val="22"/>
          <w:lang w:val="en"/>
        </w:rPr>
      </w:pPr>
      <w:r w:rsidRPr="00F011FB">
        <w:rPr>
          <w:spacing w:val="0"/>
          <w:szCs w:val="22"/>
          <w:lang w:val="en"/>
        </w:rPr>
        <w:lastRenderedPageBreak/>
        <w:t>on conditions for access to the network for cross-border exchanges in electricity and repealing Regulation (EC) No 1228/2003.</w:t>
      </w:r>
    </w:p>
    <w:p w14:paraId="26B9FE46" w14:textId="77777777" w:rsidR="00E11398" w:rsidRPr="00F011FB" w:rsidRDefault="00E11398" w:rsidP="00E11398">
      <w:pPr>
        <w:ind w:left="709"/>
        <w:rPr>
          <w:spacing w:val="0"/>
          <w:szCs w:val="22"/>
          <w:lang w:val="en"/>
        </w:rPr>
      </w:pPr>
    </w:p>
    <w:p w14:paraId="485C8E22" w14:textId="77777777" w:rsidR="00E11398" w:rsidRPr="00F011FB" w:rsidRDefault="00E11398" w:rsidP="00E11398">
      <w:pPr>
        <w:ind w:left="709"/>
        <w:rPr>
          <w:b/>
          <w:spacing w:val="0"/>
          <w:szCs w:val="22"/>
          <w:lang w:val="en"/>
        </w:rPr>
      </w:pPr>
      <w:r w:rsidRPr="00F011FB">
        <w:rPr>
          <w:b/>
          <w:spacing w:val="0"/>
          <w:szCs w:val="22"/>
          <w:lang w:val="en"/>
        </w:rPr>
        <w:t>Regulation (EC) No 765/2008 of the European Parliament and of the Council</w:t>
      </w:r>
    </w:p>
    <w:p w14:paraId="21C58BDD" w14:textId="77777777" w:rsidR="00E11398" w:rsidRPr="00F011FB" w:rsidRDefault="00E11398" w:rsidP="00E11398">
      <w:pPr>
        <w:ind w:left="709"/>
        <w:rPr>
          <w:spacing w:val="0"/>
          <w:szCs w:val="22"/>
        </w:rPr>
      </w:pPr>
      <w:r w:rsidRPr="00F011FB">
        <w:rPr>
          <w:spacing w:val="0"/>
          <w:szCs w:val="22"/>
          <w:lang w:val="en"/>
        </w:rPr>
        <w:t>Setting out the requirements for accreditation and market surveillance relating to the marketing of products and repealing Regulation (EEC) No 339/93.</w:t>
      </w:r>
    </w:p>
    <w:p w14:paraId="1840779C" w14:textId="77777777" w:rsidR="00E11398" w:rsidRPr="00E97AF6" w:rsidRDefault="00E11398" w:rsidP="00AB750C">
      <w:pPr>
        <w:pStyle w:val="PARAGRAPH"/>
      </w:pPr>
    </w:p>
    <w:p w14:paraId="784E72A1" w14:textId="3880EA9C" w:rsidR="0029104E" w:rsidRPr="003B2076" w:rsidRDefault="0029104E" w:rsidP="003B7C17">
      <w:pPr>
        <w:pStyle w:val="Heading2"/>
        <w:rPr>
          <w:b w:val="0"/>
          <w:bCs w:val="0"/>
        </w:rPr>
      </w:pPr>
      <w:bookmarkStart w:id="163" w:name="_Toc527053347"/>
      <w:r w:rsidRPr="003B2076">
        <w:t>Standards publications</w:t>
      </w:r>
      <w:bookmarkEnd w:id="163"/>
      <w:r w:rsidRPr="003B2076">
        <w:t xml:space="preserve"> </w:t>
      </w:r>
    </w:p>
    <w:p w14:paraId="74908E95"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7671 Requirements for Electrical Installations</w:t>
      </w:r>
    </w:p>
    <w:p w14:paraId="68BAF352" w14:textId="6D0B2E81"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IEE Wiring Regulations.</w:t>
      </w:r>
    </w:p>
    <w:p w14:paraId="6715811B" w14:textId="77777777" w:rsidR="0029104E" w:rsidRPr="00F011FB" w:rsidRDefault="0029104E" w:rsidP="0029104E">
      <w:pPr>
        <w:widowControl w:val="0"/>
        <w:autoSpaceDE w:val="0"/>
        <w:autoSpaceDN w:val="0"/>
        <w:adjustRightInd w:val="0"/>
        <w:spacing w:line="200" w:lineRule="exact"/>
        <w:ind w:left="709"/>
        <w:rPr>
          <w:spacing w:val="0"/>
          <w:szCs w:val="22"/>
          <w:lang w:eastAsia="en-GB"/>
        </w:rPr>
      </w:pPr>
    </w:p>
    <w:p w14:paraId="3F06CD5D" w14:textId="77777777" w:rsidR="0029104E" w:rsidRPr="00F011FB" w:rsidRDefault="0029104E" w:rsidP="0029104E">
      <w:pPr>
        <w:widowControl w:val="0"/>
        <w:autoSpaceDE w:val="0"/>
        <w:autoSpaceDN w:val="0"/>
        <w:adjustRightInd w:val="0"/>
        <w:ind w:left="709" w:right="-20"/>
        <w:rPr>
          <w:b/>
          <w:spacing w:val="0"/>
          <w:szCs w:val="22"/>
          <w:lang w:eastAsia="en-GB"/>
        </w:rPr>
      </w:pPr>
      <w:r w:rsidRPr="00F011FB">
        <w:rPr>
          <w:b/>
          <w:spacing w:val="0"/>
          <w:szCs w:val="22"/>
          <w:lang w:eastAsia="en-GB"/>
        </w:rPr>
        <w:t>BS EN 50160</w:t>
      </w:r>
    </w:p>
    <w:p w14:paraId="0301397D"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Voltage characteristics of electricity supplied by public electricity networks.</w:t>
      </w:r>
    </w:p>
    <w:p w14:paraId="61071593" w14:textId="77777777" w:rsidR="0029104E" w:rsidRPr="00F011FB" w:rsidRDefault="0029104E" w:rsidP="0029104E">
      <w:pPr>
        <w:widowControl w:val="0"/>
        <w:autoSpaceDE w:val="0"/>
        <w:autoSpaceDN w:val="0"/>
        <w:adjustRightInd w:val="0"/>
        <w:spacing w:before="15" w:line="280" w:lineRule="exact"/>
        <w:ind w:left="709"/>
        <w:rPr>
          <w:b/>
          <w:spacing w:val="0"/>
          <w:szCs w:val="22"/>
          <w:lang w:eastAsia="en-GB"/>
        </w:rPr>
      </w:pPr>
    </w:p>
    <w:p w14:paraId="67D385D7" w14:textId="251EBF0A" w:rsidR="0029104E" w:rsidRPr="00F011FB" w:rsidRDefault="0029104E" w:rsidP="0029104E">
      <w:pPr>
        <w:widowControl w:val="0"/>
        <w:autoSpaceDE w:val="0"/>
        <w:autoSpaceDN w:val="0"/>
        <w:adjustRightInd w:val="0"/>
        <w:spacing w:before="15" w:line="280" w:lineRule="exact"/>
        <w:ind w:left="709"/>
        <w:rPr>
          <w:b/>
          <w:spacing w:val="0"/>
          <w:szCs w:val="22"/>
          <w:lang w:eastAsia="en-GB"/>
        </w:rPr>
      </w:pPr>
      <w:r w:rsidRPr="00F011FB">
        <w:rPr>
          <w:b/>
          <w:spacing w:val="0"/>
          <w:szCs w:val="22"/>
          <w:lang w:eastAsia="en-GB"/>
        </w:rPr>
        <w:t>EN 50438</w:t>
      </w:r>
    </w:p>
    <w:p w14:paraId="38C266FE" w14:textId="77777777" w:rsidR="0029104E" w:rsidRPr="00F011FB" w:rsidRDefault="0029104E" w:rsidP="0029104E">
      <w:pPr>
        <w:widowControl w:val="0"/>
        <w:autoSpaceDE w:val="0"/>
        <w:autoSpaceDN w:val="0"/>
        <w:adjustRightInd w:val="0"/>
        <w:ind w:left="709" w:right="-20"/>
        <w:rPr>
          <w:spacing w:val="0"/>
          <w:szCs w:val="22"/>
          <w:lang w:eastAsia="en-GB"/>
        </w:rPr>
      </w:pPr>
      <w:bookmarkStart w:id="164" w:name="_Hlk500673210"/>
      <w:r w:rsidRPr="00F011FB">
        <w:rPr>
          <w:spacing w:val="0"/>
          <w:szCs w:val="22"/>
          <w:lang w:eastAsia="en-GB"/>
        </w:rPr>
        <w:t>Requirements for the connection of micro-generators in parallel with public low-voltage distribution networks.</w:t>
      </w:r>
    </w:p>
    <w:bookmarkEnd w:id="164"/>
    <w:p w14:paraId="14F5E89B" w14:textId="77777777" w:rsidR="0029104E" w:rsidRPr="00F011FB" w:rsidRDefault="0029104E" w:rsidP="0029104E">
      <w:pPr>
        <w:widowControl w:val="0"/>
        <w:autoSpaceDE w:val="0"/>
        <w:autoSpaceDN w:val="0"/>
        <w:adjustRightInd w:val="0"/>
        <w:ind w:left="709" w:right="-20"/>
        <w:rPr>
          <w:spacing w:val="0"/>
          <w:szCs w:val="22"/>
          <w:lang w:eastAsia="en-GB"/>
        </w:rPr>
      </w:pPr>
    </w:p>
    <w:p w14:paraId="38E93CFA" w14:textId="77777777" w:rsidR="0029104E" w:rsidRPr="00F011FB" w:rsidRDefault="003260A3" w:rsidP="0029104E">
      <w:pPr>
        <w:ind w:left="709"/>
        <w:rPr>
          <w:b/>
          <w:bCs/>
          <w:spacing w:val="0"/>
          <w:szCs w:val="22"/>
        </w:rPr>
      </w:pPr>
      <w:hyperlink r:id="rId26" w:history="1">
        <w:r w:rsidR="0029104E" w:rsidRPr="00F011FB">
          <w:rPr>
            <w:b/>
            <w:bCs/>
            <w:spacing w:val="0"/>
            <w:szCs w:val="22"/>
            <w:lang w:val="en-US"/>
          </w:rPr>
          <w:t xml:space="preserve">BS EN 60034-4 </w:t>
        </w:r>
      </w:hyperlink>
    </w:p>
    <w:p w14:paraId="66D52546" w14:textId="77777777" w:rsidR="0029104E" w:rsidRPr="00F011FB" w:rsidRDefault="0029104E" w:rsidP="0029104E">
      <w:pPr>
        <w:ind w:left="709"/>
        <w:rPr>
          <w:rFonts w:eastAsia="Batang"/>
          <w:spacing w:val="0"/>
          <w:szCs w:val="22"/>
          <w:lang w:eastAsia="en-GB"/>
        </w:rPr>
      </w:pPr>
      <w:r w:rsidRPr="00F011FB">
        <w:rPr>
          <w:rFonts w:eastAsia="Batang"/>
          <w:spacing w:val="0"/>
          <w:szCs w:val="22"/>
          <w:lang w:eastAsia="en-GB"/>
        </w:rPr>
        <w:t>Rotating electrical machines. Methods for determining synchronous machine quantities from tests.</w:t>
      </w:r>
    </w:p>
    <w:p w14:paraId="1A03E232" w14:textId="77777777" w:rsidR="0029104E" w:rsidRPr="00F011FB" w:rsidRDefault="0029104E" w:rsidP="0029104E">
      <w:pPr>
        <w:ind w:left="709"/>
        <w:rPr>
          <w:rFonts w:eastAsia="Batang"/>
          <w:spacing w:val="0"/>
          <w:szCs w:val="22"/>
          <w:lang w:eastAsia="en-GB"/>
        </w:rPr>
      </w:pPr>
    </w:p>
    <w:p w14:paraId="220963FE" w14:textId="77777777" w:rsidR="0029104E" w:rsidRPr="00F011FB" w:rsidRDefault="0029104E" w:rsidP="0029104E">
      <w:pPr>
        <w:ind w:left="709"/>
        <w:rPr>
          <w:b/>
          <w:spacing w:val="0"/>
          <w:szCs w:val="22"/>
          <w:lang w:eastAsia="en-GB"/>
        </w:rPr>
      </w:pPr>
      <w:r w:rsidRPr="00F011FB">
        <w:rPr>
          <w:b/>
          <w:spacing w:val="0"/>
          <w:szCs w:val="22"/>
          <w:lang w:eastAsia="en-GB"/>
        </w:rPr>
        <w:t>BS EN 60255 series*</w:t>
      </w:r>
    </w:p>
    <w:p w14:paraId="5D4DDA38" w14:textId="77777777" w:rsidR="0029104E" w:rsidRPr="00F011FB" w:rsidRDefault="0029104E" w:rsidP="0029104E">
      <w:pPr>
        <w:ind w:left="709"/>
        <w:rPr>
          <w:spacing w:val="0"/>
          <w:szCs w:val="22"/>
          <w:lang w:val="en-US" w:eastAsia="en-GB"/>
        </w:rPr>
      </w:pPr>
      <w:r w:rsidRPr="00F011FB">
        <w:rPr>
          <w:spacing w:val="0"/>
          <w:szCs w:val="22"/>
          <w:lang w:eastAsia="en-GB"/>
        </w:rPr>
        <w:t>Measuring relays and protection equipment.</w:t>
      </w:r>
    </w:p>
    <w:p w14:paraId="0EB9731C" w14:textId="77777777" w:rsidR="0029104E" w:rsidRPr="00F011FB" w:rsidRDefault="0029104E" w:rsidP="0029104E">
      <w:pPr>
        <w:ind w:left="709"/>
        <w:rPr>
          <w:rFonts w:eastAsia="Batang"/>
          <w:spacing w:val="0"/>
          <w:szCs w:val="22"/>
          <w:lang w:eastAsia="en-GB"/>
        </w:rPr>
      </w:pPr>
    </w:p>
    <w:p w14:paraId="7B81A7B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60664-1</w:t>
      </w:r>
    </w:p>
    <w:p w14:paraId="380B768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Insulation coordination for equipment within low-voltage systems – Part 1: Principles, requirements and tests (IEC 60664-1).</w:t>
      </w:r>
    </w:p>
    <w:p w14:paraId="2ACE5C6D" w14:textId="77777777" w:rsidR="0029104E" w:rsidRPr="00F011FB" w:rsidRDefault="0029104E" w:rsidP="0029104E">
      <w:pPr>
        <w:widowControl w:val="0"/>
        <w:autoSpaceDE w:val="0"/>
        <w:autoSpaceDN w:val="0"/>
        <w:adjustRightInd w:val="0"/>
        <w:ind w:left="709" w:right="-20"/>
        <w:rPr>
          <w:spacing w:val="0"/>
          <w:szCs w:val="22"/>
          <w:lang w:eastAsia="en-GB"/>
        </w:rPr>
      </w:pPr>
    </w:p>
    <w:p w14:paraId="49BC9D76"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60947 series*</w:t>
      </w:r>
    </w:p>
    <w:p w14:paraId="63F185DE" w14:textId="3731512A" w:rsidR="0029104E" w:rsidRPr="00F011FB" w:rsidRDefault="0029104E" w:rsidP="0029104E">
      <w:pPr>
        <w:ind w:left="709"/>
        <w:rPr>
          <w:spacing w:val="0"/>
          <w:szCs w:val="22"/>
          <w:lang w:val="en-US" w:eastAsia="en-GB"/>
        </w:rPr>
      </w:pPr>
      <w:r w:rsidRPr="00F011FB">
        <w:rPr>
          <w:spacing w:val="0"/>
          <w:szCs w:val="22"/>
          <w:lang w:val="en-US" w:eastAsia="en-GB"/>
        </w:rPr>
        <w:t>Low-voltage switchgear and control</w:t>
      </w:r>
      <w:r w:rsidR="006F1070">
        <w:rPr>
          <w:spacing w:val="0"/>
          <w:szCs w:val="22"/>
          <w:lang w:val="en-US" w:eastAsia="en-GB"/>
        </w:rPr>
        <w:t xml:space="preserve"> </w:t>
      </w:r>
      <w:r w:rsidRPr="00F011FB">
        <w:rPr>
          <w:spacing w:val="0"/>
          <w:szCs w:val="22"/>
          <w:lang w:val="en-US" w:eastAsia="en-GB"/>
        </w:rPr>
        <w:t>gear.</w:t>
      </w:r>
    </w:p>
    <w:p w14:paraId="43A972DC" w14:textId="77777777" w:rsidR="0029104E" w:rsidRPr="00F011FB" w:rsidRDefault="0029104E" w:rsidP="0029104E">
      <w:pPr>
        <w:widowControl w:val="0"/>
        <w:autoSpaceDE w:val="0"/>
        <w:autoSpaceDN w:val="0"/>
        <w:adjustRightInd w:val="0"/>
        <w:ind w:left="709" w:right="-20"/>
        <w:rPr>
          <w:spacing w:val="0"/>
          <w:szCs w:val="22"/>
          <w:lang w:eastAsia="en-GB"/>
        </w:rPr>
      </w:pPr>
    </w:p>
    <w:p w14:paraId="56A83A4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61000 series*</w:t>
      </w:r>
    </w:p>
    <w:p w14:paraId="0ECFFC1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r w:rsidRPr="00F011FB">
        <w:rPr>
          <w:rFonts w:eastAsia="Batang"/>
          <w:bCs/>
          <w:spacing w:val="0"/>
          <w:szCs w:val="22"/>
          <w:lang w:eastAsia="en-GB"/>
        </w:rPr>
        <w:t>Electromagnetic Compatibility (EMC).</w:t>
      </w:r>
    </w:p>
    <w:p w14:paraId="5C072A2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p>
    <w:p w14:paraId="19E97A5B" w14:textId="77777777" w:rsidR="0029104E" w:rsidRPr="00F011FB" w:rsidRDefault="003260A3" w:rsidP="0029104E">
      <w:pPr>
        <w:ind w:left="709"/>
        <w:rPr>
          <w:b/>
          <w:spacing w:val="0"/>
          <w:szCs w:val="22"/>
          <w:lang w:val="en-US"/>
        </w:rPr>
      </w:pPr>
      <w:hyperlink r:id="rId27" w:history="1">
        <w:r w:rsidR="0029104E" w:rsidRPr="00F011FB">
          <w:rPr>
            <w:b/>
            <w:spacing w:val="0"/>
            <w:szCs w:val="22"/>
            <w:lang w:val="en-US"/>
          </w:rPr>
          <w:t xml:space="preserve">BS EN 61000-3-2 </w:t>
        </w:r>
      </w:hyperlink>
    </w:p>
    <w:p w14:paraId="2D07BA85" w14:textId="77777777" w:rsidR="0029104E" w:rsidRPr="00F011FB" w:rsidRDefault="0029104E" w:rsidP="0029104E">
      <w:pPr>
        <w:ind w:left="709"/>
        <w:rPr>
          <w:spacing w:val="0"/>
          <w:szCs w:val="22"/>
          <w:lang w:eastAsia="en-GB"/>
        </w:rPr>
      </w:pPr>
      <w:r w:rsidRPr="00F011FB">
        <w:rPr>
          <w:spacing w:val="0"/>
          <w:szCs w:val="22"/>
          <w:lang w:eastAsia="en-GB"/>
        </w:rPr>
        <w:t>Limits for harmonic current emissions (equipment input current up to and including 16 A per phase).</w:t>
      </w:r>
    </w:p>
    <w:p w14:paraId="1C8B4268" w14:textId="77777777" w:rsidR="0029104E" w:rsidRPr="00F011FB" w:rsidRDefault="0029104E" w:rsidP="0029104E">
      <w:pPr>
        <w:ind w:left="709"/>
        <w:rPr>
          <w:spacing w:val="0"/>
          <w:szCs w:val="22"/>
          <w:lang w:eastAsia="en-GB"/>
        </w:rPr>
      </w:pPr>
    </w:p>
    <w:p w14:paraId="257F4B34" w14:textId="77777777" w:rsidR="0029104E" w:rsidRPr="00F011FB" w:rsidRDefault="0029104E" w:rsidP="0029104E">
      <w:pPr>
        <w:ind w:left="709"/>
        <w:rPr>
          <w:b/>
          <w:spacing w:val="0"/>
          <w:szCs w:val="22"/>
          <w:lang w:eastAsia="en-GB"/>
        </w:rPr>
      </w:pPr>
      <w:r w:rsidRPr="00F011FB">
        <w:rPr>
          <w:b/>
          <w:spacing w:val="0"/>
          <w:szCs w:val="22"/>
          <w:lang w:eastAsia="en-GB"/>
        </w:rPr>
        <w:t>BS EN 61000-3-3</w:t>
      </w:r>
    </w:p>
    <w:p w14:paraId="1F74BEF1" w14:textId="77777777" w:rsidR="0029104E" w:rsidRPr="00F011FB" w:rsidRDefault="0029104E" w:rsidP="0029104E">
      <w:pPr>
        <w:ind w:left="709"/>
        <w:rPr>
          <w:spacing w:val="0"/>
          <w:szCs w:val="22"/>
          <w:lang w:val="en-US"/>
        </w:rPr>
      </w:pPr>
      <w:r w:rsidRPr="00F011FB">
        <w:rPr>
          <w:spacing w:val="0"/>
          <w:szCs w:val="22"/>
          <w:lang w:eastAsia="en-GB"/>
        </w:rPr>
        <w:t>Electromagnetic compatibility (EMC) Limits – Limitation of voltage changes, voltage fluctuations and flicker in public low-voltage supply systems, for equipment with rated current &lt; 16A per phase and not subject to conditional connection.</w:t>
      </w:r>
    </w:p>
    <w:p w14:paraId="5CCDEE1A" w14:textId="77777777" w:rsidR="0029104E" w:rsidRPr="00F011FB" w:rsidRDefault="0029104E" w:rsidP="0029104E">
      <w:pPr>
        <w:widowControl w:val="0"/>
        <w:autoSpaceDE w:val="0"/>
        <w:autoSpaceDN w:val="0"/>
        <w:adjustRightInd w:val="0"/>
        <w:ind w:left="709" w:right="-20"/>
        <w:rPr>
          <w:b/>
          <w:bCs/>
          <w:spacing w:val="0"/>
          <w:szCs w:val="22"/>
          <w:lang w:eastAsia="en-GB"/>
        </w:rPr>
      </w:pPr>
    </w:p>
    <w:p w14:paraId="63345161" w14:textId="77777777" w:rsidR="0029104E" w:rsidRPr="00F011FB" w:rsidRDefault="0029104E" w:rsidP="0029104E">
      <w:pPr>
        <w:ind w:left="709"/>
        <w:rPr>
          <w:b/>
          <w:spacing w:val="0"/>
          <w:szCs w:val="22"/>
          <w:lang w:eastAsia="en-GB"/>
        </w:rPr>
      </w:pPr>
      <w:r w:rsidRPr="00F011FB">
        <w:rPr>
          <w:b/>
          <w:spacing w:val="0"/>
          <w:szCs w:val="22"/>
          <w:lang w:eastAsia="en-GB"/>
        </w:rPr>
        <w:t>BS EN 61508 series*</w:t>
      </w:r>
    </w:p>
    <w:p w14:paraId="6922F2B1" w14:textId="77777777" w:rsidR="0029104E" w:rsidRPr="00F011FB" w:rsidRDefault="0029104E" w:rsidP="0029104E">
      <w:pPr>
        <w:ind w:left="709"/>
        <w:rPr>
          <w:spacing w:val="0"/>
          <w:szCs w:val="22"/>
          <w:lang w:eastAsia="en-GB"/>
        </w:rPr>
      </w:pPr>
      <w:r w:rsidRPr="00F011FB">
        <w:rPr>
          <w:spacing w:val="0"/>
          <w:szCs w:val="22"/>
          <w:lang w:eastAsia="en-GB"/>
        </w:rPr>
        <w:t>Functional safety of electrical/ electronic/ programmable electronic safety-related systems.</w:t>
      </w:r>
    </w:p>
    <w:p w14:paraId="7CC5652F" w14:textId="77777777" w:rsidR="0029104E" w:rsidRPr="00F011FB" w:rsidRDefault="0029104E" w:rsidP="0029104E">
      <w:pPr>
        <w:ind w:left="709"/>
        <w:rPr>
          <w:b/>
          <w:bCs/>
          <w:spacing w:val="0"/>
          <w:szCs w:val="22"/>
        </w:rPr>
      </w:pPr>
    </w:p>
    <w:p w14:paraId="3BC7CA10"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61810 series*</w:t>
      </w:r>
    </w:p>
    <w:p w14:paraId="7A9FA9BE" w14:textId="77777777" w:rsidR="0029104E" w:rsidRPr="00F011FB" w:rsidRDefault="0029104E" w:rsidP="0029104E">
      <w:pPr>
        <w:ind w:left="709"/>
        <w:rPr>
          <w:spacing w:val="0"/>
          <w:szCs w:val="22"/>
          <w:lang w:val="en-US" w:eastAsia="en-GB"/>
        </w:rPr>
      </w:pPr>
      <w:r w:rsidRPr="00F011FB">
        <w:rPr>
          <w:spacing w:val="0"/>
          <w:szCs w:val="22"/>
          <w:lang w:val="en-US" w:eastAsia="en-GB"/>
        </w:rPr>
        <w:t>Electromechanical Elementary Relays.</w:t>
      </w:r>
    </w:p>
    <w:p w14:paraId="587CD71E" w14:textId="77777777" w:rsidR="000A09CA" w:rsidRDefault="000A09CA" w:rsidP="0029104E">
      <w:pPr>
        <w:ind w:left="709"/>
        <w:rPr>
          <w:b/>
          <w:bCs/>
          <w:spacing w:val="0"/>
          <w:szCs w:val="22"/>
          <w:lang w:val="en-US"/>
        </w:rPr>
      </w:pPr>
    </w:p>
    <w:p w14:paraId="5BD07056" w14:textId="266DAC6F" w:rsidR="0029104E" w:rsidRPr="00F011FB" w:rsidRDefault="0029104E" w:rsidP="0029104E">
      <w:pPr>
        <w:ind w:left="709"/>
        <w:rPr>
          <w:b/>
          <w:bCs/>
          <w:spacing w:val="0"/>
          <w:szCs w:val="22"/>
          <w:lang w:val="en-US"/>
        </w:rPr>
      </w:pPr>
      <w:r w:rsidRPr="00F011FB">
        <w:rPr>
          <w:b/>
          <w:bCs/>
          <w:spacing w:val="0"/>
          <w:szCs w:val="22"/>
          <w:lang w:val="en-US"/>
        </w:rPr>
        <w:t>BS EN 62116</w:t>
      </w:r>
    </w:p>
    <w:p w14:paraId="66727180" w14:textId="77777777" w:rsidR="0029104E" w:rsidRPr="00F011FB" w:rsidRDefault="0029104E" w:rsidP="0029104E">
      <w:pPr>
        <w:ind w:left="709"/>
        <w:rPr>
          <w:b/>
          <w:bCs/>
          <w:spacing w:val="0"/>
          <w:szCs w:val="22"/>
          <w:lang w:val="en-US"/>
        </w:rPr>
      </w:pPr>
      <w:r w:rsidRPr="00F011FB">
        <w:rPr>
          <w:spacing w:val="0"/>
          <w:szCs w:val="22"/>
          <w:lang w:eastAsia="en-GB"/>
        </w:rPr>
        <w:lastRenderedPageBreak/>
        <w:t>Test procedure of islanding prevention measures for utility-interconnected photovoltaic Inverters.</w:t>
      </w:r>
    </w:p>
    <w:p w14:paraId="4F7928AB"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p>
    <w:p w14:paraId="761A1AE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IEC 60725</w:t>
      </w:r>
    </w:p>
    <w:p w14:paraId="628740F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Considerations or reference impedances for use in determining the disturbance characteristics of household appliances and similar electrical equipment.</w:t>
      </w:r>
    </w:p>
    <w:p w14:paraId="79D472AF" w14:textId="77777777" w:rsidR="0029104E" w:rsidRPr="00F011FB" w:rsidRDefault="0029104E" w:rsidP="0029104E">
      <w:pPr>
        <w:widowControl w:val="0"/>
        <w:autoSpaceDE w:val="0"/>
        <w:autoSpaceDN w:val="0"/>
        <w:adjustRightInd w:val="0"/>
        <w:spacing w:before="1" w:line="240" w:lineRule="exact"/>
        <w:ind w:left="709"/>
        <w:rPr>
          <w:rFonts w:eastAsia="Batang"/>
          <w:spacing w:val="0"/>
          <w:szCs w:val="22"/>
          <w:lang w:eastAsia="en-GB"/>
        </w:rPr>
      </w:pPr>
    </w:p>
    <w:p w14:paraId="1533FE12" w14:textId="77777777" w:rsidR="000A09CA" w:rsidRDefault="000A09CA">
      <w:pPr>
        <w:jc w:val="left"/>
        <w:rPr>
          <w:rFonts w:eastAsia="Batang"/>
          <w:b/>
          <w:bCs/>
          <w:spacing w:val="0"/>
          <w:szCs w:val="22"/>
          <w:lang w:eastAsia="en-GB"/>
        </w:rPr>
      </w:pPr>
      <w:r>
        <w:rPr>
          <w:rFonts w:eastAsia="Batang"/>
          <w:b/>
          <w:bCs/>
          <w:spacing w:val="0"/>
          <w:szCs w:val="22"/>
          <w:lang w:eastAsia="en-GB"/>
        </w:rPr>
        <w:br w:type="page"/>
      </w:r>
    </w:p>
    <w:p w14:paraId="6640A8CB" w14:textId="48558DF6"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lastRenderedPageBreak/>
        <w:t>IEC 60909-1</w:t>
      </w:r>
    </w:p>
    <w:p w14:paraId="59987273"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Short circuit calculation in three-phase AC systems.</w:t>
      </w:r>
    </w:p>
    <w:p w14:paraId="486B8589" w14:textId="77777777" w:rsidR="0029104E" w:rsidRPr="00F011FB" w:rsidRDefault="0029104E" w:rsidP="0029104E">
      <w:pPr>
        <w:widowControl w:val="0"/>
        <w:autoSpaceDE w:val="0"/>
        <w:autoSpaceDN w:val="0"/>
        <w:adjustRightInd w:val="0"/>
        <w:spacing w:line="200" w:lineRule="exact"/>
        <w:ind w:left="709"/>
        <w:rPr>
          <w:rFonts w:eastAsia="Batang"/>
          <w:spacing w:val="0"/>
          <w:szCs w:val="22"/>
          <w:lang w:eastAsia="en-GB"/>
        </w:rPr>
      </w:pPr>
    </w:p>
    <w:p w14:paraId="5FEEB7DA" w14:textId="54CB3C7F" w:rsidR="0029104E" w:rsidRPr="00F011FB" w:rsidRDefault="0029104E" w:rsidP="0029104E">
      <w:pPr>
        <w:widowControl w:val="0"/>
        <w:autoSpaceDE w:val="0"/>
        <w:autoSpaceDN w:val="0"/>
        <w:adjustRightInd w:val="0"/>
        <w:spacing w:before="59"/>
        <w:ind w:left="709" w:right="548"/>
        <w:rPr>
          <w:b/>
          <w:bCs/>
          <w:spacing w:val="0"/>
          <w:szCs w:val="22"/>
          <w:lang w:eastAsia="en-GB"/>
        </w:rPr>
      </w:pPr>
      <w:r w:rsidRPr="00F011FB">
        <w:rPr>
          <w:b/>
          <w:bCs/>
          <w:spacing w:val="0"/>
          <w:szCs w:val="22"/>
          <w:lang w:eastAsia="en-GB"/>
        </w:rPr>
        <w:t xml:space="preserve">IEC 62282-3-2 </w:t>
      </w:r>
    </w:p>
    <w:p w14:paraId="6410134A"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r w:rsidRPr="00F011FB">
        <w:rPr>
          <w:spacing w:val="0"/>
          <w:szCs w:val="22"/>
          <w:lang w:eastAsia="en-GB"/>
        </w:rPr>
        <w:t>Fuel cell technologies - Part 3-2: Stationary fuel cell power systems - Performance test methods.</w:t>
      </w:r>
    </w:p>
    <w:p w14:paraId="57C0E9B4"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p>
    <w:p w14:paraId="1ED286D8" w14:textId="77777777" w:rsidR="0029104E" w:rsidRPr="00F011FB" w:rsidRDefault="0029104E" w:rsidP="0029104E">
      <w:pPr>
        <w:ind w:left="709"/>
        <w:rPr>
          <w:b/>
          <w:i/>
          <w:spacing w:val="0"/>
          <w:szCs w:val="22"/>
          <w:lang w:val="en-US" w:eastAsia="en-GB"/>
        </w:rPr>
      </w:pPr>
      <w:r w:rsidRPr="00F011FB">
        <w:rPr>
          <w:b/>
          <w:i/>
          <w:spacing w:val="0"/>
          <w:szCs w:val="22"/>
          <w:lang w:val="en-US" w:eastAsia="en-GB"/>
        </w:rPr>
        <w:t>*Where standards have more than one part, the requirements of all such parts shall be satisfied, so far as they are applicable.</w:t>
      </w:r>
    </w:p>
    <w:p w14:paraId="0D8BC7E4" w14:textId="77777777" w:rsidR="0029104E" w:rsidRPr="00F011FB" w:rsidRDefault="0029104E" w:rsidP="0029104E">
      <w:pPr>
        <w:widowControl w:val="0"/>
        <w:autoSpaceDE w:val="0"/>
        <w:autoSpaceDN w:val="0"/>
        <w:adjustRightInd w:val="0"/>
        <w:spacing w:before="13" w:line="240" w:lineRule="exact"/>
        <w:ind w:left="567"/>
        <w:rPr>
          <w:rFonts w:eastAsia="Batang"/>
          <w:spacing w:val="0"/>
          <w:szCs w:val="22"/>
          <w:lang w:eastAsia="en-GB"/>
        </w:rPr>
      </w:pPr>
    </w:p>
    <w:p w14:paraId="46802AE1" w14:textId="77777777" w:rsidR="0029104E" w:rsidRPr="004D6221" w:rsidRDefault="0029104E" w:rsidP="003B7C17">
      <w:pPr>
        <w:pStyle w:val="Heading2"/>
        <w:rPr>
          <w:b w:val="0"/>
          <w:bCs w:val="0"/>
        </w:rPr>
      </w:pPr>
      <w:bookmarkStart w:id="165" w:name="_Toc527053348"/>
      <w:r w:rsidRPr="004D6221">
        <w:t>Other publications</w:t>
      </w:r>
      <w:bookmarkEnd w:id="165"/>
      <w:r w:rsidRPr="004D6221">
        <w:t xml:space="preserve"> </w:t>
      </w:r>
    </w:p>
    <w:p w14:paraId="11BEF741" w14:textId="6D69CE64" w:rsidR="0029104E" w:rsidRPr="00F011FB" w:rsidRDefault="0029104E" w:rsidP="0029104E">
      <w:pPr>
        <w:widowControl w:val="0"/>
        <w:autoSpaceDE w:val="0"/>
        <w:autoSpaceDN w:val="0"/>
        <w:adjustRightInd w:val="0"/>
        <w:spacing w:before="31"/>
        <w:ind w:left="709" w:right="-20"/>
        <w:rPr>
          <w:rFonts w:eastAsia="Batang"/>
          <w:spacing w:val="0"/>
          <w:szCs w:val="22"/>
          <w:lang w:eastAsia="en-GB"/>
        </w:rPr>
      </w:pPr>
      <w:r w:rsidRPr="00F011FB">
        <w:rPr>
          <w:rFonts w:eastAsia="Batang"/>
          <w:b/>
          <w:bCs/>
          <w:spacing w:val="0"/>
          <w:szCs w:val="22"/>
          <w:lang w:eastAsia="en-GB"/>
        </w:rPr>
        <w:t>Engineering Recommendation G5</w:t>
      </w:r>
    </w:p>
    <w:p w14:paraId="6620342E" w14:textId="77777777" w:rsidR="0029104E" w:rsidRPr="00F011FB" w:rsidRDefault="0029104E" w:rsidP="0029104E">
      <w:pPr>
        <w:widowControl w:val="0"/>
        <w:autoSpaceDE w:val="0"/>
        <w:autoSpaceDN w:val="0"/>
        <w:adjustRightInd w:val="0"/>
        <w:spacing w:before="31"/>
        <w:ind w:left="709" w:right="-20"/>
        <w:rPr>
          <w:rFonts w:eastAsia="Batang"/>
          <w:spacing w:val="0"/>
          <w:szCs w:val="22"/>
          <w:lang w:eastAsia="en-GB"/>
        </w:rPr>
      </w:pPr>
      <w:r w:rsidRPr="00F011FB">
        <w:rPr>
          <w:rFonts w:eastAsia="Batang"/>
          <w:spacing w:val="0"/>
          <w:szCs w:val="22"/>
          <w:lang w:eastAsia="en-GB"/>
        </w:rPr>
        <w:t>Planning levels for harmonic voltage distortion and the connection of non-linear equipment to transmission and distribution networks in the United Kingdom.</w:t>
      </w:r>
    </w:p>
    <w:p w14:paraId="7C7EB20F" w14:textId="77777777" w:rsidR="0029104E" w:rsidRPr="00F011FB" w:rsidRDefault="0029104E" w:rsidP="0029104E">
      <w:pPr>
        <w:widowControl w:val="0"/>
        <w:autoSpaceDE w:val="0"/>
        <w:autoSpaceDN w:val="0"/>
        <w:adjustRightInd w:val="0"/>
        <w:spacing w:line="200" w:lineRule="exact"/>
        <w:ind w:left="709"/>
        <w:rPr>
          <w:rFonts w:eastAsia="Batang"/>
          <w:b/>
          <w:spacing w:val="0"/>
          <w:szCs w:val="22"/>
          <w:lang w:eastAsia="en-GB"/>
        </w:rPr>
      </w:pPr>
    </w:p>
    <w:p w14:paraId="2381D220" w14:textId="77777777" w:rsidR="0029104E" w:rsidRPr="00F011FB" w:rsidRDefault="0029104E" w:rsidP="0029104E">
      <w:pPr>
        <w:widowControl w:val="0"/>
        <w:autoSpaceDE w:val="0"/>
        <w:autoSpaceDN w:val="0"/>
        <w:adjustRightInd w:val="0"/>
        <w:spacing w:before="15" w:line="280" w:lineRule="exact"/>
        <w:ind w:left="709"/>
        <w:rPr>
          <w:rFonts w:eastAsia="Batang"/>
          <w:b/>
          <w:spacing w:val="0"/>
          <w:szCs w:val="22"/>
          <w:lang w:eastAsia="en-GB"/>
        </w:rPr>
      </w:pPr>
      <w:r w:rsidRPr="00F011FB">
        <w:rPr>
          <w:rFonts w:eastAsia="Batang"/>
          <w:b/>
          <w:spacing w:val="0"/>
          <w:szCs w:val="22"/>
          <w:lang w:eastAsia="en-GB"/>
        </w:rPr>
        <w:t>Engineering Recommendation G99</w:t>
      </w:r>
    </w:p>
    <w:p w14:paraId="4666E606" w14:textId="74D7E876" w:rsidR="0029104E" w:rsidRPr="00E97AF6" w:rsidRDefault="0029104E" w:rsidP="0029104E">
      <w:pPr>
        <w:widowControl w:val="0"/>
        <w:autoSpaceDE w:val="0"/>
        <w:autoSpaceDN w:val="0"/>
        <w:adjustRightInd w:val="0"/>
        <w:spacing w:before="15" w:line="280" w:lineRule="exact"/>
        <w:ind w:left="709"/>
        <w:rPr>
          <w:rFonts w:eastAsia="Batang"/>
          <w:spacing w:val="0"/>
          <w:szCs w:val="22"/>
          <w:lang w:eastAsia="en-GB"/>
        </w:rPr>
      </w:pPr>
      <w:r w:rsidRPr="00E97AF6">
        <w:rPr>
          <w:rFonts w:eastAsia="Batang"/>
          <w:spacing w:val="0"/>
          <w:szCs w:val="22"/>
          <w:lang w:eastAsia="en-GB"/>
        </w:rPr>
        <w:t xml:space="preserve">Requirements for the connection of generation equipment in parallel with public distribution networks on or after </w:t>
      </w:r>
      <w:r w:rsidR="00B85E9A" w:rsidRPr="00AB750C">
        <w:rPr>
          <w:rFonts w:eastAsia="Batang"/>
          <w:spacing w:val="0"/>
          <w:szCs w:val="22"/>
          <w:lang w:eastAsia="en-GB"/>
        </w:rPr>
        <w:t>27 April 2019</w:t>
      </w:r>
      <w:r w:rsidR="006F1070">
        <w:rPr>
          <w:rFonts w:eastAsia="Batang"/>
          <w:spacing w:val="0"/>
          <w:szCs w:val="22"/>
          <w:lang w:eastAsia="en-GB"/>
        </w:rPr>
        <w:t>.</w:t>
      </w:r>
    </w:p>
    <w:p w14:paraId="74934A32" w14:textId="77777777" w:rsidR="0029104E" w:rsidRPr="00F011FB" w:rsidRDefault="0029104E" w:rsidP="0029104E">
      <w:pPr>
        <w:widowControl w:val="0"/>
        <w:autoSpaceDE w:val="0"/>
        <w:autoSpaceDN w:val="0"/>
        <w:adjustRightInd w:val="0"/>
        <w:spacing w:before="15" w:line="280" w:lineRule="exact"/>
        <w:ind w:left="709"/>
        <w:rPr>
          <w:rFonts w:eastAsia="Batang"/>
          <w:spacing w:val="0"/>
          <w:szCs w:val="22"/>
          <w:lang w:eastAsia="en-GB"/>
        </w:rPr>
      </w:pPr>
    </w:p>
    <w:p w14:paraId="51924E15"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r w:rsidRPr="00F011FB">
        <w:rPr>
          <w:rFonts w:eastAsia="Batang"/>
          <w:b/>
          <w:bCs/>
          <w:spacing w:val="0"/>
          <w:szCs w:val="22"/>
          <w:lang w:eastAsia="en-GB"/>
        </w:rPr>
        <w:t>Engineering Recommendation P28</w:t>
      </w:r>
    </w:p>
    <w:p w14:paraId="74CA6773"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Planning limits for voltage fluctuations caused by industrial, commercial and domestic equipment in the United Kingdom.</w:t>
      </w:r>
    </w:p>
    <w:p w14:paraId="13EF8F3B"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p>
    <w:p w14:paraId="68568600"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Engineering Recommendation P29</w:t>
      </w:r>
    </w:p>
    <w:p w14:paraId="5A5F9759" w14:textId="77777777" w:rsidR="0029104E" w:rsidRPr="00F011FB" w:rsidRDefault="0029104E" w:rsidP="0029104E">
      <w:pPr>
        <w:widowControl w:val="0"/>
        <w:autoSpaceDE w:val="0"/>
        <w:autoSpaceDN w:val="0"/>
        <w:adjustRightInd w:val="0"/>
        <w:spacing w:before="59"/>
        <w:ind w:left="709" w:right="-20"/>
        <w:rPr>
          <w:rFonts w:eastAsia="Batang"/>
          <w:spacing w:val="0"/>
          <w:szCs w:val="22"/>
          <w:lang w:eastAsia="en-GB"/>
        </w:rPr>
      </w:pPr>
      <w:r w:rsidRPr="00F011FB">
        <w:rPr>
          <w:rFonts w:eastAsia="Batang"/>
          <w:spacing w:val="0"/>
          <w:szCs w:val="22"/>
          <w:lang w:eastAsia="en-GB"/>
        </w:rPr>
        <w:t>Planning limits for voltage unbalance in the UK for 132kV and below.</w:t>
      </w:r>
    </w:p>
    <w:p w14:paraId="203E1A02" w14:textId="77777777" w:rsidR="0029104E" w:rsidRPr="00F011FB" w:rsidRDefault="0029104E" w:rsidP="0029104E">
      <w:pPr>
        <w:ind w:left="709"/>
        <w:rPr>
          <w:b/>
          <w:spacing w:val="0"/>
          <w:szCs w:val="22"/>
          <w:lang w:eastAsia="en-GB"/>
        </w:rPr>
      </w:pPr>
    </w:p>
    <w:p w14:paraId="09788F0E" w14:textId="77777777" w:rsidR="0029104E" w:rsidRPr="00F011FB" w:rsidRDefault="0029104E" w:rsidP="0029104E">
      <w:pPr>
        <w:ind w:left="709"/>
        <w:rPr>
          <w:b/>
          <w:spacing w:val="0"/>
          <w:szCs w:val="22"/>
          <w:lang w:eastAsia="en-GB"/>
        </w:rPr>
      </w:pPr>
      <w:r w:rsidRPr="00F011FB">
        <w:rPr>
          <w:b/>
          <w:spacing w:val="0"/>
          <w:szCs w:val="22"/>
          <w:lang w:eastAsia="en-GB"/>
        </w:rPr>
        <w:t>Engineering Recommendation G74</w:t>
      </w:r>
    </w:p>
    <w:p w14:paraId="7114B4C5" w14:textId="77777777" w:rsidR="0029104E" w:rsidRPr="00F011FB" w:rsidRDefault="0029104E" w:rsidP="0029104E">
      <w:pPr>
        <w:ind w:left="709"/>
        <w:rPr>
          <w:spacing w:val="0"/>
          <w:szCs w:val="22"/>
          <w:lang w:eastAsia="en-GB"/>
        </w:rPr>
      </w:pPr>
      <w:r w:rsidRPr="00F011FB">
        <w:rPr>
          <w:spacing w:val="0"/>
          <w:szCs w:val="22"/>
          <w:lang w:eastAsia="en-GB"/>
        </w:rPr>
        <w:t>Procedure to meet the requirements of IEC 60909 for the calculation of short-circuit currents in three-phase AC power systems.</w:t>
      </w:r>
    </w:p>
    <w:p w14:paraId="4267DB9C" w14:textId="486CA57B" w:rsidR="0029104E" w:rsidRPr="00F011FB" w:rsidRDefault="0029104E" w:rsidP="0029104E">
      <w:pPr>
        <w:ind w:left="709"/>
        <w:rPr>
          <w:spacing w:val="0"/>
          <w:szCs w:val="22"/>
          <w:lang w:eastAsia="en-GB"/>
        </w:rPr>
      </w:pPr>
    </w:p>
    <w:p w14:paraId="0B1535EE" w14:textId="60C9424C" w:rsidR="007E0B92" w:rsidRPr="00F011FB" w:rsidRDefault="007E0B92" w:rsidP="0029104E">
      <w:pPr>
        <w:ind w:left="709"/>
        <w:rPr>
          <w:b/>
          <w:spacing w:val="0"/>
          <w:szCs w:val="22"/>
          <w:lang w:eastAsia="en-GB"/>
        </w:rPr>
      </w:pPr>
      <w:r w:rsidRPr="00F011FB">
        <w:rPr>
          <w:b/>
          <w:spacing w:val="0"/>
          <w:szCs w:val="22"/>
          <w:lang w:eastAsia="en-GB"/>
        </w:rPr>
        <w:t>Engineering Recommendation G100</w:t>
      </w:r>
    </w:p>
    <w:p w14:paraId="240149F5" w14:textId="19FDDF18" w:rsidR="007E0B92" w:rsidRPr="00F011FB" w:rsidRDefault="007E0B92" w:rsidP="007E0B92">
      <w:pPr>
        <w:ind w:left="709"/>
        <w:rPr>
          <w:spacing w:val="0"/>
          <w:szCs w:val="22"/>
          <w:lang w:eastAsia="en-GB"/>
        </w:rPr>
      </w:pPr>
      <w:r w:rsidRPr="00F011FB">
        <w:rPr>
          <w:spacing w:val="0"/>
          <w:szCs w:val="22"/>
          <w:lang w:eastAsia="en-GB"/>
        </w:rPr>
        <w:t>Technical Guidance for Customer Export Limiting Schemes</w:t>
      </w:r>
      <w:r w:rsidR="006F1070">
        <w:rPr>
          <w:spacing w:val="0"/>
          <w:szCs w:val="22"/>
          <w:lang w:eastAsia="en-GB"/>
        </w:rPr>
        <w:t>.</w:t>
      </w:r>
    </w:p>
    <w:p w14:paraId="21E065EC" w14:textId="77777777" w:rsidR="007E0B92" w:rsidRPr="00F011FB" w:rsidRDefault="007E0B92" w:rsidP="0029104E">
      <w:pPr>
        <w:ind w:left="709"/>
        <w:rPr>
          <w:spacing w:val="0"/>
          <w:szCs w:val="22"/>
          <w:lang w:eastAsia="en-GB"/>
        </w:rPr>
      </w:pPr>
    </w:p>
    <w:p w14:paraId="6A9869FE" w14:textId="711F7AE9" w:rsidR="000A09CA" w:rsidRDefault="000A09CA" w:rsidP="000A09CA">
      <w:pPr>
        <w:ind w:left="709"/>
        <w:rPr>
          <w:spacing w:val="0"/>
          <w:szCs w:val="22"/>
          <w:lang w:val="en"/>
        </w:rPr>
      </w:pPr>
      <w:r>
        <w:rPr>
          <w:spacing w:val="0"/>
          <w:szCs w:val="22"/>
          <w:lang w:val="en"/>
        </w:rPr>
        <w:br w:type="page"/>
      </w:r>
    </w:p>
    <w:p w14:paraId="4898F74A" w14:textId="23F54C5D" w:rsidR="0029104E" w:rsidRPr="003B2076" w:rsidRDefault="0029104E" w:rsidP="003B7C17">
      <w:pPr>
        <w:pStyle w:val="Heading1"/>
      </w:pPr>
      <w:bookmarkStart w:id="166" w:name="_Toc527053349"/>
      <w:r w:rsidRPr="003B2076">
        <w:lastRenderedPageBreak/>
        <w:t>Terms and definitions</w:t>
      </w:r>
      <w:bookmarkEnd w:id="166"/>
    </w:p>
    <w:p w14:paraId="3778F523" w14:textId="42E552E4" w:rsidR="00C64191" w:rsidRPr="00B9637A" w:rsidRDefault="00C64191" w:rsidP="00B83C15">
      <w:pPr>
        <w:pStyle w:val="PARAGRAPH"/>
        <w:ind w:left="709"/>
      </w:pPr>
      <w:r w:rsidRPr="00B9637A">
        <w:t>For the purposes of this document, the following terms and definitions apply.</w:t>
      </w:r>
    </w:p>
    <w:p w14:paraId="5AA4368A" w14:textId="0B451BB6" w:rsidR="00C64191" w:rsidRPr="00A068B0" w:rsidRDefault="00C64191" w:rsidP="00B83C15">
      <w:pPr>
        <w:pStyle w:val="PARAGRAPH"/>
        <w:ind w:left="709"/>
        <w:rPr>
          <w:rFonts w:cs="Arial"/>
          <w:b/>
          <w:noProof/>
        </w:rPr>
      </w:pPr>
      <w:r w:rsidRPr="00A068B0">
        <w:rPr>
          <w:rFonts w:cs="Arial"/>
          <w:b/>
          <w:noProof/>
          <w:szCs w:val="22"/>
        </w:rPr>
        <w:t>Active Power (P)</w:t>
      </w:r>
    </w:p>
    <w:p w14:paraId="7544BC01" w14:textId="0FDBF6CA" w:rsidR="00C64191" w:rsidRPr="00A068B0" w:rsidRDefault="00C64191" w:rsidP="00B83C15">
      <w:pPr>
        <w:pStyle w:val="PARAGRAPH"/>
        <w:ind w:left="709"/>
        <w:rPr>
          <w:rFonts w:cs="Arial"/>
          <w:b/>
          <w:noProof/>
        </w:rPr>
      </w:pPr>
      <w:r w:rsidRPr="00A068B0">
        <w:rPr>
          <w:rFonts w:cs="Arial"/>
          <w:noProof/>
          <w:szCs w:val="22"/>
        </w:rPr>
        <w:t>The product of voltage and the in-phase component of alternating current measured in units of watts, normally measured in kilowatts (kW) or megawatts (MW).</w:t>
      </w:r>
    </w:p>
    <w:p w14:paraId="361042A3" w14:textId="4346AE1F" w:rsidR="00C64191" w:rsidRPr="00A068B0" w:rsidRDefault="00C64191" w:rsidP="00B83C15">
      <w:pPr>
        <w:pStyle w:val="PARAGRAPH"/>
        <w:ind w:left="709"/>
        <w:rPr>
          <w:rFonts w:cs="Arial"/>
          <w:b/>
          <w:noProof/>
        </w:rPr>
      </w:pPr>
      <w:r w:rsidRPr="00A068B0">
        <w:rPr>
          <w:rFonts w:cs="Arial"/>
          <w:b/>
          <w:bCs/>
          <w:szCs w:val="22"/>
          <w:lang w:eastAsia="en-GB"/>
        </w:rPr>
        <w:t>Active Power Frequency Response</w:t>
      </w:r>
    </w:p>
    <w:p w14:paraId="31D8D91D" w14:textId="357F564B" w:rsidR="00C64191" w:rsidRPr="00A068B0" w:rsidRDefault="00C64191" w:rsidP="00B83C15">
      <w:pPr>
        <w:pStyle w:val="PARAGRAPH"/>
        <w:ind w:left="709"/>
        <w:rPr>
          <w:rFonts w:cs="Arial"/>
          <w:szCs w:val="22"/>
          <w:lang w:eastAsia="en-GB"/>
        </w:rPr>
      </w:pPr>
      <w:r w:rsidRPr="00A068B0">
        <w:rPr>
          <w:rFonts w:cs="Arial"/>
          <w:szCs w:val="22"/>
          <w:lang w:eastAsia="en-GB"/>
        </w:rPr>
        <w:t xml:space="preserve">An automatic response of </w:t>
      </w:r>
      <w:r w:rsidRPr="00A068B0">
        <w:rPr>
          <w:rFonts w:cs="Arial"/>
          <w:b/>
          <w:bCs/>
          <w:szCs w:val="22"/>
          <w:lang w:eastAsia="en-GB"/>
        </w:rPr>
        <w:t>Active Power</w:t>
      </w:r>
      <w:r w:rsidRPr="00A068B0">
        <w:rPr>
          <w:rFonts w:cs="Arial"/>
          <w:szCs w:val="22"/>
          <w:lang w:eastAsia="en-GB"/>
        </w:rPr>
        <w:t xml:space="preserve"> output, from a</w:t>
      </w:r>
      <w:r w:rsidRPr="00B9637A">
        <w:rPr>
          <w:rFonts w:cs="Arial"/>
          <w:b/>
          <w:bCs/>
          <w:szCs w:val="22"/>
          <w:lang w:eastAsia="en-GB"/>
        </w:rPr>
        <w:t xml:space="preserve"> Micro-generator, </w:t>
      </w:r>
      <w:r w:rsidRPr="00A068B0">
        <w:rPr>
          <w:rFonts w:cs="Arial"/>
          <w:szCs w:val="22"/>
          <w:lang w:eastAsia="en-GB"/>
        </w:rPr>
        <w:t xml:space="preserve">to a change in system </w:t>
      </w:r>
      <w:r w:rsidRPr="00A068B0">
        <w:rPr>
          <w:rFonts w:cs="Arial"/>
          <w:bCs/>
          <w:szCs w:val="22"/>
          <w:lang w:eastAsia="en-GB"/>
        </w:rPr>
        <w:t>frequency</w:t>
      </w:r>
      <w:r w:rsidRPr="00A068B0">
        <w:rPr>
          <w:rFonts w:cs="Arial"/>
          <w:szCs w:val="22"/>
          <w:lang w:eastAsia="en-GB"/>
        </w:rPr>
        <w:t>.</w:t>
      </w:r>
    </w:p>
    <w:p w14:paraId="7B28538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Close Geographic Region</w:t>
      </w:r>
    </w:p>
    <w:p w14:paraId="551A8198"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Either:</w:t>
      </w:r>
    </w:p>
    <w:p w14:paraId="74EA8CBE" w14:textId="22C01A2B" w:rsidR="00C64191" w:rsidRPr="00A068B0" w:rsidRDefault="00C64191" w:rsidP="00A068B0">
      <w:pPr>
        <w:spacing w:before="100" w:after="100"/>
        <w:ind w:left="1418" w:hanging="709"/>
        <w:rPr>
          <w:spacing w:val="0"/>
          <w:szCs w:val="22"/>
          <w:lang w:eastAsia="en-GB"/>
        </w:rPr>
      </w:pPr>
      <w:r w:rsidRPr="00A068B0">
        <w:rPr>
          <w:spacing w:val="0"/>
          <w:szCs w:val="22"/>
          <w:lang w:eastAsia="en-GB"/>
        </w:rPr>
        <w:t xml:space="preserve">a) </w:t>
      </w:r>
      <w:r w:rsidR="00E66DC6">
        <w:rPr>
          <w:spacing w:val="0"/>
          <w:szCs w:val="22"/>
          <w:lang w:eastAsia="en-GB"/>
        </w:rPr>
        <w:tab/>
      </w:r>
      <w:r w:rsidRPr="00A068B0">
        <w:rPr>
          <w:spacing w:val="0"/>
          <w:szCs w:val="22"/>
          <w:lang w:eastAsia="en-GB"/>
        </w:rPr>
        <w:t xml:space="preserve">The area served by a single </w:t>
      </w:r>
      <w:r w:rsidRPr="00A068B0">
        <w:rPr>
          <w:b/>
          <w:spacing w:val="0"/>
          <w:szCs w:val="22"/>
          <w:lang w:eastAsia="en-GB"/>
        </w:rPr>
        <w:t>Low Voltage</w:t>
      </w:r>
      <w:r w:rsidRPr="00A068B0">
        <w:rPr>
          <w:spacing w:val="0"/>
          <w:szCs w:val="22"/>
          <w:lang w:eastAsia="en-GB"/>
        </w:rPr>
        <w:t xml:space="preserve"> feeder circuit fed from a single distribution transformer; or</w:t>
      </w:r>
    </w:p>
    <w:p w14:paraId="65263DC5" w14:textId="395EBFF5" w:rsidR="00C64191" w:rsidRPr="00A068B0" w:rsidRDefault="00C64191" w:rsidP="00B83C15">
      <w:pPr>
        <w:spacing w:before="100" w:after="100"/>
        <w:ind w:left="1418" w:hanging="709"/>
        <w:jc w:val="left"/>
        <w:rPr>
          <w:spacing w:val="0"/>
          <w:szCs w:val="22"/>
          <w:lang w:eastAsia="en-GB"/>
        </w:rPr>
      </w:pPr>
      <w:r w:rsidRPr="00A068B0">
        <w:rPr>
          <w:spacing w:val="0"/>
          <w:szCs w:val="22"/>
          <w:lang w:eastAsia="en-GB"/>
        </w:rPr>
        <w:t xml:space="preserve">b) </w:t>
      </w:r>
      <w:r w:rsidR="00E66DC6">
        <w:rPr>
          <w:spacing w:val="0"/>
          <w:szCs w:val="22"/>
          <w:lang w:eastAsia="en-GB"/>
        </w:rPr>
        <w:tab/>
      </w:r>
      <w:r w:rsidRPr="00A068B0">
        <w:rPr>
          <w:spacing w:val="0"/>
          <w:szCs w:val="22"/>
          <w:lang w:eastAsia="en-GB"/>
        </w:rPr>
        <w:t xml:space="preserve">An area confirmed by the </w:t>
      </w:r>
      <w:r w:rsidRPr="00A068B0">
        <w:rPr>
          <w:b/>
          <w:spacing w:val="0"/>
          <w:szCs w:val="22"/>
          <w:lang w:eastAsia="en-GB"/>
        </w:rPr>
        <w:t>DNO</w:t>
      </w:r>
      <w:r w:rsidRPr="00A068B0">
        <w:rPr>
          <w:spacing w:val="0"/>
          <w:szCs w:val="22"/>
          <w:lang w:eastAsia="en-GB"/>
        </w:rPr>
        <w:t xml:space="preserve"> on request; or</w:t>
      </w:r>
    </w:p>
    <w:p w14:paraId="071CAC60" w14:textId="6CBAE0EB" w:rsidR="00C64191" w:rsidRPr="00A068B0" w:rsidRDefault="00C64191" w:rsidP="00B83C15">
      <w:pPr>
        <w:tabs>
          <w:tab w:val="left" w:pos="851"/>
        </w:tabs>
        <w:spacing w:before="100" w:after="100"/>
        <w:ind w:left="1418" w:hanging="709"/>
        <w:jc w:val="left"/>
        <w:rPr>
          <w:spacing w:val="0"/>
          <w:szCs w:val="22"/>
          <w:lang w:eastAsia="en-GB"/>
        </w:rPr>
      </w:pPr>
      <w:r w:rsidRPr="00A068B0">
        <w:rPr>
          <w:spacing w:val="0"/>
          <w:szCs w:val="22"/>
          <w:lang w:eastAsia="en-GB"/>
        </w:rPr>
        <w:t xml:space="preserve">c) </w:t>
      </w:r>
      <w:r w:rsidR="00E66DC6">
        <w:rPr>
          <w:spacing w:val="0"/>
          <w:szCs w:val="22"/>
          <w:lang w:eastAsia="en-GB"/>
        </w:rPr>
        <w:tab/>
      </w:r>
      <w:r w:rsidRPr="00A068B0">
        <w:rPr>
          <w:spacing w:val="0"/>
          <w:szCs w:val="22"/>
          <w:lang w:eastAsia="en-GB"/>
        </w:rPr>
        <w:t>An area that meets at least one of the following criteria:</w:t>
      </w:r>
    </w:p>
    <w:p w14:paraId="720D9160" w14:textId="177F7FBF"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1) </w:t>
      </w:r>
      <w:r w:rsidRPr="00A068B0">
        <w:rPr>
          <w:spacing w:val="0"/>
          <w:szCs w:val="22"/>
          <w:lang w:eastAsia="en-GB"/>
        </w:rPr>
        <w:tab/>
        <w:t xml:space="preserve">The postcodes of any of 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the same when the last two letters are ignored; </w:t>
      </w:r>
      <w:r w:rsidR="00410A30">
        <w:rPr>
          <w:spacing w:val="0"/>
          <w:szCs w:val="22"/>
          <w:lang w:eastAsia="en-GB"/>
        </w:rPr>
        <w:t>ie</w:t>
      </w:r>
      <w:r w:rsidRPr="00A068B0">
        <w:rPr>
          <w:spacing w:val="0"/>
          <w:szCs w:val="22"/>
          <w:lang w:eastAsia="en-GB"/>
        </w:rPr>
        <w:t xml:space="preserve"> AB1 2xx, where xx could be any pair of letters or where x could be any letter.</w:t>
      </w:r>
    </w:p>
    <w:p w14:paraId="0D8EFA0D" w14:textId="34B46C6C"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2) </w:t>
      </w:r>
      <w:r w:rsidRPr="00A068B0">
        <w:rPr>
          <w:spacing w:val="0"/>
          <w:szCs w:val="22"/>
          <w:lang w:eastAsia="en-GB"/>
        </w:rPr>
        <w:tab/>
        <w:t xml:space="preserve">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within 500</w:t>
      </w:r>
      <w:r w:rsidR="00C13F9B" w:rsidRPr="00A068B0">
        <w:rPr>
          <w:spacing w:val="0"/>
          <w:szCs w:val="22"/>
          <w:lang w:eastAsia="en-GB"/>
        </w:rPr>
        <w:t xml:space="preserve"> </w:t>
      </w:r>
      <w:r w:rsidRPr="00A068B0">
        <w:rPr>
          <w:spacing w:val="0"/>
          <w:szCs w:val="22"/>
          <w:lang w:eastAsia="en-GB"/>
        </w:rPr>
        <w:t>m of each other.</w:t>
      </w:r>
    </w:p>
    <w:p w14:paraId="411B8709"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Agreement</w:t>
      </w:r>
    </w:p>
    <w:p w14:paraId="58183497"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contract between the </w:t>
      </w:r>
      <w:r w:rsidRPr="00A068B0">
        <w:rPr>
          <w:b/>
          <w:spacing w:val="0"/>
          <w:szCs w:val="22"/>
          <w:lang w:eastAsia="en-GB"/>
        </w:rPr>
        <w:t>Distribution Network Operator</w:t>
      </w:r>
      <w:r w:rsidRPr="00A068B0">
        <w:rPr>
          <w:spacing w:val="0"/>
          <w:szCs w:val="22"/>
          <w:lang w:eastAsia="en-GB"/>
        </w:rPr>
        <w:t xml:space="preserve"> and the </w:t>
      </w:r>
      <w:r w:rsidRPr="00A068B0">
        <w:rPr>
          <w:b/>
          <w:spacing w:val="0"/>
          <w:szCs w:val="22"/>
          <w:lang w:eastAsia="en-GB"/>
        </w:rPr>
        <w:t>Customer</w:t>
      </w:r>
      <w:r w:rsidRPr="00A068B0">
        <w:rPr>
          <w:spacing w:val="0"/>
          <w:szCs w:val="22"/>
          <w:lang w:eastAsia="en-GB"/>
        </w:rPr>
        <w:t xml:space="preserve">, which includes the relevant site and specific technical requirements for the </w:t>
      </w:r>
      <w:r w:rsidRPr="00A068B0">
        <w:rPr>
          <w:b/>
          <w:spacing w:val="0"/>
          <w:szCs w:val="22"/>
          <w:lang w:eastAsia="en-GB"/>
        </w:rPr>
        <w:t>Micro-generating Plant</w:t>
      </w:r>
      <w:r w:rsidRPr="00A068B0">
        <w:rPr>
          <w:spacing w:val="0"/>
          <w:szCs w:val="22"/>
          <w:lang w:eastAsia="en-GB"/>
        </w:rPr>
        <w:t>.</w:t>
      </w:r>
    </w:p>
    <w:p w14:paraId="33A67A4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Point</w:t>
      </w:r>
    </w:p>
    <w:p w14:paraId="14AD74BF"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interface at which the </w:t>
      </w:r>
      <w:r w:rsidRPr="00A068B0">
        <w:rPr>
          <w:b/>
          <w:spacing w:val="0"/>
          <w:szCs w:val="22"/>
          <w:lang w:eastAsia="en-GB"/>
        </w:rPr>
        <w:t>Customer’s Installation</w:t>
      </w:r>
      <w:r w:rsidRPr="00A068B0">
        <w:rPr>
          <w:spacing w:val="0"/>
          <w:szCs w:val="22"/>
          <w:lang w:eastAsia="en-GB"/>
        </w:rPr>
        <w:t xml:space="preserve"> is connected to a</w:t>
      </w:r>
      <w:r w:rsidRPr="00A068B0">
        <w:rPr>
          <w:b/>
          <w:bCs/>
          <w:spacing w:val="0"/>
          <w:szCs w:val="22"/>
          <w:lang w:eastAsia="en-GB"/>
        </w:rPr>
        <w:t xml:space="preserve"> Distribution Network</w:t>
      </w:r>
      <w:r w:rsidRPr="00A068B0">
        <w:rPr>
          <w:spacing w:val="0"/>
          <w:szCs w:val="22"/>
          <w:lang w:eastAsia="en-GB"/>
        </w:rPr>
        <w:t xml:space="preserve">, as identified in the </w:t>
      </w:r>
      <w:r w:rsidRPr="00A068B0">
        <w:rPr>
          <w:b/>
          <w:spacing w:val="0"/>
          <w:szCs w:val="22"/>
          <w:lang w:eastAsia="en-GB"/>
        </w:rPr>
        <w:t>Connection Agreement</w:t>
      </w:r>
      <w:r w:rsidRPr="00A068B0">
        <w:rPr>
          <w:spacing w:val="0"/>
          <w:szCs w:val="22"/>
          <w:lang w:eastAsia="en-GB"/>
        </w:rPr>
        <w:t>.</w:t>
      </w:r>
    </w:p>
    <w:p w14:paraId="5D648865" w14:textId="7674D835"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Controller</w:t>
      </w:r>
    </w:p>
    <w:p w14:paraId="74D16FB1" w14:textId="77777777" w:rsidR="00C64191" w:rsidRPr="00A068B0" w:rsidRDefault="00C64191" w:rsidP="00B83C15">
      <w:pPr>
        <w:keepNext/>
        <w:spacing w:before="100" w:after="100"/>
        <w:ind w:left="709"/>
        <w:jc w:val="left"/>
        <w:rPr>
          <w:spacing w:val="0"/>
          <w:szCs w:val="22"/>
        </w:rPr>
      </w:pPr>
      <w:r w:rsidRPr="00A068B0">
        <w:rPr>
          <w:spacing w:val="0"/>
          <w:szCs w:val="22"/>
        </w:rPr>
        <w:t xml:space="preserve">A device for controlling the functional operation of a </w:t>
      </w:r>
      <w:r w:rsidRPr="00A068B0">
        <w:rPr>
          <w:b/>
          <w:spacing w:val="0"/>
          <w:szCs w:val="22"/>
        </w:rPr>
        <w:t>Micro-generator</w:t>
      </w:r>
      <w:r w:rsidRPr="00A068B0">
        <w:rPr>
          <w:spacing w:val="0"/>
          <w:szCs w:val="22"/>
        </w:rPr>
        <w:t>.</w:t>
      </w:r>
    </w:p>
    <w:p w14:paraId="21B6D3D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Customer</w:t>
      </w:r>
    </w:p>
    <w:p w14:paraId="7DE8856F" w14:textId="77777777" w:rsidR="00C64191" w:rsidRPr="00A068B0" w:rsidRDefault="00C64191" w:rsidP="00B83C15">
      <w:pPr>
        <w:spacing w:before="100" w:after="100"/>
        <w:ind w:left="709"/>
        <w:jc w:val="left"/>
        <w:rPr>
          <w:b/>
          <w:bCs/>
          <w:spacing w:val="0"/>
          <w:szCs w:val="22"/>
          <w:lang w:eastAsia="en-GB"/>
        </w:rPr>
      </w:pPr>
      <w:r w:rsidRPr="00A068B0">
        <w:rPr>
          <w:spacing w:val="0"/>
          <w:szCs w:val="22"/>
        </w:rPr>
        <w:t xml:space="preserve">A person who is the owner or occupier of premises that are connected to the </w:t>
      </w:r>
      <w:r w:rsidRPr="00A068B0">
        <w:rPr>
          <w:b/>
          <w:spacing w:val="0"/>
          <w:szCs w:val="22"/>
        </w:rPr>
        <w:t>Distribution Network</w:t>
      </w:r>
      <w:r w:rsidRPr="00A068B0">
        <w:rPr>
          <w:spacing w:val="0"/>
          <w:szCs w:val="22"/>
        </w:rPr>
        <w:t>.</w:t>
      </w:r>
    </w:p>
    <w:p w14:paraId="6AC52DB4" w14:textId="77777777" w:rsidR="000A09CA" w:rsidRDefault="000A09CA">
      <w:pPr>
        <w:jc w:val="left"/>
        <w:rPr>
          <w:b/>
          <w:bCs/>
          <w:spacing w:val="0"/>
          <w:szCs w:val="22"/>
          <w:lang w:eastAsia="en-GB"/>
        </w:rPr>
      </w:pPr>
      <w:r>
        <w:rPr>
          <w:b/>
          <w:bCs/>
          <w:spacing w:val="0"/>
          <w:szCs w:val="22"/>
          <w:lang w:eastAsia="en-GB"/>
        </w:rPr>
        <w:br w:type="page"/>
      </w:r>
    </w:p>
    <w:p w14:paraId="5C540056" w14:textId="328671B6"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lastRenderedPageBreak/>
        <w:t>Customer's Installation</w:t>
      </w:r>
    </w:p>
    <w:p w14:paraId="1D9DDDC1"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electrical installation on the </w:t>
      </w:r>
      <w:r w:rsidRPr="00A068B0">
        <w:rPr>
          <w:b/>
          <w:bCs/>
          <w:spacing w:val="0"/>
          <w:szCs w:val="22"/>
          <w:lang w:eastAsia="en-GB"/>
        </w:rPr>
        <w:t>Customer</w:t>
      </w:r>
      <w:r w:rsidRPr="00A068B0">
        <w:rPr>
          <w:spacing w:val="0"/>
          <w:szCs w:val="22"/>
          <w:lang w:eastAsia="en-GB"/>
        </w:rPr>
        <w:t xml:space="preserve">'s side of the </w:t>
      </w:r>
      <w:r w:rsidRPr="00A068B0">
        <w:rPr>
          <w:b/>
          <w:spacing w:val="0"/>
          <w:szCs w:val="22"/>
          <w:lang w:eastAsia="en-GB"/>
        </w:rPr>
        <w:t>Connection Point</w:t>
      </w:r>
      <w:r w:rsidRPr="00A068B0">
        <w:rPr>
          <w:spacing w:val="0"/>
          <w:szCs w:val="22"/>
          <w:lang w:eastAsia="en-GB"/>
        </w:rPr>
        <w:t xml:space="preserve"> together with any equipment permanently connected or intended to be permanently connected thereto.</w:t>
      </w:r>
    </w:p>
    <w:p w14:paraId="4C50E7E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Direct Current or DC</w:t>
      </w:r>
    </w:p>
    <w:p w14:paraId="56DDDBB1"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The movement of electrical current flows in one constant direction, as opposed to Alternating Current or AC, in which the current constantly reverses direction.</w:t>
      </w:r>
    </w:p>
    <w:p w14:paraId="1841ED6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Code Review Panel</w:t>
      </w:r>
    </w:p>
    <w:p w14:paraId="343DECB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The standing body established under the Distribution Code.</w:t>
      </w:r>
    </w:p>
    <w:p w14:paraId="46AF60A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w:t>
      </w:r>
    </w:p>
    <w:p w14:paraId="511BD2A4"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An electrical </w:t>
      </w:r>
      <w:r w:rsidRPr="00A068B0">
        <w:rPr>
          <w:b/>
          <w:spacing w:val="0"/>
          <w:szCs w:val="22"/>
          <w:lang w:eastAsia="en-GB"/>
        </w:rPr>
        <w:t>Network</w:t>
      </w:r>
      <w:r w:rsidRPr="00A068B0">
        <w:rPr>
          <w:spacing w:val="0"/>
          <w:szCs w:val="22"/>
          <w:lang w:eastAsia="en-GB"/>
        </w:rPr>
        <w:t xml:space="preserve"> for the distribution of electrical power from and to third party[s] connected to it, a transmission or another </w:t>
      </w:r>
      <w:r w:rsidRPr="00A068B0">
        <w:rPr>
          <w:b/>
          <w:spacing w:val="0"/>
          <w:szCs w:val="22"/>
          <w:lang w:eastAsia="en-GB"/>
        </w:rPr>
        <w:t>Distribution Network</w:t>
      </w:r>
      <w:r w:rsidRPr="00A068B0">
        <w:rPr>
          <w:spacing w:val="0"/>
          <w:szCs w:val="22"/>
          <w:lang w:eastAsia="en-GB"/>
        </w:rPr>
        <w:t>.</w:t>
      </w:r>
    </w:p>
    <w:p w14:paraId="336CAD9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 Operator (DNO)</w:t>
      </w:r>
    </w:p>
    <w:p w14:paraId="6B4CC67B"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The person or legal entity named in of a distribution licence and any permitted legal assigns or successors in title of the named party. A distribution licence is granted under Section 6(1)(c) of the Electricity Act 1989 (as amended by the Utilities Act 2000 and the Energy Act 2004).</w:t>
      </w:r>
    </w:p>
    <w:p w14:paraId="7B675F3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Droop</w:t>
      </w:r>
    </w:p>
    <w:p w14:paraId="77849E5F" w14:textId="4CF3D9FF" w:rsidR="00F011FB" w:rsidRDefault="004D6221" w:rsidP="00B83C15">
      <w:pPr>
        <w:spacing w:before="100" w:after="100"/>
        <w:ind w:left="709"/>
        <w:jc w:val="left"/>
        <w:rPr>
          <w:spacing w:val="0"/>
          <w:szCs w:val="22"/>
          <w:lang w:eastAsia="en-GB"/>
        </w:rPr>
      </w:pPr>
      <w:r w:rsidRPr="004D6221">
        <w:rPr>
          <w:spacing w:val="0"/>
          <w:szCs w:val="22"/>
          <w:lang w:eastAsia="en-GB"/>
        </w:rPr>
        <w:t>The ratio of the per un</w:t>
      </w:r>
      <w:r>
        <w:rPr>
          <w:spacing w:val="0"/>
          <w:szCs w:val="22"/>
          <w:lang w:eastAsia="en-GB"/>
        </w:rPr>
        <w:t>it steady state change in speed or f</w:t>
      </w:r>
      <w:r w:rsidRPr="004D6221">
        <w:rPr>
          <w:spacing w:val="0"/>
          <w:szCs w:val="22"/>
          <w:lang w:eastAsia="en-GB"/>
        </w:rPr>
        <w:t xml:space="preserve">requency to the per unit steady state change in power output. Whilst not mandatory, it is often common practice to express </w:t>
      </w:r>
      <w:r w:rsidRPr="00F011FB">
        <w:rPr>
          <w:b/>
          <w:spacing w:val="0"/>
          <w:szCs w:val="22"/>
          <w:lang w:eastAsia="en-GB"/>
        </w:rPr>
        <w:t>Droop</w:t>
      </w:r>
      <w:r w:rsidRPr="004D6221">
        <w:rPr>
          <w:spacing w:val="0"/>
          <w:szCs w:val="22"/>
          <w:lang w:eastAsia="en-GB"/>
        </w:rPr>
        <w:t xml:space="preserve"> in percentage terms</w:t>
      </w:r>
      <w:r w:rsidR="00F011FB">
        <w:rPr>
          <w:spacing w:val="0"/>
          <w:szCs w:val="22"/>
          <w:lang w:eastAsia="en-GB"/>
        </w:rPr>
        <w:t>.</w:t>
      </w:r>
    </w:p>
    <w:p w14:paraId="2079A489" w14:textId="6CF4699D"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DNO's Distribution Network</w:t>
      </w:r>
    </w:p>
    <w:p w14:paraId="75A9CDF8"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system consisting (wholly or mainly) of electric lines owned or operated by the </w:t>
      </w:r>
      <w:r w:rsidRPr="00A068B0">
        <w:rPr>
          <w:b/>
          <w:spacing w:val="0"/>
          <w:szCs w:val="22"/>
          <w:lang w:eastAsia="en-GB"/>
        </w:rPr>
        <w:t>DNO</w:t>
      </w:r>
      <w:r w:rsidRPr="00A068B0">
        <w:rPr>
          <w:spacing w:val="0"/>
          <w:szCs w:val="22"/>
          <w:lang w:eastAsia="en-GB"/>
        </w:rPr>
        <w:t xml:space="preserve"> and used for the distribution of electricity.</w:t>
      </w:r>
    </w:p>
    <w:p w14:paraId="0E4F97C3" w14:textId="728D1EEA"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Electricity Safety, Quality and Continuity Regulations (ESQCR)</w:t>
      </w:r>
    </w:p>
    <w:p w14:paraId="1E7DC046"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statutory instrument entitled The </w:t>
      </w:r>
      <w:r w:rsidRPr="00A068B0">
        <w:rPr>
          <w:b/>
          <w:bCs/>
          <w:spacing w:val="0"/>
          <w:szCs w:val="22"/>
          <w:lang w:eastAsia="en-GB"/>
        </w:rPr>
        <w:t>Electricity Safety, Quality and Continuity Regulations</w:t>
      </w:r>
      <w:r w:rsidRPr="00A068B0">
        <w:rPr>
          <w:spacing w:val="0"/>
          <w:szCs w:val="22"/>
          <w:lang w:eastAsia="en-GB"/>
        </w:rPr>
        <w:t xml:space="preserve"> 2002 as amended from time to time and including any further statutory instruments issued under the Electricity Act 1989 (as amended by the Utilities Act 2000 and the Energy Act 2004) in relation to the distribution of electricity.</w:t>
      </w:r>
    </w:p>
    <w:p w14:paraId="1B38C276" w14:textId="31619599" w:rsidR="00876A38" w:rsidRDefault="00876A38" w:rsidP="00183741">
      <w:pPr>
        <w:pStyle w:val="ListContinue4"/>
        <w:spacing w:before="100"/>
        <w:ind w:left="709"/>
        <w:jc w:val="left"/>
        <w:rPr>
          <w:rFonts w:cs="Arial"/>
          <w:b/>
          <w:szCs w:val="22"/>
        </w:rPr>
      </w:pPr>
      <w:r>
        <w:rPr>
          <w:rFonts w:cs="Arial"/>
          <w:b/>
          <w:szCs w:val="22"/>
        </w:rPr>
        <w:t>Electricity Storage</w:t>
      </w:r>
    </w:p>
    <w:p w14:paraId="07B4DD7C" w14:textId="7B47F744" w:rsidR="00876A38" w:rsidRPr="00183741" w:rsidRDefault="00876A38" w:rsidP="00B83C15">
      <w:pPr>
        <w:pStyle w:val="ListContinue4"/>
        <w:ind w:left="709"/>
        <w:jc w:val="left"/>
        <w:rPr>
          <w:rFonts w:cs="Arial"/>
          <w:szCs w:val="22"/>
        </w:rPr>
      </w:pPr>
      <w:r>
        <w:rPr>
          <w:rFonts w:cs="Arial"/>
          <w:b/>
          <w:szCs w:val="22"/>
        </w:rPr>
        <w:t xml:space="preserve">Electricity Storage </w:t>
      </w:r>
      <w:r>
        <w:rPr>
          <w:rFonts w:cs="Arial"/>
          <w:szCs w:val="22"/>
        </w:rPr>
        <w:t>in the electricity system is the conversion of electrical energy in</w:t>
      </w:r>
      <w:r w:rsidR="00CB37A7">
        <w:rPr>
          <w:rFonts w:cs="Arial"/>
          <w:szCs w:val="22"/>
        </w:rPr>
        <w:t xml:space="preserve"> to</w:t>
      </w:r>
      <w:r>
        <w:rPr>
          <w:rFonts w:cs="Arial"/>
          <w:szCs w:val="22"/>
        </w:rPr>
        <w:t xml:space="preserve"> a form of energy which can be stored, the storing of that energy, and the subsequent reconversion of that energy back into electrical energy</w:t>
      </w:r>
      <w:r w:rsidR="00FA1716">
        <w:rPr>
          <w:rFonts w:cs="Arial"/>
          <w:szCs w:val="22"/>
        </w:rPr>
        <w:t>.</w:t>
      </w:r>
    </w:p>
    <w:p w14:paraId="59460C41" w14:textId="29774362" w:rsidR="00C64191" w:rsidRPr="00E04C15" w:rsidRDefault="00C64191" w:rsidP="00E04C15">
      <w:pPr>
        <w:pStyle w:val="ListContinue4"/>
        <w:spacing w:before="100"/>
        <w:ind w:left="709"/>
        <w:jc w:val="left"/>
        <w:rPr>
          <w:rFonts w:cs="Arial"/>
          <w:b/>
          <w:szCs w:val="22"/>
        </w:rPr>
      </w:pPr>
      <w:r w:rsidRPr="00A068B0">
        <w:rPr>
          <w:rFonts w:cs="Arial"/>
          <w:b/>
          <w:szCs w:val="22"/>
        </w:rPr>
        <w:t>Fully Type Tested</w:t>
      </w:r>
    </w:p>
    <w:p w14:paraId="1016F520" w14:textId="3B6468AC" w:rsidR="00C64191" w:rsidRPr="00A068B0" w:rsidRDefault="00C64191" w:rsidP="00A068B0">
      <w:pPr>
        <w:pStyle w:val="ListContinue5"/>
        <w:ind w:left="709"/>
        <w:rPr>
          <w:rFonts w:cs="Arial"/>
          <w:szCs w:val="22"/>
          <w:lang w:eastAsia="en-GB"/>
        </w:rPr>
      </w:pPr>
      <w:r w:rsidRPr="00B9637A">
        <w:rPr>
          <w:rFonts w:eastAsiaTheme="minorHAnsi" w:cs="Arial"/>
          <w:szCs w:val="22"/>
        </w:rPr>
        <w:t>A</w:t>
      </w:r>
      <w:r w:rsidRPr="00B9637A">
        <w:rPr>
          <w:rFonts w:eastAsiaTheme="minorHAnsi" w:cs="Arial"/>
          <w:b/>
          <w:szCs w:val="22"/>
        </w:rPr>
        <w:t xml:space="preserve"> </w:t>
      </w:r>
      <w:r w:rsidR="008C3275">
        <w:rPr>
          <w:rFonts w:eastAsiaTheme="minorHAnsi" w:cs="Arial"/>
          <w:b/>
          <w:szCs w:val="22"/>
        </w:rPr>
        <w:t>Micro-generator</w:t>
      </w:r>
      <w:r w:rsidRPr="00B9637A">
        <w:rPr>
          <w:rFonts w:eastAsiaTheme="minorHAnsi" w:cs="Arial"/>
          <w:szCs w:val="22"/>
        </w:rPr>
        <w:t xml:space="preserve"> </w:t>
      </w:r>
      <w:r w:rsidRPr="00A068B0">
        <w:rPr>
          <w:rFonts w:cs="Arial"/>
          <w:szCs w:val="22"/>
        </w:rPr>
        <w:t xml:space="preserve">which has been tested to ensure that the design meets the relevant technical and compliance requirements of this </w:t>
      </w:r>
      <w:r w:rsidRPr="00B9637A">
        <w:rPr>
          <w:rFonts w:cs="Arial"/>
          <w:szCs w:val="22"/>
        </w:rPr>
        <w:t xml:space="preserve">EREC G98, </w:t>
      </w:r>
      <w:r w:rsidRPr="00A068B0">
        <w:rPr>
          <w:rFonts w:cs="Arial"/>
          <w:szCs w:val="22"/>
        </w:rPr>
        <w:t xml:space="preserve">and for which the </w:t>
      </w:r>
      <w:r w:rsidRPr="00A068B0">
        <w:rPr>
          <w:rFonts w:cs="Arial"/>
          <w:b/>
          <w:bCs/>
          <w:szCs w:val="22"/>
        </w:rPr>
        <w:t>Manufacturer</w:t>
      </w:r>
      <w:r w:rsidRPr="00A068B0">
        <w:rPr>
          <w:rFonts w:cs="Arial"/>
          <w:szCs w:val="22"/>
        </w:rPr>
        <w:t xml:space="preserve"> has declared that all </w:t>
      </w:r>
      <w:r w:rsidRPr="00B9637A">
        <w:rPr>
          <w:rFonts w:cs="Arial"/>
          <w:szCs w:val="22"/>
        </w:rPr>
        <w:t>similar</w:t>
      </w:r>
      <w:r w:rsidRPr="00A068B0">
        <w:rPr>
          <w:rFonts w:cs="Arial"/>
          <w:szCs w:val="22"/>
        </w:rPr>
        <w:t xml:space="preserve"> </w:t>
      </w:r>
      <w:r w:rsidR="008C3275">
        <w:rPr>
          <w:rFonts w:eastAsiaTheme="minorHAnsi" w:cs="Arial"/>
          <w:b/>
          <w:szCs w:val="22"/>
        </w:rPr>
        <w:t>Micro-generators</w:t>
      </w:r>
      <w:r w:rsidRPr="00A068B0">
        <w:rPr>
          <w:rFonts w:cs="Arial"/>
          <w:szCs w:val="22"/>
        </w:rPr>
        <w:t xml:space="preserve"> supplied will be constructed to the same standards and </w:t>
      </w:r>
      <w:r w:rsidRPr="00B9637A">
        <w:rPr>
          <w:rFonts w:cs="Arial"/>
          <w:szCs w:val="22"/>
        </w:rPr>
        <w:t xml:space="preserve">will have the same performance.  In the case where </w:t>
      </w:r>
      <w:r w:rsidRPr="00B9637A">
        <w:rPr>
          <w:rFonts w:cs="Arial"/>
          <w:b/>
          <w:szCs w:val="22"/>
        </w:rPr>
        <w:t>Interface Protection</w:t>
      </w:r>
      <w:r w:rsidRPr="00B9637A">
        <w:rPr>
          <w:rFonts w:cs="Arial"/>
          <w:szCs w:val="22"/>
        </w:rPr>
        <w:t xml:space="preserve"> functionality is included in the tested equipment, all </w:t>
      </w:r>
      <w:r w:rsidRPr="00B9637A">
        <w:rPr>
          <w:rFonts w:cs="Arial"/>
          <w:szCs w:val="22"/>
        </w:rPr>
        <w:lastRenderedPageBreak/>
        <w:t xml:space="preserve">similar products will be manufactured </w:t>
      </w:r>
      <w:r w:rsidRPr="00A068B0">
        <w:rPr>
          <w:rFonts w:cs="Arial"/>
          <w:szCs w:val="22"/>
        </w:rPr>
        <w:t>with the same protection settings as the tested product</w:t>
      </w:r>
      <w:r w:rsidR="006F1070">
        <w:rPr>
          <w:rFonts w:cs="Arial"/>
          <w:szCs w:val="22"/>
        </w:rPr>
        <w:t>.</w:t>
      </w:r>
    </w:p>
    <w:p w14:paraId="5BC68A4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Great Britain or GB</w:t>
      </w:r>
    </w:p>
    <w:p w14:paraId="6AB42587"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The landmass of England &amp; Wales and Scotland, including internal waters.</w:t>
      </w:r>
    </w:p>
    <w:p w14:paraId="1C10946C" w14:textId="3516F9E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Installation Document</w:t>
      </w:r>
    </w:p>
    <w:p w14:paraId="431AA7AF"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simple structured document containing information about a </w:t>
      </w:r>
      <w:r w:rsidRPr="00A068B0">
        <w:rPr>
          <w:b/>
          <w:bCs/>
          <w:spacing w:val="0"/>
          <w:szCs w:val="22"/>
          <w:lang w:eastAsia="en-GB"/>
        </w:rPr>
        <w:t xml:space="preserve">Micro-generator </w:t>
      </w:r>
      <w:r w:rsidRPr="00A068B0">
        <w:rPr>
          <w:spacing w:val="0"/>
          <w:szCs w:val="22"/>
          <w:lang w:eastAsia="en-GB"/>
        </w:rPr>
        <w:t>and confirming its compliance with the relevant requirements set out in this EREC G98.</w:t>
      </w:r>
    </w:p>
    <w:p w14:paraId="709FC41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Installer</w:t>
      </w:r>
    </w:p>
    <w:p w14:paraId="3C33305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person who is responsible for the installation of the </w:t>
      </w:r>
      <w:r w:rsidRPr="00A068B0">
        <w:rPr>
          <w:b/>
          <w:bCs/>
          <w:spacing w:val="0"/>
          <w:szCs w:val="22"/>
          <w:lang w:eastAsia="en-GB"/>
        </w:rPr>
        <w:t>Micro-generator</w:t>
      </w:r>
      <w:r w:rsidRPr="00A068B0">
        <w:rPr>
          <w:spacing w:val="0"/>
          <w:szCs w:val="22"/>
          <w:lang w:eastAsia="en-GB"/>
        </w:rPr>
        <w:t>(s).</w:t>
      </w:r>
    </w:p>
    <w:p w14:paraId="12D2BFF2"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Interface Protection</w:t>
      </w:r>
    </w:p>
    <w:p w14:paraId="3A1A52D3" w14:textId="1639CAC5" w:rsidR="00C64191" w:rsidRPr="00A068B0" w:rsidRDefault="00C64191" w:rsidP="00A068B0">
      <w:pPr>
        <w:spacing w:before="100" w:after="100"/>
        <w:ind w:left="709"/>
        <w:rPr>
          <w:spacing w:val="0"/>
          <w:szCs w:val="22"/>
          <w:lang w:eastAsia="en-GB"/>
        </w:rPr>
      </w:pPr>
      <w:r w:rsidRPr="00A068B0">
        <w:rPr>
          <w:spacing w:val="0"/>
          <w:szCs w:val="22"/>
          <w:lang w:eastAsia="en-GB"/>
        </w:rPr>
        <w:t>The electrical protection required to ensure that any</w:t>
      </w:r>
      <w:r w:rsidRPr="00A068B0">
        <w:rPr>
          <w:b/>
          <w:bCs/>
          <w:spacing w:val="0"/>
          <w:szCs w:val="22"/>
          <w:lang w:eastAsia="en-GB"/>
        </w:rPr>
        <w:t xml:space="preserve"> Micro-generator </w:t>
      </w:r>
      <w:r w:rsidRPr="00A068B0">
        <w:rPr>
          <w:spacing w:val="0"/>
          <w:szCs w:val="22"/>
          <w:lang w:eastAsia="en-GB"/>
        </w:rPr>
        <w:t xml:space="preserve">is disconnected from the </w:t>
      </w:r>
      <w:r w:rsidRPr="00A068B0">
        <w:rPr>
          <w:b/>
          <w:spacing w:val="0"/>
          <w:szCs w:val="22"/>
          <w:lang w:eastAsia="en-GB"/>
        </w:rPr>
        <w:t>Distribution Network</w:t>
      </w:r>
      <w:r w:rsidRPr="00A068B0">
        <w:rPr>
          <w:spacing w:val="0"/>
          <w:szCs w:val="22"/>
          <w:lang w:eastAsia="en-GB"/>
        </w:rPr>
        <w:t xml:space="preserve"> for any event that could impair the integrity or degrade the safety of the </w:t>
      </w:r>
      <w:r w:rsidRPr="00A068B0">
        <w:rPr>
          <w:b/>
          <w:bCs/>
          <w:spacing w:val="0"/>
          <w:szCs w:val="22"/>
          <w:lang w:eastAsia="en-GB"/>
        </w:rPr>
        <w:t xml:space="preserve">Distribution Network.  </w:t>
      </w:r>
      <w:r w:rsidRPr="00A068B0">
        <w:rPr>
          <w:b/>
          <w:spacing w:val="0"/>
          <w:szCs w:val="22"/>
        </w:rPr>
        <w:t>Interface Protection</w:t>
      </w:r>
      <w:r w:rsidRPr="00A068B0">
        <w:rPr>
          <w:spacing w:val="0"/>
          <w:szCs w:val="22"/>
        </w:rPr>
        <w:t xml:space="preserve"> may be installed on each </w:t>
      </w:r>
      <w:r w:rsidR="008C3275">
        <w:rPr>
          <w:b/>
          <w:spacing w:val="0"/>
          <w:szCs w:val="22"/>
        </w:rPr>
        <w:t>Micro-generator</w:t>
      </w:r>
      <w:r w:rsidRPr="00A068B0">
        <w:rPr>
          <w:spacing w:val="0"/>
          <w:szCs w:val="22"/>
        </w:rPr>
        <w:t xml:space="preserve"> or at the </w:t>
      </w:r>
      <w:r w:rsidRPr="00A068B0">
        <w:rPr>
          <w:b/>
          <w:spacing w:val="0"/>
          <w:szCs w:val="22"/>
        </w:rPr>
        <w:t>Conne</w:t>
      </w:r>
      <w:r w:rsidR="008C3275">
        <w:rPr>
          <w:b/>
          <w:spacing w:val="0"/>
          <w:szCs w:val="22"/>
        </w:rPr>
        <w:t>ct</w:t>
      </w:r>
      <w:r w:rsidRPr="00A068B0">
        <w:rPr>
          <w:b/>
          <w:spacing w:val="0"/>
          <w:szCs w:val="22"/>
        </w:rPr>
        <w:t>ion Point</w:t>
      </w:r>
      <w:r w:rsidRPr="00A068B0">
        <w:rPr>
          <w:spacing w:val="0"/>
          <w:szCs w:val="22"/>
        </w:rPr>
        <w:t xml:space="preserve"> for the </w:t>
      </w:r>
      <w:r w:rsidR="008C3275">
        <w:rPr>
          <w:b/>
          <w:spacing w:val="0"/>
          <w:szCs w:val="22"/>
        </w:rPr>
        <w:t>Micro-generating Plant</w:t>
      </w:r>
      <w:r w:rsidRPr="00A068B0">
        <w:rPr>
          <w:spacing w:val="0"/>
          <w:szCs w:val="22"/>
        </w:rPr>
        <w:t>.</w:t>
      </w:r>
    </w:p>
    <w:p w14:paraId="1EE82D1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Inverter</w:t>
      </w:r>
    </w:p>
    <w:p w14:paraId="4C15926F"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A device for conversion from </w:t>
      </w:r>
      <w:r w:rsidRPr="00A068B0">
        <w:rPr>
          <w:b/>
          <w:spacing w:val="0"/>
          <w:szCs w:val="22"/>
          <w:lang w:eastAsia="en-GB"/>
        </w:rPr>
        <w:t>Direct Current</w:t>
      </w:r>
      <w:r w:rsidRPr="00A068B0">
        <w:rPr>
          <w:spacing w:val="0"/>
          <w:szCs w:val="22"/>
          <w:lang w:eastAsia="en-GB"/>
        </w:rPr>
        <w:t xml:space="preserve"> to nominal frequency Alternating Current.</w:t>
      </w:r>
    </w:p>
    <w:p w14:paraId="729F7B12" w14:textId="7FFAAA81"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Limi</w:t>
      </w:r>
      <w:r w:rsidR="00632FE6" w:rsidRPr="00A068B0">
        <w:rPr>
          <w:b/>
          <w:bCs/>
          <w:spacing w:val="0"/>
          <w:szCs w:val="22"/>
          <w:lang w:eastAsia="en-GB"/>
        </w:rPr>
        <w:t>ted Frequency Sensitive Mode - O</w:t>
      </w:r>
      <w:r w:rsidRPr="00A068B0">
        <w:rPr>
          <w:b/>
          <w:bCs/>
          <w:spacing w:val="0"/>
          <w:szCs w:val="22"/>
          <w:lang w:eastAsia="en-GB"/>
        </w:rPr>
        <w:t>verfrequency (LFSM-O)</w:t>
      </w:r>
    </w:p>
    <w:p w14:paraId="6B415E11" w14:textId="36303B2F"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w:t>
      </w:r>
      <w:r w:rsidRPr="00A068B0">
        <w:rPr>
          <w:b/>
          <w:bCs/>
          <w:spacing w:val="0"/>
          <w:szCs w:val="22"/>
          <w:lang w:eastAsia="en-GB"/>
        </w:rPr>
        <w:t>Micro-generator</w:t>
      </w:r>
      <w:r w:rsidRPr="00A068B0">
        <w:rPr>
          <w:spacing w:val="0"/>
          <w:szCs w:val="22"/>
          <w:lang w:eastAsia="en-GB"/>
        </w:rPr>
        <w:t xml:space="preserve"> operating mode which will result in </w:t>
      </w:r>
      <w:r w:rsidRPr="00A068B0">
        <w:rPr>
          <w:b/>
          <w:bCs/>
          <w:spacing w:val="0"/>
          <w:szCs w:val="22"/>
          <w:lang w:eastAsia="en-GB"/>
        </w:rPr>
        <w:t>Active Power</w:t>
      </w:r>
      <w:r w:rsidRPr="00A068B0">
        <w:rPr>
          <w:spacing w:val="0"/>
          <w:szCs w:val="22"/>
          <w:lang w:eastAsia="en-GB"/>
        </w:rPr>
        <w:t xml:space="preserve"> output reduction in response to a change in system </w:t>
      </w:r>
      <w:r w:rsidRPr="00A068B0">
        <w:rPr>
          <w:bCs/>
          <w:spacing w:val="0"/>
          <w:szCs w:val="22"/>
          <w:lang w:eastAsia="en-GB"/>
        </w:rPr>
        <w:t>frequency</w:t>
      </w:r>
      <w:r w:rsidRPr="00A068B0">
        <w:rPr>
          <w:spacing w:val="0"/>
          <w:szCs w:val="22"/>
          <w:lang w:eastAsia="en-GB"/>
        </w:rPr>
        <w:t xml:space="preserve"> </w:t>
      </w:r>
      <w:r w:rsidR="00577A28">
        <w:rPr>
          <w:spacing w:val="0"/>
          <w:szCs w:val="22"/>
          <w:lang w:eastAsia="en-GB"/>
        </w:rPr>
        <w:t>once the system frequency exceeds</w:t>
      </w:r>
      <w:r w:rsidR="00577A28" w:rsidRPr="00A068B0">
        <w:rPr>
          <w:spacing w:val="0"/>
          <w:szCs w:val="22"/>
          <w:lang w:eastAsia="en-GB"/>
        </w:rPr>
        <w:t xml:space="preserve"> </w:t>
      </w:r>
      <w:r w:rsidRPr="00A068B0">
        <w:rPr>
          <w:spacing w:val="0"/>
          <w:szCs w:val="22"/>
          <w:lang w:eastAsia="en-GB"/>
        </w:rPr>
        <w:t>a certain value.</w:t>
      </w:r>
    </w:p>
    <w:p w14:paraId="45C2AE2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Low Voltage or LV</w:t>
      </w:r>
    </w:p>
    <w:p w14:paraId="58A10C3A" w14:textId="37CB8B05" w:rsidR="00C64191" w:rsidRPr="00A068B0" w:rsidRDefault="00C64191" w:rsidP="00A068B0">
      <w:pPr>
        <w:spacing w:before="100" w:after="100"/>
        <w:ind w:left="709"/>
        <w:rPr>
          <w:spacing w:val="0"/>
          <w:szCs w:val="22"/>
          <w:lang w:eastAsia="en-GB"/>
        </w:rPr>
      </w:pPr>
      <w:r w:rsidRPr="00A068B0">
        <w:rPr>
          <w:spacing w:val="0"/>
          <w:szCs w:val="22"/>
          <w:lang w:eastAsia="en-GB"/>
        </w:rPr>
        <w:t>A voltage normally exceeding extra-low voltage (50</w:t>
      </w:r>
      <w:r w:rsidR="00C13F9B" w:rsidRPr="00A068B0">
        <w:rPr>
          <w:spacing w:val="0"/>
          <w:szCs w:val="22"/>
          <w:lang w:eastAsia="en-GB"/>
        </w:rPr>
        <w:t xml:space="preserve"> </w:t>
      </w:r>
      <w:r w:rsidRPr="00A068B0">
        <w:rPr>
          <w:spacing w:val="0"/>
          <w:szCs w:val="22"/>
          <w:lang w:eastAsia="en-GB"/>
        </w:rPr>
        <w:t>V) but not exceeding 1000</w:t>
      </w:r>
      <w:r w:rsidR="00C13F9B" w:rsidRPr="00A068B0">
        <w:rPr>
          <w:spacing w:val="0"/>
          <w:szCs w:val="22"/>
          <w:lang w:eastAsia="en-GB"/>
        </w:rPr>
        <w:t xml:space="preserve"> </w:t>
      </w:r>
      <w:r w:rsidRPr="00A068B0">
        <w:rPr>
          <w:spacing w:val="0"/>
          <w:szCs w:val="22"/>
          <w:lang w:eastAsia="en-GB"/>
        </w:rPr>
        <w:t>V AC or 1500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or 600</w:t>
      </w:r>
      <w:r w:rsidR="00C13F9B" w:rsidRPr="00A068B0">
        <w:rPr>
          <w:spacing w:val="0"/>
          <w:szCs w:val="22"/>
          <w:lang w:eastAsia="en-GB"/>
        </w:rPr>
        <w:t xml:space="preserve"> </w:t>
      </w:r>
      <w:r w:rsidRPr="00A068B0">
        <w:rPr>
          <w:spacing w:val="0"/>
          <w:szCs w:val="22"/>
          <w:lang w:eastAsia="en-GB"/>
        </w:rPr>
        <w:t>V AC or 900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and earth.</w:t>
      </w:r>
    </w:p>
    <w:p w14:paraId="355EEE0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Manufacturer</w:t>
      </w:r>
    </w:p>
    <w:p w14:paraId="15DE5E09"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person or organisation that manufactures </w:t>
      </w:r>
      <w:r w:rsidRPr="00A068B0">
        <w:rPr>
          <w:b/>
          <w:bCs/>
          <w:spacing w:val="0"/>
          <w:szCs w:val="22"/>
          <w:lang w:eastAsia="en-GB"/>
        </w:rPr>
        <w:t xml:space="preserve">Micro-generators, </w:t>
      </w:r>
      <w:r w:rsidRPr="00A068B0">
        <w:rPr>
          <w:spacing w:val="0"/>
          <w:szCs w:val="22"/>
          <w:lang w:eastAsia="en-GB"/>
        </w:rPr>
        <w:t>and also</w:t>
      </w:r>
      <w:r w:rsidRPr="00A068B0">
        <w:rPr>
          <w:b/>
          <w:bCs/>
          <w:spacing w:val="0"/>
          <w:szCs w:val="22"/>
          <w:lang w:eastAsia="en-GB"/>
        </w:rPr>
        <w:t xml:space="preserve"> </w:t>
      </w:r>
      <w:r w:rsidRPr="00A068B0">
        <w:rPr>
          <w:spacing w:val="0"/>
          <w:szCs w:val="22"/>
          <w:lang w:eastAsia="en-GB"/>
        </w:rPr>
        <w:t xml:space="preserve">‘packages’ components manufactured by others to make </w:t>
      </w:r>
      <w:r w:rsidRPr="00A068B0">
        <w:rPr>
          <w:b/>
          <w:bCs/>
          <w:spacing w:val="0"/>
          <w:szCs w:val="22"/>
          <w:lang w:eastAsia="en-GB"/>
        </w:rPr>
        <w:t>Micro-generators,</w:t>
      </w:r>
      <w:r w:rsidRPr="00A068B0">
        <w:rPr>
          <w:spacing w:val="0"/>
          <w:szCs w:val="22"/>
          <w:lang w:eastAsia="en-GB"/>
        </w:rPr>
        <w:t xml:space="preserve"> which can be </w:t>
      </w:r>
      <w:r w:rsidRPr="00A068B0">
        <w:rPr>
          <w:b/>
          <w:spacing w:val="0"/>
          <w:szCs w:val="22"/>
          <w:lang w:eastAsia="en-GB"/>
        </w:rPr>
        <w:t>Fully</w:t>
      </w:r>
      <w:r w:rsidRPr="00A068B0">
        <w:rPr>
          <w:spacing w:val="0"/>
          <w:szCs w:val="22"/>
          <w:lang w:eastAsia="en-GB"/>
        </w:rPr>
        <w:t xml:space="preserve"> </w:t>
      </w:r>
      <w:r w:rsidRPr="00A068B0">
        <w:rPr>
          <w:b/>
          <w:bCs/>
          <w:spacing w:val="0"/>
          <w:szCs w:val="22"/>
          <w:lang w:eastAsia="en-GB"/>
        </w:rPr>
        <w:t>Type Tested</w:t>
      </w:r>
      <w:r w:rsidRPr="00A068B0">
        <w:rPr>
          <w:spacing w:val="0"/>
          <w:szCs w:val="22"/>
          <w:lang w:eastAsia="en-GB"/>
        </w:rPr>
        <w:t xml:space="preserve"> to meet the requirements of this EREC G98.</w:t>
      </w:r>
    </w:p>
    <w:p w14:paraId="0ECA2A6E" w14:textId="77777777" w:rsidR="00C64191" w:rsidRPr="00A068B0" w:rsidRDefault="00C64191" w:rsidP="00B83C15">
      <w:pPr>
        <w:spacing w:before="100" w:after="100"/>
        <w:ind w:left="709"/>
        <w:jc w:val="left"/>
        <w:rPr>
          <w:b/>
          <w:bCs/>
          <w:spacing w:val="0"/>
          <w:szCs w:val="22"/>
          <w:lang w:eastAsia="en-GB"/>
        </w:rPr>
      </w:pPr>
      <w:bookmarkStart w:id="167" w:name="_Hlk515353900"/>
      <w:r w:rsidRPr="00A068B0">
        <w:rPr>
          <w:b/>
          <w:bCs/>
          <w:spacing w:val="0"/>
          <w:szCs w:val="22"/>
          <w:lang w:eastAsia="en-GB"/>
        </w:rPr>
        <w:t>Micro-generating Plant</w:t>
      </w:r>
    </w:p>
    <w:p w14:paraId="7CCA8969" w14:textId="77777777" w:rsidR="00C64191" w:rsidRPr="00A068B0" w:rsidRDefault="00C64191" w:rsidP="00A068B0">
      <w:pPr>
        <w:spacing w:before="100" w:after="100"/>
        <w:ind w:left="709"/>
        <w:rPr>
          <w:spacing w:val="0"/>
          <w:szCs w:val="22"/>
          <w:lang w:eastAsia="en-GB"/>
        </w:rPr>
      </w:pPr>
      <w:r w:rsidRPr="00A068B0">
        <w:rPr>
          <w:bCs/>
          <w:spacing w:val="0"/>
          <w:szCs w:val="22"/>
          <w:lang w:eastAsia="en-GB"/>
        </w:rPr>
        <w:t>An e</w:t>
      </w:r>
      <w:r w:rsidRPr="00A068B0">
        <w:rPr>
          <w:spacing w:val="0"/>
          <w:szCs w:val="22"/>
          <w:lang w:eastAsia="en-GB"/>
        </w:rPr>
        <w:t xml:space="preserve">lectrical installation with one or more </w:t>
      </w:r>
      <w:r w:rsidRPr="00A068B0">
        <w:rPr>
          <w:b/>
          <w:spacing w:val="0"/>
          <w:szCs w:val="22"/>
          <w:lang w:eastAsia="en-GB"/>
        </w:rPr>
        <w:t>Micro-generators</w:t>
      </w:r>
      <w:r w:rsidRPr="00A068B0">
        <w:rPr>
          <w:spacing w:val="0"/>
          <w:szCs w:val="22"/>
          <w:lang w:eastAsia="en-GB"/>
        </w:rPr>
        <w:t xml:space="preserve"> with nominal currents in sum not exceeding 16 A per phase.</w:t>
      </w:r>
    </w:p>
    <w:p w14:paraId="01067DFB" w14:textId="6BA87872" w:rsidR="00C64191" w:rsidRPr="00A068B0" w:rsidRDefault="00C64191" w:rsidP="00B83C15">
      <w:pPr>
        <w:spacing w:before="100" w:after="100"/>
        <w:ind w:left="709"/>
        <w:jc w:val="left"/>
        <w:rPr>
          <w:b/>
          <w:bCs/>
          <w:spacing w:val="0"/>
          <w:szCs w:val="22"/>
          <w:lang w:eastAsia="en-GB"/>
        </w:rPr>
      </w:pPr>
      <w:bookmarkStart w:id="168" w:name="_Hlk515353886"/>
      <w:bookmarkEnd w:id="167"/>
      <w:r w:rsidRPr="00A068B0">
        <w:rPr>
          <w:b/>
          <w:bCs/>
          <w:spacing w:val="0"/>
          <w:szCs w:val="22"/>
          <w:lang w:eastAsia="en-GB"/>
        </w:rPr>
        <w:t>Micro-generator</w:t>
      </w:r>
    </w:p>
    <w:p w14:paraId="711BAAF9" w14:textId="77777777" w:rsidR="00C64191" w:rsidRPr="00A068B0" w:rsidRDefault="00C64191" w:rsidP="00A068B0">
      <w:pPr>
        <w:spacing w:before="100" w:after="100"/>
        <w:ind w:left="709"/>
        <w:rPr>
          <w:spacing w:val="0"/>
          <w:szCs w:val="22"/>
          <w:lang w:eastAsia="en-GB"/>
        </w:rPr>
      </w:pPr>
      <w:r w:rsidRPr="00A068B0">
        <w:rPr>
          <w:bCs/>
          <w:spacing w:val="0"/>
          <w:szCs w:val="22"/>
          <w:lang w:eastAsia="en-GB"/>
        </w:rPr>
        <w:t xml:space="preserve">A </w:t>
      </w:r>
      <w:r w:rsidRPr="00A068B0">
        <w:rPr>
          <w:spacing w:val="0"/>
          <w:szCs w:val="22"/>
          <w:lang w:eastAsia="en-GB"/>
        </w:rPr>
        <w:t xml:space="preserve">source of electrical energy and all associated interface equipment able to be connected to an electric circuit in a </w:t>
      </w:r>
      <w:r w:rsidRPr="00A068B0">
        <w:rPr>
          <w:b/>
          <w:spacing w:val="0"/>
          <w:szCs w:val="22"/>
          <w:lang w:eastAsia="en-GB"/>
        </w:rPr>
        <w:t>Low Voltage</w:t>
      </w:r>
      <w:r w:rsidRPr="00A068B0">
        <w:rPr>
          <w:spacing w:val="0"/>
          <w:szCs w:val="22"/>
          <w:lang w:eastAsia="en-GB"/>
        </w:rPr>
        <w:t xml:space="preserve"> electrical installation and designed to operate in parallel with a public </w:t>
      </w:r>
      <w:r w:rsidRPr="00A068B0">
        <w:rPr>
          <w:b/>
          <w:spacing w:val="0"/>
          <w:szCs w:val="22"/>
          <w:lang w:eastAsia="en-GB"/>
        </w:rPr>
        <w:t>Low Voltage</w:t>
      </w:r>
      <w:r w:rsidRPr="00A068B0">
        <w:rPr>
          <w:spacing w:val="0"/>
          <w:szCs w:val="22"/>
          <w:lang w:eastAsia="en-GB"/>
        </w:rPr>
        <w:t xml:space="preserve"> </w:t>
      </w:r>
      <w:r w:rsidRPr="00A068B0">
        <w:rPr>
          <w:b/>
          <w:spacing w:val="0"/>
          <w:szCs w:val="22"/>
          <w:lang w:eastAsia="en-GB"/>
        </w:rPr>
        <w:t>Distribution Network</w:t>
      </w:r>
      <w:r w:rsidRPr="00A068B0">
        <w:rPr>
          <w:spacing w:val="0"/>
          <w:szCs w:val="22"/>
          <w:lang w:eastAsia="en-GB"/>
        </w:rPr>
        <w:t xml:space="preserve"> with nominal currents up to and including 16 A per phase.</w:t>
      </w:r>
    </w:p>
    <w:p w14:paraId="4D7AF36A" w14:textId="53E77CE2" w:rsidR="00C64191" w:rsidRPr="00A068B0" w:rsidRDefault="00C64191" w:rsidP="00B83C15">
      <w:pPr>
        <w:spacing w:before="100" w:after="100"/>
        <w:ind w:left="709"/>
        <w:jc w:val="left"/>
        <w:rPr>
          <w:spacing w:val="0"/>
          <w:szCs w:val="22"/>
          <w:lang w:eastAsia="en-GB"/>
        </w:rPr>
      </w:pPr>
      <w:r w:rsidRPr="00A068B0">
        <w:rPr>
          <w:spacing w:val="0"/>
          <w:szCs w:val="22"/>
          <w:lang w:eastAsia="en-GB"/>
        </w:rPr>
        <w:lastRenderedPageBreak/>
        <w:t xml:space="preserve">For the avoidance of doubt this includes </w:t>
      </w:r>
      <w:r w:rsidR="00876A38" w:rsidRPr="00183741">
        <w:rPr>
          <w:b/>
          <w:spacing w:val="0"/>
          <w:szCs w:val="22"/>
          <w:lang w:eastAsia="en-GB"/>
        </w:rPr>
        <w:t>Electricity S</w:t>
      </w:r>
      <w:r w:rsidRPr="00183741">
        <w:rPr>
          <w:b/>
          <w:spacing w:val="0"/>
          <w:szCs w:val="22"/>
          <w:lang w:eastAsia="en-GB"/>
        </w:rPr>
        <w:t>torage</w:t>
      </w:r>
      <w:r w:rsidR="00876A38">
        <w:rPr>
          <w:spacing w:val="0"/>
          <w:szCs w:val="22"/>
          <w:lang w:eastAsia="en-GB"/>
        </w:rPr>
        <w:t xml:space="preserve"> devices</w:t>
      </w:r>
      <w:r w:rsidRPr="00A068B0">
        <w:rPr>
          <w:spacing w:val="0"/>
          <w:szCs w:val="22"/>
          <w:lang w:eastAsia="en-GB"/>
        </w:rPr>
        <w:t>.</w:t>
      </w:r>
    </w:p>
    <w:p w14:paraId="00D9108A" w14:textId="438143E8" w:rsidR="00C64191" w:rsidRPr="00A068B0" w:rsidRDefault="00C64191" w:rsidP="003D491B">
      <w:pPr>
        <w:keepNext/>
        <w:spacing w:before="100" w:after="100"/>
        <w:ind w:left="709"/>
        <w:jc w:val="left"/>
        <w:rPr>
          <w:b/>
          <w:bCs/>
          <w:spacing w:val="0"/>
          <w:szCs w:val="22"/>
          <w:lang w:eastAsia="en-GB"/>
        </w:rPr>
      </w:pPr>
      <w:bookmarkStart w:id="169" w:name="_Hlk515353911"/>
      <w:bookmarkEnd w:id="168"/>
      <w:r w:rsidRPr="00A068B0">
        <w:rPr>
          <w:b/>
          <w:bCs/>
          <w:spacing w:val="0"/>
          <w:szCs w:val="22"/>
          <w:lang w:eastAsia="en-GB"/>
        </w:rPr>
        <w:t>Registered Capacity</w:t>
      </w:r>
    </w:p>
    <w:p w14:paraId="4480AF83" w14:textId="369A99C7" w:rsidR="00C64191" w:rsidRPr="00A068B0" w:rsidRDefault="00C64191" w:rsidP="00A068B0">
      <w:pPr>
        <w:spacing w:before="100" w:after="100"/>
        <w:ind w:left="709"/>
        <w:rPr>
          <w:bCs/>
          <w:spacing w:val="0"/>
          <w:szCs w:val="22"/>
          <w:lang w:eastAsia="en-GB"/>
        </w:rPr>
      </w:pPr>
      <w:r w:rsidRPr="00A068B0">
        <w:rPr>
          <w:spacing w:val="0"/>
          <w:szCs w:val="22"/>
          <w:lang w:eastAsia="en-GB"/>
        </w:rPr>
        <w:t xml:space="preserve">The normal full load capacity of a </w:t>
      </w:r>
      <w:r w:rsidRPr="00A068B0">
        <w:rPr>
          <w:b/>
          <w:bCs/>
          <w:spacing w:val="0"/>
          <w:szCs w:val="22"/>
          <w:lang w:eastAsia="en-GB"/>
        </w:rPr>
        <w:t>Micro-generator</w:t>
      </w:r>
      <w:r w:rsidRPr="00A068B0">
        <w:rPr>
          <w:spacing w:val="0"/>
          <w:szCs w:val="22"/>
          <w:lang w:eastAsia="en-GB"/>
        </w:rPr>
        <w:t xml:space="preserve">, as declared by the </w:t>
      </w:r>
      <w:r w:rsidRPr="00A068B0">
        <w:rPr>
          <w:b/>
          <w:bCs/>
          <w:spacing w:val="0"/>
          <w:szCs w:val="22"/>
          <w:lang w:eastAsia="en-GB"/>
        </w:rPr>
        <w:t xml:space="preserve">Manufacturer </w:t>
      </w:r>
      <w:r w:rsidRPr="00A068B0">
        <w:rPr>
          <w:spacing w:val="0"/>
          <w:szCs w:val="22"/>
          <w:lang w:eastAsia="en-GB"/>
        </w:rPr>
        <w:t>which should</w:t>
      </w:r>
      <w:r w:rsidRPr="00A068B0">
        <w:rPr>
          <w:b/>
          <w:bCs/>
          <w:spacing w:val="0"/>
          <w:szCs w:val="22"/>
          <w:lang w:eastAsia="en-GB"/>
        </w:rPr>
        <w:t xml:space="preserve"> </w:t>
      </w:r>
      <w:r w:rsidRPr="00A068B0">
        <w:rPr>
          <w:spacing w:val="0"/>
          <w:szCs w:val="22"/>
          <w:lang w:eastAsia="en-GB"/>
        </w:rPr>
        <w:t xml:space="preserve">exclude the </w:t>
      </w:r>
      <w:r w:rsidRPr="00A068B0">
        <w:rPr>
          <w:b/>
          <w:spacing w:val="0"/>
          <w:szCs w:val="22"/>
          <w:lang w:eastAsia="en-GB"/>
        </w:rPr>
        <w:t>Active Power</w:t>
      </w:r>
      <w:r w:rsidRPr="00A068B0">
        <w:rPr>
          <w:spacing w:val="0"/>
          <w:szCs w:val="22"/>
          <w:lang w:eastAsia="en-GB"/>
        </w:rPr>
        <w:t xml:space="preserve"> consumed by the </w:t>
      </w:r>
      <w:r w:rsidRPr="00A068B0">
        <w:rPr>
          <w:b/>
          <w:bCs/>
          <w:spacing w:val="0"/>
          <w:szCs w:val="22"/>
          <w:lang w:eastAsia="en-GB"/>
        </w:rPr>
        <w:t>Micro-generator</w:t>
      </w:r>
      <w:r w:rsidRPr="00A068B0">
        <w:rPr>
          <w:spacing w:val="0"/>
          <w:szCs w:val="22"/>
          <w:lang w:eastAsia="en-GB"/>
        </w:rPr>
        <w:t xml:space="preserve"> when producing the </w:t>
      </w:r>
      <w:r w:rsidRPr="00A068B0">
        <w:rPr>
          <w:b/>
          <w:bCs/>
          <w:spacing w:val="0"/>
          <w:szCs w:val="22"/>
          <w:lang w:eastAsia="en-GB"/>
        </w:rPr>
        <w:t>Registered Capacity</w:t>
      </w:r>
      <w:r w:rsidRPr="00A068B0">
        <w:rPr>
          <w:spacing w:val="0"/>
          <w:szCs w:val="22"/>
          <w:lang w:eastAsia="en-GB"/>
        </w:rPr>
        <w:t xml:space="preserve">; </w:t>
      </w:r>
      <w:r w:rsidR="00410A30" w:rsidRPr="005D463A">
        <w:rPr>
          <w:spacing w:val="0"/>
          <w:szCs w:val="22"/>
          <w:lang w:eastAsia="en-GB"/>
        </w:rPr>
        <w:t>ie</w:t>
      </w:r>
      <w:r w:rsidRPr="005D463A">
        <w:rPr>
          <w:spacing w:val="0"/>
          <w:szCs w:val="22"/>
          <w:lang w:eastAsia="en-GB"/>
        </w:rPr>
        <w:t xml:space="preserve"> this will relate to the maximum level of </w:t>
      </w:r>
      <w:r w:rsidRPr="005D463A">
        <w:rPr>
          <w:b/>
          <w:bCs/>
          <w:spacing w:val="0"/>
          <w:szCs w:val="22"/>
          <w:lang w:eastAsia="en-GB"/>
        </w:rPr>
        <w:t>Active Power</w:t>
      </w:r>
      <w:r w:rsidRPr="005D463A">
        <w:rPr>
          <w:spacing w:val="0"/>
          <w:szCs w:val="22"/>
          <w:lang w:eastAsia="en-GB"/>
        </w:rPr>
        <w:t xml:space="preserve"> deliverable </w:t>
      </w:r>
      <w:r w:rsidR="006F1070">
        <w:rPr>
          <w:spacing w:val="0"/>
          <w:szCs w:val="22"/>
          <w:lang w:eastAsia="en-GB"/>
        </w:rPr>
        <w:t>from</w:t>
      </w:r>
      <w:r w:rsidRPr="005D463A">
        <w:rPr>
          <w:spacing w:val="0"/>
          <w:szCs w:val="22"/>
          <w:lang w:eastAsia="en-GB"/>
        </w:rPr>
        <w:t xml:space="preserve"> the </w:t>
      </w:r>
      <w:r w:rsidR="006F1070" w:rsidRPr="006F1070">
        <w:rPr>
          <w:b/>
          <w:spacing w:val="0"/>
          <w:szCs w:val="22"/>
          <w:lang w:eastAsia="en-GB"/>
        </w:rPr>
        <w:t>Micro-generating Plant</w:t>
      </w:r>
      <w:r w:rsidRPr="007D652D">
        <w:rPr>
          <w:spacing w:val="0"/>
          <w:szCs w:val="22"/>
          <w:lang w:eastAsia="en-GB"/>
        </w:rPr>
        <w:t xml:space="preserve">. For </w:t>
      </w:r>
      <w:r w:rsidRPr="00170D7A">
        <w:rPr>
          <w:b/>
          <w:bCs/>
          <w:spacing w:val="0"/>
          <w:szCs w:val="22"/>
          <w:lang w:eastAsia="en-GB"/>
        </w:rPr>
        <w:t>Micro-generators</w:t>
      </w:r>
      <w:r w:rsidRPr="00170D7A">
        <w:rPr>
          <w:spacing w:val="0"/>
          <w:szCs w:val="22"/>
          <w:lang w:eastAsia="en-GB"/>
        </w:rPr>
        <w:t xml:space="preserve"> connected to the </w:t>
      </w:r>
      <w:r w:rsidRPr="00170D7A">
        <w:rPr>
          <w:b/>
          <w:bCs/>
          <w:spacing w:val="0"/>
          <w:szCs w:val="22"/>
          <w:lang w:eastAsia="en-GB"/>
        </w:rPr>
        <w:t>DNO’s Distribution Network</w:t>
      </w:r>
      <w:r w:rsidR="00632FE6" w:rsidRPr="005D463A">
        <w:rPr>
          <w:spacing w:val="0"/>
          <w:szCs w:val="22"/>
          <w:lang w:eastAsia="en-GB"/>
        </w:rPr>
        <w:t xml:space="preserve"> via an </w:t>
      </w:r>
      <w:r w:rsidR="00632FE6" w:rsidRPr="005D463A">
        <w:rPr>
          <w:b/>
          <w:spacing w:val="0"/>
          <w:szCs w:val="22"/>
          <w:lang w:eastAsia="en-GB"/>
        </w:rPr>
        <w:t>I</w:t>
      </w:r>
      <w:r w:rsidRPr="007D652D">
        <w:rPr>
          <w:b/>
          <w:spacing w:val="0"/>
          <w:szCs w:val="22"/>
          <w:lang w:eastAsia="en-GB"/>
        </w:rPr>
        <w:t>nverter</w:t>
      </w:r>
      <w:r w:rsidRPr="00A068B0">
        <w:rPr>
          <w:spacing w:val="0"/>
          <w:szCs w:val="22"/>
          <w:lang w:eastAsia="en-GB"/>
        </w:rPr>
        <w:t xml:space="preserve">, the </w:t>
      </w:r>
      <w:r w:rsidR="00632FE6" w:rsidRPr="00A068B0">
        <w:rPr>
          <w:b/>
          <w:spacing w:val="0"/>
          <w:szCs w:val="22"/>
          <w:lang w:eastAsia="en-GB"/>
        </w:rPr>
        <w:t>I</w:t>
      </w:r>
      <w:r w:rsidRPr="00A068B0">
        <w:rPr>
          <w:b/>
          <w:spacing w:val="0"/>
          <w:szCs w:val="22"/>
          <w:lang w:eastAsia="en-GB"/>
        </w:rPr>
        <w:t>nverter</w:t>
      </w:r>
      <w:r w:rsidRPr="00A068B0">
        <w:rPr>
          <w:spacing w:val="0"/>
          <w:szCs w:val="22"/>
          <w:lang w:eastAsia="en-GB"/>
        </w:rPr>
        <w:t xml:space="preserve"> rating is deemed to be the </w:t>
      </w:r>
      <w:r w:rsidRPr="00A068B0">
        <w:rPr>
          <w:b/>
          <w:bCs/>
          <w:spacing w:val="0"/>
          <w:szCs w:val="22"/>
          <w:lang w:eastAsia="en-GB"/>
        </w:rPr>
        <w:t>Micro-generator’s</w:t>
      </w:r>
      <w:r w:rsidRPr="00A068B0">
        <w:rPr>
          <w:spacing w:val="0"/>
          <w:szCs w:val="22"/>
          <w:lang w:eastAsia="en-GB"/>
        </w:rPr>
        <w:t xml:space="preserve"> </w:t>
      </w:r>
      <w:r w:rsidRPr="00A068B0">
        <w:rPr>
          <w:b/>
          <w:bCs/>
          <w:spacing w:val="0"/>
          <w:szCs w:val="22"/>
          <w:lang w:eastAsia="en-GB"/>
        </w:rPr>
        <w:t>Registered Capacity</w:t>
      </w:r>
      <w:r w:rsidRPr="00A068B0">
        <w:rPr>
          <w:bCs/>
          <w:spacing w:val="0"/>
          <w:szCs w:val="22"/>
          <w:lang w:eastAsia="en-GB"/>
        </w:rPr>
        <w:t>.</w:t>
      </w:r>
    </w:p>
    <w:bookmarkEnd w:id="169"/>
    <w:p w14:paraId="23D7C837" w14:textId="4792C127" w:rsidR="00C64191" w:rsidRPr="00A068B0" w:rsidRDefault="00AB39CC" w:rsidP="00B83C15">
      <w:pPr>
        <w:spacing w:before="100" w:after="100"/>
        <w:ind w:left="709"/>
        <w:jc w:val="left"/>
        <w:rPr>
          <w:b/>
          <w:bCs/>
          <w:spacing w:val="0"/>
          <w:szCs w:val="22"/>
          <w:lang w:eastAsia="en-GB"/>
        </w:rPr>
      </w:pPr>
      <w:r w:rsidRPr="00A068B0">
        <w:rPr>
          <w:b/>
          <w:spacing w:val="0"/>
          <w:szCs w:val="22"/>
          <w:lang w:eastAsia="en-GB"/>
        </w:rPr>
        <w:t xml:space="preserve">Type </w:t>
      </w:r>
      <w:r w:rsidR="00C64191" w:rsidRPr="00A068B0">
        <w:rPr>
          <w:b/>
          <w:spacing w:val="0"/>
          <w:szCs w:val="22"/>
          <w:lang w:eastAsia="en-GB"/>
        </w:rPr>
        <w:t>Test Verification Report</w:t>
      </w:r>
    </w:p>
    <w:p w14:paraId="2828A645" w14:textId="77777777" w:rsidR="00C64191" w:rsidRPr="00A068B0" w:rsidRDefault="00C64191" w:rsidP="00A068B0">
      <w:pPr>
        <w:spacing w:before="100" w:after="100"/>
        <w:ind w:left="709"/>
        <w:rPr>
          <w:bCs/>
          <w:spacing w:val="0"/>
          <w:szCs w:val="22"/>
          <w:lang w:eastAsia="en-GB"/>
        </w:rPr>
      </w:pPr>
      <w:r w:rsidRPr="00A068B0">
        <w:rPr>
          <w:bCs/>
          <w:spacing w:val="0"/>
          <w:szCs w:val="22"/>
          <w:lang w:eastAsia="en-GB"/>
        </w:rPr>
        <w:t xml:space="preserve">A report compiled by the </w:t>
      </w:r>
      <w:r w:rsidRPr="00A068B0">
        <w:rPr>
          <w:b/>
          <w:bCs/>
          <w:spacing w:val="0"/>
          <w:szCs w:val="22"/>
          <w:lang w:eastAsia="en-GB"/>
        </w:rPr>
        <w:t>Manufacturer</w:t>
      </w:r>
      <w:r w:rsidRPr="00A068B0">
        <w:rPr>
          <w:bCs/>
          <w:spacing w:val="0"/>
          <w:szCs w:val="22"/>
          <w:lang w:eastAsia="en-GB"/>
        </w:rPr>
        <w:t xml:space="preserve"> that can be used to demonstrate compliance with this document.</w:t>
      </w:r>
    </w:p>
    <w:p w14:paraId="64F783ED" w14:textId="77777777" w:rsidR="0029104E" w:rsidRPr="003B2076" w:rsidRDefault="0029104E" w:rsidP="0029104E">
      <w:pPr>
        <w:rPr>
          <w:sz w:val="20"/>
        </w:rPr>
      </w:pPr>
    </w:p>
    <w:p w14:paraId="47F7EBEE" w14:textId="77777777" w:rsidR="00640721" w:rsidRPr="009A1D22" w:rsidRDefault="0029104E" w:rsidP="00A068B0">
      <w:pPr>
        <w:pStyle w:val="Heading1"/>
      </w:pPr>
      <w:bookmarkStart w:id="170" w:name="_Toc527053350"/>
      <w:r w:rsidRPr="009A1D22">
        <w:lastRenderedPageBreak/>
        <w:t>Connection Procedure</w:t>
      </w:r>
      <w:bookmarkEnd w:id="170"/>
    </w:p>
    <w:p w14:paraId="74B58B1D" w14:textId="2BA814F6" w:rsidR="00AA3E95" w:rsidRPr="003B2076" w:rsidRDefault="0029104E" w:rsidP="003B7C17">
      <w:pPr>
        <w:pStyle w:val="Heading2"/>
      </w:pPr>
      <w:bookmarkStart w:id="171" w:name="_Toc527053351"/>
      <w:r w:rsidRPr="003B2076">
        <w:t>Single Premises Connection Procedure</w:t>
      </w:r>
      <w:bookmarkEnd w:id="171"/>
    </w:p>
    <w:p w14:paraId="4CF3F858" w14:textId="78DF1033" w:rsidR="0029104E" w:rsidRPr="00A068B0" w:rsidRDefault="00AA3E95" w:rsidP="00B83C15">
      <w:pPr>
        <w:pStyle w:val="NumberedPARAlevel3"/>
        <w:ind w:left="709" w:hanging="709"/>
      </w:pPr>
      <w:r w:rsidRPr="00A068B0">
        <w:rPr>
          <w:bCs w:val="0"/>
        </w:rPr>
        <w:t>I</w:t>
      </w:r>
      <w:r w:rsidR="0029104E" w:rsidRPr="00A068B0">
        <w:t xml:space="preserve">n most instances the installation of </w:t>
      </w:r>
      <w:r w:rsidR="0029104E" w:rsidRPr="00A068B0">
        <w:rPr>
          <w:b/>
        </w:rPr>
        <w:t>Micro-generating Plant</w:t>
      </w:r>
      <w:r w:rsidR="0029104E" w:rsidRPr="00A068B0">
        <w:t xml:space="preserve">, the aggregate </w:t>
      </w:r>
      <w:r w:rsidR="0029104E" w:rsidRPr="00A068B0">
        <w:rPr>
          <w:b/>
        </w:rPr>
        <w:t>Registered Capacity</w:t>
      </w:r>
      <w:r w:rsidR="0029104E" w:rsidRPr="00A068B0">
        <w:t xml:space="preserve"> of which is no greater than 16 A per phase, connected in parallel with the public </w:t>
      </w:r>
      <w:r w:rsidR="00A36F32" w:rsidRPr="00A068B0">
        <w:rPr>
          <w:b/>
        </w:rPr>
        <w:t>Low Voltage</w:t>
      </w:r>
      <w:r w:rsidR="0029104E" w:rsidRPr="00A068B0">
        <w:t xml:space="preserve"> </w:t>
      </w:r>
      <w:r w:rsidR="0029104E" w:rsidRPr="00A068B0">
        <w:rPr>
          <w:b/>
        </w:rPr>
        <w:t>Distribution Network</w:t>
      </w:r>
      <w:r w:rsidR="0029104E" w:rsidRPr="00A068B0">
        <w:t xml:space="preserve">, will have negligible impact on the operation of the public </w:t>
      </w:r>
      <w:r w:rsidR="00A36F32" w:rsidRPr="00A068B0">
        <w:rPr>
          <w:b/>
        </w:rPr>
        <w:t>Low Voltage</w:t>
      </w:r>
      <w:r w:rsidR="0029104E" w:rsidRPr="00A068B0">
        <w:t xml:space="preserve"> </w:t>
      </w:r>
      <w:r w:rsidR="0029104E" w:rsidRPr="00A068B0">
        <w:rPr>
          <w:b/>
        </w:rPr>
        <w:t>Distribution Network</w:t>
      </w:r>
      <w:r w:rsidR="0029104E" w:rsidRPr="00A068B0">
        <w:t xml:space="preserve">; as such there will be no need for the </w:t>
      </w:r>
      <w:r w:rsidR="0029104E" w:rsidRPr="00A068B0">
        <w:rPr>
          <w:b/>
        </w:rPr>
        <w:t>DNO</w:t>
      </w:r>
      <w:r w:rsidR="0029104E" w:rsidRPr="00A068B0">
        <w:t xml:space="preserve"> to carry out detailed </w:t>
      </w:r>
      <w:r w:rsidR="00B9637A">
        <w:t>n</w:t>
      </w:r>
      <w:r w:rsidR="0029104E" w:rsidRPr="00A068B0">
        <w:t xml:space="preserve">etwork studies to assess the impact of the connection. As required by the </w:t>
      </w:r>
      <w:r w:rsidR="0029104E" w:rsidRPr="00A068B0">
        <w:rPr>
          <w:b/>
        </w:rPr>
        <w:t>ESQCR</w:t>
      </w:r>
      <w:r w:rsidR="0029104E" w:rsidRPr="00A068B0">
        <w:t xml:space="preserve"> Certificate of Exemption (2008) the </w:t>
      </w:r>
      <w:r w:rsidR="0029104E" w:rsidRPr="00A068B0">
        <w:rPr>
          <w:b/>
        </w:rPr>
        <w:t>Installer</w:t>
      </w:r>
      <w:r w:rsidR="0029104E" w:rsidRPr="00A068B0">
        <w:t xml:space="preserve"> shall provide the </w:t>
      </w:r>
      <w:r w:rsidR="0029104E" w:rsidRPr="00A068B0">
        <w:rPr>
          <w:b/>
        </w:rPr>
        <w:t>DNO</w:t>
      </w:r>
      <w:r w:rsidR="0029104E" w:rsidRPr="00A068B0">
        <w:t xml:space="preserve"> with all necessary information on the installation no later than 28 days after the </w:t>
      </w:r>
      <w:r w:rsidR="0029104E" w:rsidRPr="00A068B0">
        <w:rPr>
          <w:b/>
        </w:rPr>
        <w:t>Micro-generating Plant</w:t>
      </w:r>
      <w:r w:rsidR="0029104E" w:rsidRPr="00A068B0">
        <w:t xml:space="preserve"> has been commissioned; the format and content shall be as shown in Appendix 3 Form B </w:t>
      </w:r>
      <w:r w:rsidR="0029104E" w:rsidRPr="00A068B0">
        <w:rPr>
          <w:b/>
        </w:rPr>
        <w:t>Installation Document</w:t>
      </w:r>
      <w:r w:rsidR="0029104E" w:rsidRPr="00A068B0">
        <w:t>.</w:t>
      </w:r>
    </w:p>
    <w:p w14:paraId="42D39347" w14:textId="27CA860D" w:rsidR="00687CE2" w:rsidRPr="003B2076" w:rsidRDefault="00AA3E95" w:rsidP="00B83C15">
      <w:pPr>
        <w:pStyle w:val="NumberedPARAlevel3"/>
        <w:ind w:left="709" w:hanging="709"/>
      </w:pPr>
      <w:r w:rsidRPr="00A068B0">
        <w:t>T</w:t>
      </w:r>
      <w:r w:rsidR="0029104E" w:rsidRPr="00A068B0">
        <w:t xml:space="preserve">his procedure will not apply where an </w:t>
      </w:r>
      <w:r w:rsidR="0029104E" w:rsidRPr="00A068B0">
        <w:rPr>
          <w:b/>
        </w:rPr>
        <w:t xml:space="preserve">Installer </w:t>
      </w:r>
      <w:r w:rsidR="0029104E" w:rsidRPr="00A068B0">
        <w:t xml:space="preserve">plans (within the next 28 days) or has already installed (in the previous 28 days) other </w:t>
      </w:r>
      <w:r w:rsidR="0029104E" w:rsidRPr="00A068B0">
        <w:rPr>
          <w:b/>
        </w:rPr>
        <w:t>Micro-generating Plants</w:t>
      </w:r>
      <w:r w:rsidR="0029104E" w:rsidRPr="00A068B0">
        <w:t xml:space="preserve"> in a </w:t>
      </w:r>
      <w:r w:rsidR="0029104E" w:rsidRPr="00A068B0">
        <w:rPr>
          <w:b/>
        </w:rPr>
        <w:t>Close Geographic Region</w:t>
      </w:r>
      <w:r w:rsidR="0029104E" w:rsidRPr="00A068B0">
        <w:t xml:space="preserve">; in this case the procedure in </w:t>
      </w:r>
      <w:r w:rsidR="00AA29A8" w:rsidRPr="003B2076">
        <w:rPr>
          <w:rFonts w:cs="Arial"/>
        </w:rPr>
        <w:t>5</w:t>
      </w:r>
      <w:r w:rsidR="0029104E" w:rsidRPr="003B2076">
        <w:t xml:space="preserve">.2 </w:t>
      </w:r>
      <w:r w:rsidR="0029104E" w:rsidRPr="00A068B0">
        <w:t xml:space="preserve">shall be followed. Failure to comply with this requirement may lead to the disconnection of the </w:t>
      </w:r>
      <w:r w:rsidR="0029104E" w:rsidRPr="00A068B0">
        <w:rPr>
          <w:b/>
        </w:rPr>
        <w:t xml:space="preserve">Micro-generating Plant </w:t>
      </w:r>
      <w:r w:rsidR="0029104E" w:rsidRPr="00A068B0">
        <w:t xml:space="preserve">under </w:t>
      </w:r>
      <w:r w:rsidR="0029104E" w:rsidRPr="00A068B0">
        <w:rPr>
          <w:b/>
        </w:rPr>
        <w:t>ESQCR</w:t>
      </w:r>
      <w:r w:rsidR="0029104E" w:rsidRPr="00A068B0">
        <w:t xml:space="preserve"> (26) or failure of the </w:t>
      </w:r>
      <w:r w:rsidR="0029104E" w:rsidRPr="00A068B0">
        <w:rPr>
          <w:b/>
        </w:rPr>
        <w:t xml:space="preserve">Micro-generating Plant </w:t>
      </w:r>
      <w:r w:rsidR="0029104E" w:rsidRPr="00A068B0">
        <w:t>to operate as intended.</w:t>
      </w:r>
    </w:p>
    <w:p w14:paraId="6D9F4EA6" w14:textId="77AC33BA" w:rsidR="00AA3E95" w:rsidRPr="003B2076" w:rsidRDefault="0029104E" w:rsidP="003B7C17">
      <w:pPr>
        <w:pStyle w:val="Heading2"/>
      </w:pPr>
      <w:bookmarkStart w:id="172" w:name="_Toc527053352"/>
      <w:r w:rsidRPr="003B2076">
        <w:t>Multiple Premises Connection Procedure</w:t>
      </w:r>
      <w:bookmarkEnd w:id="172"/>
    </w:p>
    <w:p w14:paraId="0D9C6586" w14:textId="6E110E33" w:rsidR="0029104E" w:rsidRDefault="00AA3E95" w:rsidP="00B83C15">
      <w:pPr>
        <w:pStyle w:val="NumberedPARAlevel3"/>
        <w:ind w:left="709" w:hanging="709"/>
      </w:pPr>
      <w:r w:rsidRPr="00A068B0">
        <w:t>I</w:t>
      </w:r>
      <w:r w:rsidR="0029104E" w:rsidRPr="00A068B0">
        <w:t xml:space="preserve">n the case of projects where the proposal is to install single or multiple </w:t>
      </w:r>
      <w:r w:rsidR="0029104E" w:rsidRPr="00A068B0">
        <w:rPr>
          <w:b/>
        </w:rPr>
        <w:t xml:space="preserve">Micro-generators </w:t>
      </w:r>
      <w:r w:rsidR="0029104E" w:rsidRPr="00A068B0">
        <w:t xml:space="preserve">in a number of </w:t>
      </w:r>
      <w:r w:rsidR="0029104E" w:rsidRPr="00A068B0">
        <w:rPr>
          <w:b/>
        </w:rPr>
        <w:t>Customer Installations</w:t>
      </w:r>
      <w:r w:rsidR="0029104E" w:rsidRPr="00A068B0">
        <w:t xml:space="preserve"> in a </w:t>
      </w:r>
      <w:r w:rsidR="0029104E" w:rsidRPr="00A068B0">
        <w:rPr>
          <w:b/>
        </w:rPr>
        <w:t>Close Geographic Region</w:t>
      </w:r>
      <w:r w:rsidR="0029104E" w:rsidRPr="00A068B0">
        <w:t xml:space="preserve">, the </w:t>
      </w:r>
      <w:r w:rsidR="0029104E" w:rsidRPr="00A068B0">
        <w:rPr>
          <w:b/>
        </w:rPr>
        <w:t>Installer</w:t>
      </w:r>
      <w:r w:rsidR="0029104E" w:rsidRPr="00A068B0">
        <w:t xml:space="preserve"> shall discuss the installation project with the local </w:t>
      </w:r>
      <w:r w:rsidR="0029104E" w:rsidRPr="00A068B0">
        <w:rPr>
          <w:b/>
        </w:rPr>
        <w:t>DNO</w:t>
      </w:r>
      <w:r w:rsidR="0029104E" w:rsidRPr="00A068B0">
        <w:t xml:space="preserve"> at the earliest opportunity. The </w:t>
      </w:r>
      <w:r w:rsidR="0029104E" w:rsidRPr="00A068B0">
        <w:rPr>
          <w:b/>
        </w:rPr>
        <w:t>DNO</w:t>
      </w:r>
      <w:r w:rsidR="0029104E" w:rsidRPr="00A068B0">
        <w:t xml:space="preserve"> will need to assess the impact that these connections may have on the </w:t>
      </w:r>
      <w:r w:rsidR="0029104E" w:rsidRPr="00A068B0">
        <w:rPr>
          <w:b/>
        </w:rPr>
        <w:t>Distribution Network</w:t>
      </w:r>
      <w:r w:rsidR="0029104E" w:rsidRPr="00A068B0">
        <w:t xml:space="preserve"> and specify conditions for connection. The initial application will need to be in a format similar to that shown in Appendix 3 Form A. Connection of the</w:t>
      </w:r>
      <w:r w:rsidR="0029104E" w:rsidRPr="00A068B0">
        <w:rPr>
          <w:b/>
        </w:rPr>
        <w:t xml:space="preserve"> Micro-generator</w:t>
      </w:r>
      <w:r w:rsidR="0029104E" w:rsidRPr="00A068B0">
        <w:t xml:space="preserve"> is only allowed after the application for connection has been approved by the </w:t>
      </w:r>
      <w:r w:rsidR="0029104E" w:rsidRPr="00A068B0">
        <w:rPr>
          <w:b/>
        </w:rPr>
        <w:t>DNO</w:t>
      </w:r>
      <w:r w:rsidR="0029104E" w:rsidRPr="00A068B0">
        <w:t xml:space="preserve"> and any </w:t>
      </w:r>
      <w:r w:rsidR="0029104E" w:rsidRPr="00A068B0">
        <w:rPr>
          <w:b/>
        </w:rPr>
        <w:t>DNO</w:t>
      </w:r>
      <w:r w:rsidR="0029104E" w:rsidRPr="00A068B0">
        <w:t xml:space="preserve"> works facilitating the connection have been completed. Confirmation of the commissioning of each </w:t>
      </w:r>
      <w:r w:rsidR="0029104E" w:rsidRPr="00A068B0">
        <w:rPr>
          <w:b/>
        </w:rPr>
        <w:t>Micro-generator</w:t>
      </w:r>
      <w:r w:rsidR="0029104E" w:rsidRPr="00A068B0">
        <w:t xml:space="preserve"> will need to be made no later than 28 days after commissioning; the format and content shall be as shown in Appendix 3 Form </w:t>
      </w:r>
      <w:r w:rsidR="00A36F32" w:rsidRPr="00A068B0">
        <w:t>B</w:t>
      </w:r>
      <w:r w:rsidR="00B9637A">
        <w:t xml:space="preserve"> </w:t>
      </w:r>
      <w:r w:rsidR="00B9637A" w:rsidRPr="00A068B0">
        <w:rPr>
          <w:b/>
        </w:rPr>
        <w:t>Installation Document</w:t>
      </w:r>
      <w:r w:rsidR="0029104E" w:rsidRPr="00A068B0">
        <w:t>.</w:t>
      </w:r>
    </w:p>
    <w:p w14:paraId="67AE5BF4" w14:textId="7D49ECA5" w:rsidR="006F1070" w:rsidRDefault="006F1070" w:rsidP="006F1070">
      <w:pPr>
        <w:pStyle w:val="NumberedPARAlevel3"/>
        <w:keepNext w:val="0"/>
        <w:ind w:left="709" w:hanging="709"/>
      </w:pPr>
      <w:r w:rsidRPr="00A068B0">
        <w:t xml:space="preserve">Upon receipt of a multiple premises connection application the </w:t>
      </w:r>
      <w:r w:rsidRPr="00A068B0">
        <w:rPr>
          <w:b/>
        </w:rPr>
        <w:t>DNO</w:t>
      </w:r>
      <w:r w:rsidRPr="005325A7">
        <w:t>’s</w:t>
      </w:r>
      <w:r w:rsidRPr="00A068B0">
        <w:t xml:space="preserve"> response will be in accordance with the electricity generation standards set by the Authority for applications </w:t>
      </w:r>
      <w:r>
        <w:t>for connection</w:t>
      </w:r>
      <w:r w:rsidRPr="00A068B0">
        <w:t xml:space="preserve"> to the </w:t>
      </w:r>
      <w:r w:rsidRPr="00A068B0">
        <w:rPr>
          <w:b/>
        </w:rPr>
        <w:t>Distribution Network</w:t>
      </w:r>
      <w:r w:rsidRPr="001506DE">
        <w:t>.</w:t>
      </w:r>
    </w:p>
    <w:p w14:paraId="79F1AC54" w14:textId="39706490" w:rsidR="006F1070" w:rsidRPr="003B2076" w:rsidRDefault="006F1070" w:rsidP="006F1070">
      <w:pPr>
        <w:pStyle w:val="Heading2"/>
      </w:pPr>
      <w:r>
        <w:t>General</w:t>
      </w:r>
    </w:p>
    <w:p w14:paraId="18FE6EBD" w14:textId="77777777" w:rsidR="006F1070" w:rsidRPr="00A068B0" w:rsidRDefault="006F1070" w:rsidP="006F1070">
      <w:pPr>
        <w:pStyle w:val="NumberedPARAlevel3"/>
        <w:keepNext w:val="0"/>
        <w:ind w:left="709" w:hanging="709"/>
      </w:pPr>
      <w:r w:rsidRPr="00A068B0">
        <w:t xml:space="preserve">It is the responsibility of the </w:t>
      </w:r>
      <w:r w:rsidRPr="00A068B0">
        <w:rPr>
          <w:b/>
        </w:rPr>
        <w:t>Installer</w:t>
      </w:r>
      <w:r w:rsidRPr="00A068B0">
        <w:t xml:space="preserve"> to ensure that the relevant information as specified in </w:t>
      </w:r>
      <w:r>
        <w:t>this section</w:t>
      </w:r>
      <w:r w:rsidRPr="00A068B0">
        <w:t xml:space="preserve"> and </w:t>
      </w:r>
      <w:r>
        <w:t xml:space="preserve">in section </w:t>
      </w:r>
      <w:r w:rsidRPr="003B2076">
        <w:t>6</w:t>
      </w:r>
      <w:r w:rsidRPr="00A068B0">
        <w:t xml:space="preserve"> is forwarded to the local </w:t>
      </w:r>
      <w:r w:rsidRPr="003B2076">
        <w:rPr>
          <w:b/>
        </w:rPr>
        <w:t xml:space="preserve">DNO </w:t>
      </w:r>
      <w:r w:rsidRPr="003B2076">
        <w:t>as appropriate</w:t>
      </w:r>
      <w:r w:rsidRPr="00A068B0">
        <w:t xml:space="preserve">. The pro </w:t>
      </w:r>
      <w:proofErr w:type="spellStart"/>
      <w:r w:rsidRPr="00A068B0">
        <w:t>forma</w:t>
      </w:r>
      <w:r>
        <w:t>s</w:t>
      </w:r>
      <w:proofErr w:type="spellEnd"/>
      <w:r w:rsidRPr="00A068B0">
        <w:t xml:space="preserve"> in </w:t>
      </w:r>
      <w:r w:rsidRPr="003B2076">
        <w:t xml:space="preserve">Appendix 3 </w:t>
      </w:r>
      <w:r w:rsidRPr="00A068B0">
        <w:t>are designed to:</w:t>
      </w:r>
    </w:p>
    <w:p w14:paraId="73EAFD2F" w14:textId="77777777" w:rsidR="006F1070" w:rsidRPr="00A068B0" w:rsidRDefault="006F1070" w:rsidP="006F1070">
      <w:pPr>
        <w:pStyle w:val="ListParagraph"/>
        <w:widowControl w:val="0"/>
        <w:numPr>
          <w:ilvl w:val="2"/>
          <w:numId w:val="20"/>
        </w:numPr>
        <w:autoSpaceDE w:val="0"/>
        <w:autoSpaceDN w:val="0"/>
        <w:adjustRightInd w:val="0"/>
        <w:spacing w:after="120" w:line="240" w:lineRule="auto"/>
        <w:ind w:left="1418" w:right="-20" w:hanging="709"/>
        <w:contextualSpacing w:val="0"/>
        <w:jc w:val="both"/>
        <w:rPr>
          <w:rFonts w:ascii="Arial" w:hAnsi="Arial" w:cs="Arial"/>
          <w:szCs w:val="20"/>
        </w:rPr>
      </w:pPr>
      <w:r w:rsidRPr="00A068B0">
        <w:rPr>
          <w:rFonts w:ascii="Arial" w:hAnsi="Arial" w:cs="Arial"/>
          <w:szCs w:val="20"/>
        </w:rPr>
        <w:t xml:space="preserve">simplify the connection procedure for both </w:t>
      </w:r>
      <w:r w:rsidRPr="003B2076">
        <w:rPr>
          <w:rFonts w:ascii="Arial" w:hAnsi="Arial" w:cs="Arial"/>
          <w:b/>
          <w:szCs w:val="20"/>
        </w:rPr>
        <w:t>DNO</w:t>
      </w:r>
      <w:r w:rsidRPr="00A068B0">
        <w:rPr>
          <w:rFonts w:ascii="Arial" w:hAnsi="Arial" w:cs="Arial"/>
          <w:szCs w:val="20"/>
        </w:rPr>
        <w:t xml:space="preserve"> and </w:t>
      </w:r>
      <w:r w:rsidRPr="003B2076">
        <w:rPr>
          <w:rFonts w:ascii="Arial" w:hAnsi="Arial" w:cs="Arial"/>
          <w:b/>
          <w:szCs w:val="20"/>
        </w:rPr>
        <w:t>Micro-generator</w:t>
      </w:r>
      <w:r w:rsidRPr="00A068B0">
        <w:rPr>
          <w:rFonts w:ascii="Arial" w:hAnsi="Arial" w:cs="Arial"/>
          <w:szCs w:val="20"/>
        </w:rPr>
        <w:t xml:space="preserve"> </w:t>
      </w:r>
      <w:r w:rsidRPr="00A068B0">
        <w:rPr>
          <w:rFonts w:ascii="Arial" w:hAnsi="Arial" w:cs="Arial"/>
          <w:b/>
          <w:szCs w:val="20"/>
        </w:rPr>
        <w:t>Installer</w:t>
      </w:r>
      <w:r w:rsidRPr="00A068B0">
        <w:rPr>
          <w:rFonts w:ascii="Arial" w:hAnsi="Arial" w:cs="Arial"/>
          <w:szCs w:val="20"/>
        </w:rPr>
        <w:t>;</w:t>
      </w:r>
    </w:p>
    <w:p w14:paraId="18FFDA94" w14:textId="77777777" w:rsidR="006F1070" w:rsidRPr="00A068B0" w:rsidRDefault="006F1070" w:rsidP="006F1070">
      <w:pPr>
        <w:pStyle w:val="ListParagraph"/>
        <w:widowControl w:val="0"/>
        <w:numPr>
          <w:ilvl w:val="2"/>
          <w:numId w:val="20"/>
        </w:numPr>
        <w:autoSpaceDE w:val="0"/>
        <w:autoSpaceDN w:val="0"/>
        <w:adjustRightInd w:val="0"/>
        <w:spacing w:after="120" w:line="252" w:lineRule="exact"/>
        <w:ind w:left="1418" w:right="52" w:hanging="709"/>
        <w:contextualSpacing w:val="0"/>
        <w:jc w:val="both"/>
        <w:rPr>
          <w:rFonts w:ascii="Arial" w:hAnsi="Arial" w:cs="Arial"/>
          <w:szCs w:val="20"/>
        </w:rPr>
      </w:pPr>
      <w:r w:rsidRPr="00A068B0">
        <w:rPr>
          <w:rFonts w:ascii="Arial" w:hAnsi="Arial" w:cs="Arial"/>
          <w:szCs w:val="20"/>
        </w:rPr>
        <w:t xml:space="preserve">provide the </w:t>
      </w:r>
      <w:r w:rsidRPr="003B2076">
        <w:rPr>
          <w:rFonts w:ascii="Arial" w:hAnsi="Arial" w:cs="Arial"/>
          <w:b/>
          <w:szCs w:val="20"/>
        </w:rPr>
        <w:t>DNO</w:t>
      </w:r>
      <w:r w:rsidRPr="00A068B0">
        <w:rPr>
          <w:rFonts w:ascii="Arial" w:hAnsi="Arial" w:cs="Arial"/>
          <w:szCs w:val="20"/>
        </w:rPr>
        <w:t xml:space="preserve"> with all the information required to assess the potential impact of the </w:t>
      </w:r>
      <w:r w:rsidRPr="003B2076">
        <w:rPr>
          <w:rFonts w:ascii="Arial" w:hAnsi="Arial" w:cs="Arial"/>
          <w:b/>
          <w:szCs w:val="20"/>
        </w:rPr>
        <w:t>Micro-generator</w:t>
      </w:r>
      <w:r w:rsidRPr="00A068B0">
        <w:rPr>
          <w:rFonts w:ascii="Arial" w:hAnsi="Arial" w:cs="Arial"/>
          <w:szCs w:val="20"/>
        </w:rPr>
        <w:t xml:space="preserve"> connection on the operation of the </w:t>
      </w:r>
      <w:r w:rsidRPr="00A068B0">
        <w:rPr>
          <w:rFonts w:ascii="Arial" w:hAnsi="Arial" w:cs="Arial"/>
          <w:b/>
          <w:szCs w:val="20"/>
        </w:rPr>
        <w:t>Distribution Network</w:t>
      </w:r>
      <w:r w:rsidRPr="00A068B0">
        <w:rPr>
          <w:rFonts w:ascii="Arial" w:hAnsi="Arial" w:cs="Arial"/>
          <w:szCs w:val="20"/>
        </w:rPr>
        <w:t>;</w:t>
      </w:r>
    </w:p>
    <w:p w14:paraId="2A7125D3" w14:textId="77777777" w:rsidR="006F1070" w:rsidRPr="00A068B0" w:rsidRDefault="006F1070" w:rsidP="006F1070">
      <w:pPr>
        <w:pStyle w:val="ListParagraph"/>
        <w:widowControl w:val="0"/>
        <w:numPr>
          <w:ilvl w:val="2"/>
          <w:numId w:val="20"/>
        </w:numPr>
        <w:autoSpaceDE w:val="0"/>
        <w:autoSpaceDN w:val="0"/>
        <w:adjustRightInd w:val="0"/>
        <w:spacing w:after="120" w:line="240" w:lineRule="auto"/>
        <w:ind w:left="1418" w:right="-20" w:hanging="709"/>
        <w:contextualSpacing w:val="0"/>
        <w:jc w:val="both"/>
        <w:rPr>
          <w:rFonts w:ascii="Arial" w:hAnsi="Arial" w:cs="Arial"/>
          <w:szCs w:val="20"/>
        </w:rPr>
      </w:pPr>
      <w:r w:rsidRPr="00A068B0">
        <w:rPr>
          <w:rFonts w:ascii="Arial" w:hAnsi="Arial" w:cs="Arial"/>
          <w:szCs w:val="20"/>
        </w:rPr>
        <w:t xml:space="preserve">inform the </w:t>
      </w:r>
      <w:r w:rsidRPr="003B2076">
        <w:rPr>
          <w:rFonts w:ascii="Arial" w:hAnsi="Arial" w:cs="Arial"/>
          <w:b/>
          <w:szCs w:val="20"/>
        </w:rPr>
        <w:t>DNO</w:t>
      </w:r>
      <w:r w:rsidRPr="00A068B0">
        <w:rPr>
          <w:rFonts w:ascii="Arial" w:hAnsi="Arial" w:cs="Arial"/>
          <w:szCs w:val="20"/>
        </w:rPr>
        <w:t xml:space="preserve"> that the </w:t>
      </w:r>
      <w:r w:rsidRPr="003B2076">
        <w:rPr>
          <w:rFonts w:ascii="Arial" w:hAnsi="Arial" w:cs="Arial"/>
          <w:b/>
          <w:szCs w:val="20"/>
        </w:rPr>
        <w:t>Micro-generator</w:t>
      </w:r>
      <w:r w:rsidRPr="00A068B0">
        <w:rPr>
          <w:rFonts w:ascii="Arial" w:hAnsi="Arial" w:cs="Arial"/>
          <w:szCs w:val="20"/>
        </w:rPr>
        <w:t xml:space="preserve"> installation complies with the requirements of this EREC G98;</w:t>
      </w:r>
      <w:r w:rsidRPr="003B2076">
        <w:rPr>
          <w:rFonts w:ascii="Arial" w:hAnsi="Arial" w:cs="Arial"/>
          <w:szCs w:val="20"/>
        </w:rPr>
        <w:t xml:space="preserve"> and</w:t>
      </w:r>
    </w:p>
    <w:p w14:paraId="1641EB6F" w14:textId="1B3C85B3" w:rsidR="006F1070" w:rsidRPr="00A068B0" w:rsidRDefault="006F1070" w:rsidP="006F1070">
      <w:pPr>
        <w:pStyle w:val="ListParagraph"/>
        <w:widowControl w:val="0"/>
        <w:numPr>
          <w:ilvl w:val="2"/>
          <w:numId w:val="20"/>
        </w:numPr>
        <w:autoSpaceDE w:val="0"/>
        <w:autoSpaceDN w:val="0"/>
        <w:adjustRightInd w:val="0"/>
        <w:spacing w:after="0" w:line="240" w:lineRule="auto"/>
        <w:ind w:left="1417" w:right="-20" w:hanging="708"/>
        <w:jc w:val="both"/>
      </w:pPr>
      <w:r w:rsidRPr="00A068B0">
        <w:rPr>
          <w:rFonts w:ascii="Arial" w:hAnsi="Arial" w:cs="Arial"/>
          <w:szCs w:val="20"/>
        </w:rPr>
        <w:lastRenderedPageBreak/>
        <w:t xml:space="preserve">allow the </w:t>
      </w:r>
      <w:r w:rsidRPr="003B2076">
        <w:rPr>
          <w:rFonts w:ascii="Arial" w:hAnsi="Arial" w:cs="Arial"/>
          <w:b/>
          <w:szCs w:val="20"/>
        </w:rPr>
        <w:t>DNO</w:t>
      </w:r>
      <w:r w:rsidRPr="00A068B0">
        <w:rPr>
          <w:rFonts w:ascii="Arial" w:hAnsi="Arial" w:cs="Arial"/>
          <w:szCs w:val="20"/>
        </w:rPr>
        <w:t xml:space="preserve"> to accurately record the location of all </w:t>
      </w:r>
      <w:r w:rsidRPr="003B2076">
        <w:rPr>
          <w:rFonts w:ascii="Arial" w:hAnsi="Arial" w:cs="Arial"/>
          <w:b/>
          <w:szCs w:val="20"/>
        </w:rPr>
        <w:t>Micro-generator</w:t>
      </w:r>
      <w:r w:rsidRPr="005325A7">
        <w:rPr>
          <w:rFonts w:ascii="Arial" w:hAnsi="Arial" w:cs="Arial"/>
          <w:szCs w:val="20"/>
        </w:rPr>
        <w:t>s</w:t>
      </w:r>
      <w:r w:rsidRPr="00A068B0">
        <w:rPr>
          <w:rFonts w:ascii="Arial" w:hAnsi="Arial" w:cs="Arial"/>
          <w:szCs w:val="20"/>
        </w:rPr>
        <w:t xml:space="preserve"> connected to the </w:t>
      </w:r>
      <w:r w:rsidRPr="00A068B0">
        <w:rPr>
          <w:rFonts w:ascii="Arial" w:hAnsi="Arial" w:cs="Arial"/>
          <w:b/>
          <w:szCs w:val="20"/>
        </w:rPr>
        <w:t>Distribution Network</w:t>
      </w:r>
      <w:r w:rsidRPr="00A068B0">
        <w:rPr>
          <w:rFonts w:ascii="Arial" w:hAnsi="Arial" w:cs="Arial"/>
          <w:szCs w:val="20"/>
        </w:rPr>
        <w:t>.</w:t>
      </w:r>
    </w:p>
    <w:p w14:paraId="43EF8059" w14:textId="588A0485" w:rsidR="0029104E" w:rsidRPr="003B2076" w:rsidRDefault="0029104E" w:rsidP="003B7C17">
      <w:pPr>
        <w:pStyle w:val="Heading1"/>
      </w:pPr>
      <w:bookmarkStart w:id="173" w:name="_Toc527053353"/>
      <w:r w:rsidRPr="003B2076">
        <w:t>Certification Requirements</w:t>
      </w:r>
      <w:bookmarkEnd w:id="173"/>
    </w:p>
    <w:p w14:paraId="6CAB1F10" w14:textId="12865377" w:rsidR="00AA3E95" w:rsidRPr="003B2076" w:rsidRDefault="0029104E" w:rsidP="003B7C17">
      <w:pPr>
        <w:pStyle w:val="Heading2"/>
      </w:pPr>
      <w:bookmarkStart w:id="174" w:name="_Toc527053354"/>
      <w:r w:rsidRPr="003B2076">
        <w:t>Type Test Certification</w:t>
      </w:r>
      <w:bookmarkEnd w:id="174"/>
    </w:p>
    <w:p w14:paraId="008CEACA" w14:textId="598DA361" w:rsidR="0029104E" w:rsidRPr="00A068B0" w:rsidRDefault="006F1070" w:rsidP="00B83C15">
      <w:pPr>
        <w:pStyle w:val="NumberedPARAlevel3"/>
        <w:ind w:left="709" w:hanging="709"/>
        <w:rPr>
          <w:lang w:eastAsia="en-GB"/>
        </w:rPr>
      </w:pPr>
      <w:bookmarkStart w:id="175" w:name="_Hlk495259737"/>
      <w:r w:rsidRPr="006F1070">
        <w:rPr>
          <w:bCs w:val="0"/>
        </w:rPr>
        <w:t>Type test</w:t>
      </w:r>
      <w:r w:rsidR="0029104E" w:rsidRPr="006F1070">
        <w:rPr>
          <w:lang w:eastAsia="en-GB"/>
        </w:rPr>
        <w:t xml:space="preserve"> certification</w:t>
      </w:r>
      <w:r w:rsidR="0029104E" w:rsidRPr="00A068B0">
        <w:rPr>
          <w:lang w:eastAsia="en-GB"/>
        </w:rPr>
        <w:t xml:space="preserve"> is the responsibility of the </w:t>
      </w:r>
      <w:r w:rsidR="0029104E" w:rsidRPr="00A068B0">
        <w:rPr>
          <w:b/>
          <w:lang w:eastAsia="en-GB"/>
        </w:rPr>
        <w:t>Manufacturer</w:t>
      </w:r>
      <w:r w:rsidR="0029104E" w:rsidRPr="00A068B0">
        <w:rPr>
          <w:lang w:eastAsia="en-GB"/>
        </w:rPr>
        <w:t xml:space="preserve">. The </w:t>
      </w:r>
      <w:r w:rsidR="0029104E" w:rsidRPr="00A068B0">
        <w:rPr>
          <w:b/>
          <w:lang w:eastAsia="en-GB"/>
        </w:rPr>
        <w:t>Manufacturer</w:t>
      </w:r>
      <w:r w:rsidR="0029104E" w:rsidRPr="00A068B0">
        <w:rPr>
          <w:lang w:eastAsia="en-GB"/>
        </w:rPr>
        <w:t xml:space="preserve"> shall make available upon request a </w:t>
      </w:r>
      <w:r w:rsidR="00AB39CC" w:rsidRPr="003B2076">
        <w:rPr>
          <w:b/>
          <w:lang w:eastAsia="en-GB"/>
        </w:rPr>
        <w:t xml:space="preserve">Type </w:t>
      </w:r>
      <w:r w:rsidR="0029104E" w:rsidRPr="003B2076">
        <w:rPr>
          <w:b/>
          <w:lang w:eastAsia="en-GB"/>
        </w:rPr>
        <w:t>Test Verification Report</w:t>
      </w:r>
      <w:r w:rsidR="0029104E" w:rsidRPr="00A068B0">
        <w:rPr>
          <w:lang w:eastAsia="en-GB"/>
        </w:rPr>
        <w:t xml:space="preserve"> confirming that the </w:t>
      </w:r>
      <w:r w:rsidR="0029104E" w:rsidRPr="003B2076">
        <w:rPr>
          <w:b/>
          <w:lang w:eastAsia="en-GB"/>
        </w:rPr>
        <w:t>Micro-generator</w:t>
      </w:r>
      <w:r w:rsidR="0029104E" w:rsidRPr="00A068B0">
        <w:rPr>
          <w:lang w:eastAsia="en-GB"/>
        </w:rPr>
        <w:t xml:space="preserve"> has been tested to satisfy the requirements of this </w:t>
      </w:r>
      <w:r w:rsidR="0029104E" w:rsidRPr="00A068B0">
        <w:t>EREC G98</w:t>
      </w:r>
      <w:r w:rsidR="0029104E" w:rsidRPr="00A068B0">
        <w:rPr>
          <w:lang w:eastAsia="en-GB"/>
        </w:rPr>
        <w:t xml:space="preserve">. The report shall detail the type and model of </w:t>
      </w:r>
      <w:r w:rsidR="0029104E" w:rsidRPr="003B2076">
        <w:rPr>
          <w:b/>
          <w:lang w:eastAsia="en-GB"/>
        </w:rPr>
        <w:t>Micro-generator</w:t>
      </w:r>
      <w:r w:rsidR="0029104E" w:rsidRPr="00A068B0">
        <w:rPr>
          <w:lang w:eastAsia="en-GB"/>
        </w:rPr>
        <w:t xml:space="preserve"> tested, the test conditions and results recorded. All of these details shall be included in a </w:t>
      </w:r>
      <w:r w:rsidR="00AB39CC" w:rsidRPr="00A068B0">
        <w:rPr>
          <w:b/>
          <w:lang w:eastAsia="en-GB"/>
        </w:rPr>
        <w:t xml:space="preserve">Type </w:t>
      </w:r>
      <w:r w:rsidR="0029104E" w:rsidRPr="00A068B0">
        <w:rPr>
          <w:b/>
          <w:lang w:eastAsia="en-GB"/>
        </w:rPr>
        <w:t xml:space="preserve">Test </w:t>
      </w:r>
      <w:r w:rsidR="0029104E" w:rsidRPr="003B2076">
        <w:rPr>
          <w:b/>
          <w:lang w:eastAsia="en-GB"/>
        </w:rPr>
        <w:t>Verification Report</w:t>
      </w:r>
      <w:r w:rsidR="0029104E" w:rsidRPr="00A068B0">
        <w:rPr>
          <w:lang w:eastAsia="en-GB"/>
        </w:rPr>
        <w:t xml:space="preserve">. The required </w:t>
      </w:r>
      <w:r w:rsidR="0029104E" w:rsidRPr="003B2076">
        <w:rPr>
          <w:lang w:eastAsia="en-GB"/>
        </w:rPr>
        <w:t>verification report</w:t>
      </w:r>
      <w:r w:rsidR="0029104E" w:rsidRPr="00A068B0">
        <w:rPr>
          <w:lang w:eastAsia="en-GB"/>
        </w:rPr>
        <w:t xml:space="preserve"> and declaration </w:t>
      </w:r>
      <w:r w:rsidR="0029104E" w:rsidRPr="003B2076">
        <w:rPr>
          <w:lang w:eastAsia="en-GB"/>
        </w:rPr>
        <w:t xml:space="preserve">are </w:t>
      </w:r>
      <w:r w:rsidR="0029104E" w:rsidRPr="00A068B0">
        <w:rPr>
          <w:lang w:eastAsia="en-GB"/>
        </w:rPr>
        <w:t xml:space="preserve">shown in </w:t>
      </w:r>
      <w:r w:rsidR="0029104E" w:rsidRPr="003B2076">
        <w:rPr>
          <w:lang w:eastAsia="en-GB"/>
        </w:rPr>
        <w:t>Appendix 3 Form C</w:t>
      </w:r>
      <w:r w:rsidR="0029104E" w:rsidRPr="00A068B0">
        <w:rPr>
          <w:lang w:eastAsia="en-GB"/>
        </w:rPr>
        <w:t xml:space="preserve">. </w:t>
      </w:r>
      <w:r w:rsidR="0029104E" w:rsidRPr="00A068B0">
        <w:t xml:space="preserve">It is intended that </w:t>
      </w:r>
      <w:r w:rsidR="0029104E" w:rsidRPr="00A068B0">
        <w:rPr>
          <w:b/>
        </w:rPr>
        <w:t>Manufacturers</w:t>
      </w:r>
      <w:r w:rsidR="0029104E" w:rsidRPr="00A068B0">
        <w:t xml:space="preserve"> of </w:t>
      </w:r>
      <w:r w:rsidR="0029104E" w:rsidRPr="003B2076">
        <w:rPr>
          <w:b/>
        </w:rPr>
        <w:t>Micro-generators</w:t>
      </w:r>
      <w:r w:rsidR="0029104E" w:rsidRPr="003B2076">
        <w:t xml:space="preserve"> </w:t>
      </w:r>
      <w:r w:rsidR="0029104E" w:rsidRPr="00A068B0">
        <w:t xml:space="preserve">will use the requirements of this </w:t>
      </w:r>
      <w:r w:rsidR="0029104E" w:rsidRPr="003B2076">
        <w:t xml:space="preserve">EREC G98 </w:t>
      </w:r>
      <w:r w:rsidR="0029104E" w:rsidRPr="00A068B0">
        <w:t xml:space="preserve">to develop type verification certification for each of their </w:t>
      </w:r>
      <w:r w:rsidR="0029104E" w:rsidRPr="003B2076">
        <w:rPr>
          <w:b/>
        </w:rPr>
        <w:t>Micro-generator</w:t>
      </w:r>
      <w:r w:rsidR="0029104E" w:rsidRPr="00A068B0">
        <w:t xml:space="preserve"> models.</w:t>
      </w:r>
    </w:p>
    <w:p w14:paraId="3917ECD9" w14:textId="13CA92B7" w:rsidR="00D31EAB" w:rsidRPr="00A068B0" w:rsidRDefault="00AA3E95" w:rsidP="00B83C15">
      <w:pPr>
        <w:pStyle w:val="NumberedPARAlevel3"/>
        <w:ind w:left="709" w:hanging="709"/>
        <w:rPr>
          <w:lang w:eastAsia="en-GB"/>
        </w:rPr>
      </w:pPr>
      <w:r w:rsidRPr="00A068B0">
        <w:rPr>
          <w:b/>
        </w:rPr>
        <w:t>M</w:t>
      </w:r>
      <w:bookmarkStart w:id="176" w:name="_Hlk495259981"/>
      <w:r w:rsidR="0029104E" w:rsidRPr="00A068B0">
        <w:rPr>
          <w:b/>
        </w:rPr>
        <w:t>anufacturer</w:t>
      </w:r>
      <w:r w:rsidRPr="00A068B0">
        <w:rPr>
          <w:b/>
        </w:rPr>
        <w:t>s</w:t>
      </w:r>
      <w:r w:rsidR="0029104E" w:rsidRPr="00A068B0">
        <w:t xml:space="preserve"> of a </w:t>
      </w:r>
      <w:r w:rsidR="0029104E" w:rsidRPr="00A068B0">
        <w:rPr>
          <w:b/>
        </w:rPr>
        <w:t>Fully Type Tested Micro-generator</w:t>
      </w:r>
      <w:r w:rsidR="0029104E" w:rsidRPr="00A068B0">
        <w:t xml:space="preserve"> should allocate a </w:t>
      </w:r>
      <w:r w:rsidR="0029104E" w:rsidRPr="00A068B0">
        <w:rPr>
          <w:b/>
        </w:rPr>
        <w:t>Manufacturer</w:t>
      </w:r>
      <w:r w:rsidR="0029104E" w:rsidRPr="00A068B0">
        <w:t xml:space="preserve">’s reference number with the required details of the </w:t>
      </w:r>
      <w:r w:rsidR="0029104E" w:rsidRPr="00A068B0">
        <w:rPr>
          <w:b/>
        </w:rPr>
        <w:t>Micro-generator</w:t>
      </w:r>
      <w:r w:rsidR="0029104E" w:rsidRPr="00A068B0">
        <w:t xml:space="preserve"> with the Energy Networks Association </w:t>
      </w:r>
      <w:r w:rsidR="0029104E" w:rsidRPr="00A068B0">
        <w:rPr>
          <w:b/>
        </w:rPr>
        <w:t>Type Test Verification Report</w:t>
      </w:r>
      <w:r w:rsidR="0029104E" w:rsidRPr="00A068B0">
        <w:t xml:space="preserve"> Register.  </w:t>
      </w:r>
      <w:bookmarkEnd w:id="175"/>
      <w:bookmarkEnd w:id="176"/>
    </w:p>
    <w:p w14:paraId="65E613C7" w14:textId="42E80284" w:rsidR="0029104E" w:rsidRPr="003B2076" w:rsidRDefault="0029104E" w:rsidP="003B7C17">
      <w:pPr>
        <w:pStyle w:val="Heading2"/>
      </w:pPr>
      <w:bookmarkStart w:id="177" w:name="_Toc527053355"/>
      <w:r w:rsidRPr="003B2076">
        <w:t>Compliance</w:t>
      </w:r>
      <w:bookmarkEnd w:id="177"/>
    </w:p>
    <w:p w14:paraId="4691A185" w14:textId="62B55240" w:rsidR="0029104E" w:rsidRPr="003B2076" w:rsidRDefault="00AA3E95" w:rsidP="00B83C15">
      <w:pPr>
        <w:pStyle w:val="NumberedPARAlevel3"/>
        <w:ind w:left="709" w:hanging="709"/>
        <w:rPr>
          <w:sz w:val="24"/>
        </w:rPr>
      </w:pPr>
      <w:r w:rsidRPr="00A068B0">
        <w:rPr>
          <w:bCs w:val="0"/>
        </w:rPr>
        <w:t>C</w:t>
      </w:r>
      <w:r w:rsidR="0029104E" w:rsidRPr="00A068B0">
        <w:t xml:space="preserve">ompliance with the requirements detailed in </w:t>
      </w:r>
      <w:r w:rsidR="0029104E" w:rsidRPr="003B2076">
        <w:t xml:space="preserve">this EREC G98 </w:t>
      </w:r>
      <w:r w:rsidR="0029104E" w:rsidRPr="00A068B0">
        <w:t xml:space="preserve">will ensure that the </w:t>
      </w:r>
      <w:r w:rsidR="0029104E" w:rsidRPr="003B2076">
        <w:rPr>
          <w:b/>
        </w:rPr>
        <w:t>Micro-generator(s)</w:t>
      </w:r>
      <w:r w:rsidR="0029104E" w:rsidRPr="00A068B0">
        <w:t xml:space="preserve"> is considered to be approved for connection to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t xml:space="preserve">. </w:t>
      </w:r>
    </w:p>
    <w:p w14:paraId="5BEE3831" w14:textId="2A57959D" w:rsidR="0029104E" w:rsidRPr="00A068B0" w:rsidRDefault="00AA3E95" w:rsidP="00B83C15">
      <w:pPr>
        <w:pStyle w:val="NumberedPARAlevel3"/>
        <w:ind w:left="709" w:hanging="709"/>
        <w:rPr>
          <w:lang w:eastAsia="en-GB"/>
        </w:rPr>
      </w:pPr>
      <w:r w:rsidRPr="00A068B0">
        <w:t>T</w:t>
      </w:r>
      <w:r w:rsidR="0029104E" w:rsidRPr="00A068B0">
        <w:rPr>
          <w:lang w:eastAsia="en-GB"/>
        </w:rPr>
        <w:t xml:space="preserve">he </w:t>
      </w:r>
      <w:r w:rsidR="0029104E" w:rsidRPr="003B2076">
        <w:rPr>
          <w:b/>
          <w:lang w:eastAsia="en-GB"/>
        </w:rPr>
        <w:t>Micro-generator(s)</w:t>
      </w:r>
      <w:r w:rsidR="0029104E" w:rsidRPr="00A068B0">
        <w:rPr>
          <w:lang w:eastAsia="en-GB"/>
        </w:rPr>
        <w:t xml:space="preserve"> shall </w:t>
      </w:r>
      <w:r w:rsidR="00C52A0F" w:rsidRPr="003B2076">
        <w:rPr>
          <w:lang w:eastAsia="en-GB"/>
        </w:rPr>
        <w:t>conform to</w:t>
      </w:r>
      <w:r w:rsidR="0029104E" w:rsidRPr="00A068B0">
        <w:rPr>
          <w:lang w:eastAsia="en-GB"/>
        </w:rPr>
        <w:t xml:space="preserve"> all relevant European Directives and should be labelled with a CE marking.</w:t>
      </w:r>
    </w:p>
    <w:p w14:paraId="604C1883" w14:textId="77777777" w:rsidR="00D22790" w:rsidRDefault="00D22790">
      <w:pPr>
        <w:jc w:val="left"/>
        <w:rPr>
          <w:rFonts w:cs="Times New Roman"/>
          <w:b/>
          <w:bCs/>
          <w:spacing w:val="0"/>
          <w:sz w:val="24"/>
          <w:szCs w:val="22"/>
        </w:rPr>
      </w:pPr>
      <w:r>
        <w:br w:type="page"/>
      </w:r>
    </w:p>
    <w:p w14:paraId="5CEE9793" w14:textId="73D227C1" w:rsidR="0029104E" w:rsidRPr="003B2076" w:rsidRDefault="0029104E" w:rsidP="003B7C17">
      <w:pPr>
        <w:pStyle w:val="Heading1"/>
        <w:rPr>
          <w:lang w:eastAsia="en-GB"/>
        </w:rPr>
      </w:pPr>
      <w:bookmarkStart w:id="178" w:name="_Toc527053356"/>
      <w:r w:rsidRPr="003B2076">
        <w:lastRenderedPageBreak/>
        <w:t>Operation</w:t>
      </w:r>
      <w:r w:rsidRPr="003B2076">
        <w:rPr>
          <w:lang w:eastAsia="en-GB"/>
        </w:rPr>
        <w:t xml:space="preserve"> and Safety</w:t>
      </w:r>
      <w:bookmarkEnd w:id="178"/>
    </w:p>
    <w:p w14:paraId="4839D232" w14:textId="0D134CEF" w:rsidR="0029104E" w:rsidRPr="003B2076" w:rsidRDefault="0029104E" w:rsidP="003B7C17">
      <w:pPr>
        <w:pStyle w:val="Heading2"/>
      </w:pPr>
      <w:bookmarkStart w:id="179" w:name="_Toc527053357"/>
      <w:r w:rsidRPr="003B2076">
        <w:t>Operational Requirements</w:t>
      </w:r>
      <w:bookmarkEnd w:id="179"/>
    </w:p>
    <w:p w14:paraId="6D41A24D" w14:textId="6E1FDA6D" w:rsidR="0029104E" w:rsidRPr="00A068B0" w:rsidRDefault="00AA3E95" w:rsidP="00B83C15">
      <w:pPr>
        <w:pStyle w:val="NumberedPARAlevel3"/>
        <w:ind w:left="709" w:hanging="709"/>
        <w:rPr>
          <w:lang w:eastAsia="en-GB"/>
        </w:rPr>
      </w:pPr>
      <w:r w:rsidRPr="003B2076">
        <w:t>C</w:t>
      </w:r>
      <w:r w:rsidR="0029104E" w:rsidRPr="003B2076">
        <w:rPr>
          <w:lang w:eastAsia="en-GB"/>
        </w:rPr>
        <w:t xml:space="preserve">ompliance with this EREC G98 in respect of the design, installation, operation and maintenance of a </w:t>
      </w:r>
      <w:r w:rsidR="0029104E" w:rsidRPr="003B2076">
        <w:rPr>
          <w:b/>
          <w:lang w:eastAsia="en-GB"/>
        </w:rPr>
        <w:t>Micro-generating Plant</w:t>
      </w:r>
      <w:r w:rsidR="0029104E" w:rsidRPr="003B2076">
        <w:rPr>
          <w:lang w:eastAsia="en-GB"/>
        </w:rPr>
        <w:t xml:space="preserve">, will ensure that the </w:t>
      </w:r>
      <w:r w:rsidR="0029104E" w:rsidRPr="003B2076">
        <w:rPr>
          <w:b/>
          <w:lang w:eastAsia="en-GB"/>
        </w:rPr>
        <w:t>Customer</w:t>
      </w:r>
      <w:r w:rsidR="0029104E" w:rsidRPr="003B2076">
        <w:rPr>
          <w:lang w:eastAsia="en-GB"/>
        </w:rPr>
        <w:t xml:space="preserve"> is discharging their legal obligations under </w:t>
      </w:r>
      <w:r w:rsidR="0029104E" w:rsidRPr="003B2076">
        <w:rPr>
          <w:b/>
          <w:lang w:eastAsia="en-GB"/>
        </w:rPr>
        <w:t>ESQCR</w:t>
      </w:r>
      <w:r w:rsidR="0029104E" w:rsidRPr="003B2076">
        <w:rPr>
          <w:lang w:eastAsia="en-GB"/>
        </w:rPr>
        <w:t xml:space="preserve"> 22(1)(a) and the EU Network Code on Requirements for Grid Connection of Generators.</w:t>
      </w:r>
    </w:p>
    <w:p w14:paraId="09FC5185" w14:textId="755EF272" w:rsidR="0029104E" w:rsidRPr="003B2076" w:rsidRDefault="0029104E" w:rsidP="003B7C17">
      <w:pPr>
        <w:pStyle w:val="Heading2"/>
      </w:pPr>
      <w:bookmarkStart w:id="180" w:name="_Toc527053358"/>
      <w:r w:rsidRPr="003B2076">
        <w:t>Isolation</w:t>
      </w:r>
      <w:bookmarkEnd w:id="180"/>
    </w:p>
    <w:p w14:paraId="2FD0245F" w14:textId="6FDB9B6D" w:rsidR="0029104E" w:rsidRPr="00A068B0" w:rsidRDefault="00AA3E95" w:rsidP="00B83C15">
      <w:pPr>
        <w:pStyle w:val="NumberedPARAlevel3"/>
        <w:ind w:left="709" w:hanging="709"/>
        <w:rPr>
          <w:lang w:eastAsia="en-GB"/>
        </w:rPr>
      </w:pPr>
      <w:r w:rsidRPr="00A068B0">
        <w:rPr>
          <w:bCs w:val="0"/>
        </w:rPr>
        <w:t>T</w:t>
      </w:r>
      <w:r w:rsidR="0029104E" w:rsidRPr="00A068B0">
        <w:rPr>
          <w:rFonts w:eastAsia="Batang"/>
        </w:rPr>
        <w:t xml:space="preserve">he </w:t>
      </w:r>
      <w:r w:rsidR="0029104E" w:rsidRPr="00A068B0">
        <w:rPr>
          <w:rFonts w:eastAsia="Batang"/>
          <w:b/>
        </w:rPr>
        <w:t>Micro-generator(s)</w:t>
      </w:r>
      <w:r w:rsidR="0029104E" w:rsidRPr="00A068B0">
        <w:rPr>
          <w:rFonts w:eastAsia="Batang"/>
        </w:rPr>
        <w:t xml:space="preserve"> shall be connected via an accessible isolation switch that is capable of isolating all phases and neutral. The isolation switch shall be capable of being secured in the ‘off’ (isolated) position.</w:t>
      </w:r>
    </w:p>
    <w:p w14:paraId="5F102E2C" w14:textId="2DC1BBAE" w:rsidR="0029104E" w:rsidRPr="003B2076" w:rsidRDefault="0029104E" w:rsidP="003B7C17">
      <w:pPr>
        <w:pStyle w:val="Heading2"/>
      </w:pPr>
      <w:bookmarkStart w:id="181" w:name="_Toc527053359"/>
      <w:r w:rsidRPr="003B2076">
        <w:t>Labelling</w:t>
      </w:r>
      <w:bookmarkEnd w:id="181"/>
    </w:p>
    <w:p w14:paraId="0AC829C6" w14:textId="656D6AE9" w:rsidR="0029104E" w:rsidRPr="00A068B0" w:rsidRDefault="00AA3E95" w:rsidP="00B83C15">
      <w:pPr>
        <w:pStyle w:val="NumberedPARAlevel3"/>
        <w:ind w:left="709" w:hanging="709"/>
        <w:rPr>
          <w:lang w:eastAsia="en-GB"/>
        </w:rPr>
      </w:pPr>
      <w:r w:rsidRPr="003B2076">
        <w:t>L</w:t>
      </w:r>
      <w:r w:rsidR="0029104E" w:rsidRPr="003B2076">
        <w:rPr>
          <w:lang w:eastAsia="en-GB"/>
        </w:rPr>
        <w:t>abelling shall be placed in accordance with EN 50438. It should be noted that the</w:t>
      </w:r>
      <w:r w:rsidR="0029104E" w:rsidRPr="00A068B0">
        <w:rPr>
          <w:lang w:eastAsia="en-GB"/>
        </w:rPr>
        <w:t xml:space="preserve"> </w:t>
      </w:r>
      <w:r w:rsidR="0029104E" w:rsidRPr="003B2076">
        <w:rPr>
          <w:lang w:eastAsia="en-GB"/>
        </w:rPr>
        <w:t>warning label</w:t>
      </w:r>
      <w:r w:rsidR="0029104E" w:rsidRPr="00A068B0">
        <w:rPr>
          <w:lang w:eastAsia="en-GB"/>
        </w:rPr>
        <w:t xml:space="preserve"> does not imply a right on the </w:t>
      </w:r>
      <w:r w:rsidR="0029104E" w:rsidRPr="00A068B0">
        <w:rPr>
          <w:b/>
          <w:lang w:eastAsia="en-GB"/>
        </w:rPr>
        <w:t>Customer</w:t>
      </w:r>
      <w:r w:rsidR="0029104E" w:rsidRPr="00A068B0">
        <w:rPr>
          <w:lang w:eastAsia="en-GB"/>
        </w:rPr>
        <w:t xml:space="preserve">, </w:t>
      </w:r>
      <w:r w:rsidR="0029104E" w:rsidRPr="00A068B0">
        <w:rPr>
          <w:b/>
          <w:lang w:eastAsia="en-GB"/>
        </w:rPr>
        <w:t>Installer</w:t>
      </w:r>
      <w:r w:rsidR="0029104E" w:rsidRPr="00A068B0">
        <w:rPr>
          <w:lang w:eastAsia="en-GB"/>
        </w:rPr>
        <w:t xml:space="preserve"> or maintainer to operate (remove / replace) the </w:t>
      </w:r>
      <w:r w:rsidR="0029104E" w:rsidRPr="003B2076">
        <w:rPr>
          <w:b/>
          <w:lang w:eastAsia="en-GB"/>
        </w:rPr>
        <w:t>DNO’s</w:t>
      </w:r>
      <w:r w:rsidR="0029104E" w:rsidRPr="00A068B0">
        <w:rPr>
          <w:lang w:eastAsia="en-GB"/>
        </w:rPr>
        <w:t xml:space="preserve"> cut-out fuse </w:t>
      </w:r>
      <w:r w:rsidR="0029104E" w:rsidRPr="003B2076">
        <w:rPr>
          <w:lang w:eastAsia="en-GB"/>
        </w:rPr>
        <w:t>and a note to this effect should be included on the warning label.</w:t>
      </w:r>
    </w:p>
    <w:p w14:paraId="77DBFFFD" w14:textId="3DB096CE" w:rsidR="0029104E" w:rsidRPr="00A068B0" w:rsidRDefault="00AA3E95" w:rsidP="00B83C15">
      <w:pPr>
        <w:pStyle w:val="NumberedPARAlevel3"/>
        <w:ind w:left="709" w:hanging="709"/>
        <w:rPr>
          <w:sz w:val="20"/>
          <w:lang w:eastAsia="en-GB"/>
        </w:rPr>
      </w:pPr>
      <w:r w:rsidRPr="00A068B0">
        <w:rPr>
          <w:lang w:eastAsia="en-GB"/>
        </w:rPr>
        <w:t>I</w:t>
      </w:r>
      <w:r w:rsidR="0029104E" w:rsidRPr="00A068B0">
        <w:rPr>
          <w:lang w:eastAsia="en-GB"/>
        </w:rPr>
        <w:t xml:space="preserve">n addition to the </w:t>
      </w:r>
      <w:r w:rsidR="0029104E" w:rsidRPr="003B2076">
        <w:rPr>
          <w:lang w:eastAsia="en-GB"/>
        </w:rPr>
        <w:t>warning label</w:t>
      </w:r>
      <w:r w:rsidR="0029104E" w:rsidRPr="00A068B0">
        <w:rPr>
          <w:lang w:eastAsia="en-GB"/>
        </w:rPr>
        <w:t xml:space="preserve">, this </w:t>
      </w:r>
      <w:r w:rsidR="0029104E" w:rsidRPr="003B2076">
        <w:t xml:space="preserve">EREC G98 </w:t>
      </w:r>
      <w:r w:rsidR="0029104E" w:rsidRPr="00A068B0">
        <w:rPr>
          <w:lang w:eastAsia="en-GB"/>
        </w:rPr>
        <w:t xml:space="preserve">requires the following, up to date, information to be displayed at the </w:t>
      </w:r>
      <w:r w:rsidR="0029104E" w:rsidRPr="00A068B0">
        <w:rPr>
          <w:b/>
          <w:lang w:eastAsia="en-GB"/>
        </w:rPr>
        <w:t>Connection Point</w:t>
      </w:r>
      <w:r w:rsidR="0029104E" w:rsidRPr="00A068B0">
        <w:rPr>
          <w:lang w:eastAsia="en-GB"/>
        </w:rPr>
        <w:t xml:space="preserve"> with the </w:t>
      </w:r>
      <w:r w:rsidR="0029104E" w:rsidRPr="003B2076">
        <w:rPr>
          <w:rFonts w:eastAsia="Batang"/>
          <w:b/>
          <w:lang w:eastAsia="en-GB"/>
        </w:rPr>
        <w:t>DNO’s</w:t>
      </w:r>
      <w:r w:rsidR="0029104E" w:rsidRPr="00A068B0">
        <w:rPr>
          <w:rFonts w:eastAsia="Batang"/>
          <w:b/>
          <w:lang w:eastAsia="en-GB"/>
        </w:rPr>
        <w:t xml:space="preserve"> Distribution </w:t>
      </w:r>
      <w:r w:rsidR="0029104E" w:rsidRPr="003B2076">
        <w:rPr>
          <w:rFonts w:eastAsia="Batang"/>
          <w:b/>
          <w:lang w:eastAsia="en-GB"/>
        </w:rPr>
        <w:t>Network</w:t>
      </w:r>
      <w:r w:rsidR="0029104E" w:rsidRPr="00E04C15">
        <w:rPr>
          <w:rFonts w:eastAsia="Batang"/>
          <w:bCs w:val="0"/>
          <w:lang w:eastAsia="en-GB"/>
        </w:rPr>
        <w:t>.</w:t>
      </w:r>
    </w:p>
    <w:p w14:paraId="4DF8968E" w14:textId="123A791A" w:rsidR="0029104E" w:rsidRPr="00A068B0" w:rsidRDefault="0029104E" w:rsidP="00B83C15">
      <w:pPr>
        <w:widowControl w:val="0"/>
        <w:numPr>
          <w:ilvl w:val="0"/>
          <w:numId w:val="19"/>
        </w:numPr>
        <w:autoSpaceDE w:val="0"/>
        <w:autoSpaceDN w:val="0"/>
        <w:adjustRightInd w:val="0"/>
        <w:spacing w:after="200" w:line="239" w:lineRule="auto"/>
        <w:ind w:left="1418" w:hanging="709"/>
        <w:contextualSpacing/>
        <w:rPr>
          <w:spacing w:val="0"/>
        </w:rPr>
      </w:pPr>
      <w:r w:rsidRPr="00A068B0">
        <w:rPr>
          <w:spacing w:val="0"/>
        </w:rPr>
        <w:t xml:space="preserve">A circuit diagram relevant to the installation showing the circuit wiring, including all protective devices, between the </w:t>
      </w:r>
      <w:r w:rsidRPr="00A068B0">
        <w:rPr>
          <w:b/>
          <w:spacing w:val="0"/>
        </w:rPr>
        <w:t>Micro-generator</w:t>
      </w:r>
      <w:r w:rsidRPr="00A068B0">
        <w:rPr>
          <w:spacing w:val="0"/>
        </w:rPr>
        <w:t xml:space="preserve"> and the </w:t>
      </w:r>
      <w:r w:rsidRPr="00A068B0">
        <w:rPr>
          <w:b/>
          <w:spacing w:val="0"/>
        </w:rPr>
        <w:t>DNO</w:t>
      </w:r>
      <w:r w:rsidR="0054526A" w:rsidRPr="00A068B0">
        <w:rPr>
          <w:b/>
          <w:spacing w:val="0"/>
        </w:rPr>
        <w:t>’</w:t>
      </w:r>
      <w:r w:rsidRPr="00A068B0">
        <w:rPr>
          <w:b/>
          <w:spacing w:val="0"/>
        </w:rPr>
        <w:t>s</w:t>
      </w:r>
      <w:r w:rsidRPr="00A068B0">
        <w:rPr>
          <w:spacing w:val="0"/>
        </w:rPr>
        <w:t xml:space="preserve"> fused cut-out. This diagram should also show by whom all apparatus is owned and maintained; and</w:t>
      </w:r>
    </w:p>
    <w:p w14:paraId="54B492FC" w14:textId="77777777" w:rsidR="0029104E" w:rsidRPr="00A068B0" w:rsidRDefault="0029104E" w:rsidP="00B83C15">
      <w:pPr>
        <w:widowControl w:val="0"/>
        <w:autoSpaceDE w:val="0"/>
        <w:autoSpaceDN w:val="0"/>
        <w:adjustRightInd w:val="0"/>
        <w:spacing w:before="14" w:line="240" w:lineRule="exact"/>
        <w:ind w:left="1418" w:hanging="709"/>
        <w:rPr>
          <w:spacing w:val="0"/>
          <w:lang w:eastAsia="en-GB"/>
        </w:rPr>
      </w:pPr>
    </w:p>
    <w:p w14:paraId="2E77BFBD" w14:textId="0448A533" w:rsidR="0029104E" w:rsidRPr="00A068B0" w:rsidRDefault="0029104E" w:rsidP="00B83C15">
      <w:pPr>
        <w:widowControl w:val="0"/>
        <w:numPr>
          <w:ilvl w:val="0"/>
          <w:numId w:val="19"/>
        </w:numPr>
        <w:autoSpaceDE w:val="0"/>
        <w:autoSpaceDN w:val="0"/>
        <w:adjustRightInd w:val="0"/>
        <w:spacing w:after="200" w:line="276" w:lineRule="auto"/>
        <w:ind w:left="1418" w:right="-20" w:hanging="709"/>
        <w:contextualSpacing/>
        <w:rPr>
          <w:spacing w:val="0"/>
        </w:rPr>
      </w:pPr>
      <w:r w:rsidRPr="00A068B0">
        <w:rPr>
          <w:spacing w:val="0"/>
        </w:rPr>
        <w:t xml:space="preserve">A summary of the </w:t>
      </w:r>
      <w:r w:rsidRPr="00A068B0">
        <w:rPr>
          <w:b/>
          <w:spacing w:val="0"/>
        </w:rPr>
        <w:t>Interface Protection</w:t>
      </w:r>
      <w:r w:rsidRPr="00A068B0">
        <w:rPr>
          <w:spacing w:val="0"/>
        </w:rPr>
        <w:t xml:space="preserve"> settings incorporated within the </w:t>
      </w:r>
      <w:r w:rsidRPr="00A068B0">
        <w:rPr>
          <w:b/>
          <w:spacing w:val="0"/>
        </w:rPr>
        <w:t>Micro-generator</w:t>
      </w:r>
      <w:r w:rsidRPr="00A068B0">
        <w:rPr>
          <w:spacing w:val="0"/>
        </w:rPr>
        <w:t>.</w:t>
      </w:r>
    </w:p>
    <w:p w14:paraId="799C7F11" w14:textId="0F580AF3" w:rsidR="0029104E" w:rsidRPr="00A068B0" w:rsidRDefault="00AA3E95" w:rsidP="00B83C15">
      <w:pPr>
        <w:pStyle w:val="NumberedPARAlevel3"/>
        <w:ind w:left="709" w:hanging="709"/>
        <w:rPr>
          <w:lang w:eastAsia="en-GB"/>
        </w:rPr>
      </w:pPr>
      <w:r w:rsidRPr="00A068B0">
        <w:t>F</w:t>
      </w:r>
      <w:r w:rsidR="0029104E" w:rsidRPr="00A068B0">
        <w:rPr>
          <w:lang w:eastAsia="en-GB"/>
        </w:rPr>
        <w:t>igure 1 shows an outline example of the type of circuit diagram that will need to be displayed. Figure 1 is non-prescriptive and is for illustrative purposes only.</w:t>
      </w:r>
    </w:p>
    <w:p w14:paraId="03C3AA70" w14:textId="77777777" w:rsidR="0029104E" w:rsidRPr="00A068B0" w:rsidRDefault="0029104E" w:rsidP="0029104E">
      <w:pPr>
        <w:widowControl w:val="0"/>
        <w:autoSpaceDE w:val="0"/>
        <w:autoSpaceDN w:val="0"/>
        <w:adjustRightInd w:val="0"/>
        <w:ind w:left="709"/>
        <w:rPr>
          <w:sz w:val="20"/>
          <w:lang w:eastAsia="en-GB"/>
        </w:rPr>
      </w:pPr>
    </w:p>
    <w:p w14:paraId="53E2499C" w14:textId="77777777" w:rsidR="00AA3E95" w:rsidRPr="00A068B0" w:rsidRDefault="00AA3E95">
      <w:pPr>
        <w:jc w:val="left"/>
        <w:rPr>
          <w:rFonts w:eastAsia="Calibri"/>
          <w:b/>
          <w:spacing w:val="0"/>
          <w:lang w:eastAsia="en-US"/>
        </w:rPr>
      </w:pPr>
      <w:r w:rsidRPr="00A068B0">
        <w:rPr>
          <w:b/>
        </w:rPr>
        <w:br w:type="page"/>
      </w:r>
    </w:p>
    <w:p w14:paraId="132E7020" w14:textId="207D6346" w:rsidR="0029104E" w:rsidRPr="003B2076" w:rsidRDefault="00B9637A" w:rsidP="0029104E">
      <w:pPr>
        <w:widowControl w:val="0"/>
        <w:autoSpaceDE w:val="0"/>
        <w:autoSpaceDN w:val="0"/>
        <w:adjustRightInd w:val="0"/>
        <w:spacing w:before="32" w:line="239" w:lineRule="auto"/>
        <w:jc w:val="center"/>
      </w:pPr>
      <w:r w:rsidRPr="00B9637A">
        <w:rPr>
          <w:noProof/>
          <w:lang w:eastAsia="en-GB"/>
        </w:rPr>
        <w:lastRenderedPageBreak/>
        <w:drawing>
          <wp:inline distT="0" distB="0" distL="0" distR="0" wp14:anchorId="7FAF523C" wp14:editId="0BAD6EEC">
            <wp:extent cx="5727700" cy="42291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27700" cy="4229100"/>
                    </a:xfrm>
                    <a:prstGeom prst="rect">
                      <a:avLst/>
                    </a:prstGeom>
                    <a:noFill/>
                    <a:ln>
                      <a:noFill/>
                    </a:ln>
                  </pic:spPr>
                </pic:pic>
              </a:graphicData>
            </a:graphic>
          </wp:inline>
        </w:drawing>
      </w:r>
    </w:p>
    <w:p w14:paraId="19CB9EC3" w14:textId="35353FB6" w:rsidR="006A13FF" w:rsidRPr="00A068B0" w:rsidRDefault="006A13FF" w:rsidP="006A13FF">
      <w:pPr>
        <w:pStyle w:val="ListParagraph"/>
        <w:widowControl w:val="0"/>
        <w:autoSpaceDE w:val="0"/>
        <w:autoSpaceDN w:val="0"/>
        <w:adjustRightInd w:val="0"/>
        <w:ind w:left="357" w:right="54"/>
        <w:jc w:val="center"/>
        <w:rPr>
          <w:rFonts w:ascii="Arial" w:hAnsi="Arial" w:cs="Arial"/>
          <w:b/>
          <w:szCs w:val="20"/>
        </w:rPr>
      </w:pPr>
      <w:r w:rsidRPr="00A068B0">
        <w:rPr>
          <w:rFonts w:ascii="Arial" w:hAnsi="Arial" w:cs="Arial"/>
          <w:b/>
          <w:szCs w:val="20"/>
        </w:rPr>
        <w:t>Figure 1 – Example of the type of circuit diagram</w:t>
      </w:r>
    </w:p>
    <w:p w14:paraId="77902D00" w14:textId="702371FD" w:rsidR="0029104E" w:rsidRPr="00A068B0" w:rsidRDefault="00AA3E95" w:rsidP="00B83C15">
      <w:pPr>
        <w:pStyle w:val="NumberedPARAlevel3"/>
        <w:ind w:left="709" w:hanging="709"/>
      </w:pPr>
      <w:r w:rsidRPr="00A068B0">
        <w:lastRenderedPageBreak/>
        <w:t>T</w:t>
      </w:r>
      <w:r w:rsidR="0029104E" w:rsidRPr="00A068B0">
        <w:t xml:space="preserve">he </w:t>
      </w:r>
      <w:r w:rsidR="0029104E" w:rsidRPr="00A068B0">
        <w:rPr>
          <w:b/>
        </w:rPr>
        <w:t>Installer</w:t>
      </w:r>
      <w:r w:rsidR="0029104E" w:rsidRPr="00A068B0">
        <w:t xml:space="preserve"> shall advise the</w:t>
      </w:r>
      <w:r w:rsidR="0029104E" w:rsidRPr="00A068B0">
        <w:rPr>
          <w:b/>
        </w:rPr>
        <w:t xml:space="preserve"> </w:t>
      </w:r>
      <w:r w:rsidR="0029104E" w:rsidRPr="003B2076">
        <w:rPr>
          <w:b/>
        </w:rPr>
        <w:t>Customer</w:t>
      </w:r>
      <w:r w:rsidR="0029104E" w:rsidRPr="00A068B0">
        <w:t xml:space="preserve"> that it is the </w:t>
      </w:r>
      <w:r w:rsidR="0029104E" w:rsidRPr="003B2076">
        <w:rPr>
          <w:b/>
        </w:rPr>
        <w:t>Customer</w:t>
      </w:r>
      <w:r w:rsidR="0029104E" w:rsidRPr="00A068B0">
        <w:rPr>
          <w:b/>
        </w:rPr>
        <w:t>’s</w:t>
      </w:r>
      <w:r w:rsidR="0029104E" w:rsidRPr="00A068B0">
        <w:t xml:space="preserve"> responsibility to ensure that this safety information is kept up to date. The installation operating instructions shall contain the </w:t>
      </w:r>
      <w:r w:rsidR="0029104E" w:rsidRPr="00A068B0">
        <w:rPr>
          <w:b/>
        </w:rPr>
        <w:t xml:space="preserve">Manufacturer’s </w:t>
      </w:r>
      <w:r w:rsidR="0029104E" w:rsidRPr="00A068B0">
        <w:t xml:space="preserve">contact details </w:t>
      </w:r>
      <w:r w:rsidR="00410A30">
        <w:t>eg</w:t>
      </w:r>
      <w:r w:rsidR="0029104E" w:rsidRPr="00A068B0">
        <w:t xml:space="preserve"> name, telephone number and web address.</w:t>
      </w:r>
    </w:p>
    <w:p w14:paraId="711B4DBC" w14:textId="1D62C5FB" w:rsidR="0029104E" w:rsidRPr="003B2076" w:rsidRDefault="0029104E" w:rsidP="003B7C17">
      <w:pPr>
        <w:pStyle w:val="Heading2"/>
      </w:pPr>
      <w:bookmarkStart w:id="182" w:name="_Toc527053360"/>
      <w:r w:rsidRPr="003B2076">
        <w:t>Maintenance &amp; Routine Testing</w:t>
      </w:r>
      <w:bookmarkEnd w:id="182"/>
    </w:p>
    <w:p w14:paraId="3F822580" w14:textId="52C74DEE" w:rsidR="0029104E" w:rsidRPr="00A068B0" w:rsidRDefault="00AA3E95" w:rsidP="00B83C15">
      <w:pPr>
        <w:pStyle w:val="NumberedPARAlevel3"/>
        <w:ind w:left="709" w:hanging="709"/>
        <w:rPr>
          <w:lang w:eastAsia="en-GB"/>
        </w:rPr>
      </w:pPr>
      <w:r w:rsidRPr="00A068B0">
        <w:rPr>
          <w:bCs w:val="0"/>
        </w:rPr>
        <w:t>P</w:t>
      </w:r>
      <w:r w:rsidR="0029104E" w:rsidRPr="00A068B0">
        <w:rPr>
          <w:lang w:eastAsia="en-GB"/>
        </w:rPr>
        <w:t xml:space="preserve">eriodic testing of the </w:t>
      </w:r>
      <w:r w:rsidR="0029104E" w:rsidRPr="003B2076">
        <w:rPr>
          <w:b/>
          <w:lang w:eastAsia="en-GB"/>
        </w:rPr>
        <w:t>Micro-generator</w:t>
      </w:r>
      <w:r w:rsidR="0029104E" w:rsidRPr="00A068B0">
        <w:rPr>
          <w:lang w:eastAsia="en-GB"/>
        </w:rPr>
        <w:t xml:space="preserve"> is recommended at intervals prescribed by the </w:t>
      </w:r>
      <w:r w:rsidR="0029104E" w:rsidRPr="00A068B0">
        <w:rPr>
          <w:b/>
          <w:lang w:eastAsia="en-GB"/>
        </w:rPr>
        <w:t>Manufacturer</w:t>
      </w:r>
      <w:r w:rsidR="0029104E" w:rsidRPr="00A068B0">
        <w:rPr>
          <w:lang w:eastAsia="en-GB"/>
        </w:rPr>
        <w:t>. This information shall be included in the installation and</w:t>
      </w:r>
      <w:r w:rsidR="0029104E" w:rsidRPr="003B2076">
        <w:rPr>
          <w:b/>
        </w:rPr>
        <w:t xml:space="preserve"> </w:t>
      </w:r>
      <w:r w:rsidR="0029104E" w:rsidRPr="00A068B0">
        <w:rPr>
          <w:lang w:eastAsia="en-GB"/>
        </w:rPr>
        <w:t>user instructions. The method of testing and/or servicing should be included in the servicing instructions.</w:t>
      </w:r>
    </w:p>
    <w:p w14:paraId="7EE5713E" w14:textId="5C9390E7" w:rsidR="0029104E" w:rsidRPr="003B2076" w:rsidRDefault="0029104E" w:rsidP="003B7C17">
      <w:pPr>
        <w:pStyle w:val="Heading2"/>
        <w:rPr>
          <w:lang w:eastAsia="en-GB"/>
        </w:rPr>
      </w:pPr>
      <w:bookmarkStart w:id="183" w:name="_Toc527053361"/>
      <w:r w:rsidRPr="003B2076">
        <w:rPr>
          <w:lang w:eastAsia="en-GB"/>
        </w:rPr>
        <w:t>Phase Unbalance</w:t>
      </w:r>
      <w:bookmarkEnd w:id="183"/>
    </w:p>
    <w:p w14:paraId="17CA6125" w14:textId="24F66330" w:rsidR="0029104E" w:rsidRPr="00A068B0" w:rsidRDefault="00AA3E95" w:rsidP="00B83C15">
      <w:pPr>
        <w:pStyle w:val="NumberedPARAlevel3"/>
        <w:ind w:left="709" w:hanging="709"/>
        <w:rPr>
          <w:rFonts w:cs="Arial"/>
          <w:lang w:eastAsia="en-GB"/>
        </w:rPr>
      </w:pPr>
      <w:r w:rsidRPr="00A068B0">
        <w:rPr>
          <w:szCs w:val="22"/>
          <w:lang w:eastAsia="en-GB"/>
        </w:rPr>
        <w:t>T</w:t>
      </w:r>
      <w:r w:rsidR="0029104E" w:rsidRPr="00A068B0">
        <w:rPr>
          <w:rFonts w:cs="Arial"/>
          <w:szCs w:val="22"/>
          <w:lang w:eastAsia="en-GB"/>
        </w:rPr>
        <w:t>here is no requirement to balance phases on installations below or equal to 16 A per phase.</w:t>
      </w:r>
    </w:p>
    <w:p w14:paraId="1C9057A8" w14:textId="29C1A5B1" w:rsidR="0029104E" w:rsidRDefault="00AA3E95" w:rsidP="00B83C15">
      <w:pPr>
        <w:pStyle w:val="NumberedPARAlevel3"/>
        <w:ind w:left="709" w:hanging="709"/>
        <w:rPr>
          <w:rFonts w:cs="Arial"/>
          <w:lang w:eastAsia="en-GB"/>
        </w:rPr>
      </w:pPr>
      <w:r w:rsidRPr="00A068B0">
        <w:rPr>
          <w:szCs w:val="22"/>
          <w:lang w:eastAsia="en-GB"/>
        </w:rPr>
        <w:t>F</w:t>
      </w:r>
      <w:r w:rsidR="0029104E" w:rsidRPr="00A068B0">
        <w:rPr>
          <w:rFonts w:cs="Arial"/>
          <w:lang w:eastAsia="en-GB"/>
        </w:rPr>
        <w:t xml:space="preserve">or multiple </w:t>
      </w:r>
      <w:r w:rsidR="006F1070">
        <w:rPr>
          <w:rFonts w:cs="Arial"/>
          <w:lang w:eastAsia="en-GB"/>
        </w:rPr>
        <w:t xml:space="preserve">premises </w:t>
      </w:r>
      <w:r w:rsidR="0029104E" w:rsidRPr="00A068B0">
        <w:rPr>
          <w:rFonts w:cs="Arial"/>
          <w:lang w:eastAsia="en-GB"/>
        </w:rPr>
        <w:t xml:space="preserve">installations of </w:t>
      </w:r>
      <w:r w:rsidR="0029104E" w:rsidRPr="00A068B0">
        <w:rPr>
          <w:rFonts w:cs="Arial"/>
          <w:b/>
          <w:lang w:eastAsia="en-GB"/>
        </w:rPr>
        <w:t>Micro-generators</w:t>
      </w:r>
      <w:r w:rsidR="0029104E" w:rsidRPr="00A068B0">
        <w:rPr>
          <w:rFonts w:cs="Arial"/>
          <w:lang w:eastAsia="en-GB"/>
        </w:rPr>
        <w:t xml:space="preserve"> (</w:t>
      </w:r>
      <w:r w:rsidR="00410A30">
        <w:rPr>
          <w:rFonts w:cs="Arial"/>
          <w:lang w:eastAsia="en-GB"/>
        </w:rPr>
        <w:t>eg</w:t>
      </w:r>
      <w:r w:rsidR="0029104E" w:rsidRPr="00A068B0">
        <w:rPr>
          <w:rFonts w:cs="Arial"/>
          <w:lang w:eastAsia="en-GB"/>
        </w:rPr>
        <w:t xml:space="preserve"> new housing developments), balancing the </w:t>
      </w:r>
      <w:r w:rsidR="0029104E" w:rsidRPr="00A068B0">
        <w:rPr>
          <w:rFonts w:cs="Arial"/>
          <w:b/>
          <w:lang w:eastAsia="en-GB"/>
        </w:rPr>
        <w:t>Micro-generators</w:t>
      </w:r>
      <w:r w:rsidR="0029104E" w:rsidRPr="00A068B0">
        <w:rPr>
          <w:rFonts w:cs="Arial"/>
          <w:lang w:eastAsia="en-GB"/>
        </w:rPr>
        <w:t xml:space="preserve"> evenly against the load on the three phases will need to be considered by the </w:t>
      </w:r>
      <w:r w:rsidR="0029104E" w:rsidRPr="00A068B0">
        <w:rPr>
          <w:rFonts w:cs="Arial"/>
          <w:b/>
          <w:lang w:eastAsia="en-GB"/>
        </w:rPr>
        <w:t>DNO</w:t>
      </w:r>
      <w:r w:rsidR="0029104E" w:rsidRPr="00A068B0">
        <w:rPr>
          <w:rFonts w:cs="Arial"/>
          <w:lang w:eastAsia="en-GB"/>
        </w:rPr>
        <w:t xml:space="preserve">. </w:t>
      </w:r>
      <w:r w:rsidR="0029104E" w:rsidRPr="003B2076">
        <w:rPr>
          <w:rFonts w:cs="Arial"/>
          <w:lang w:eastAsia="en-GB"/>
        </w:rPr>
        <w:t xml:space="preserve">The </w:t>
      </w:r>
      <w:r w:rsidR="0029104E" w:rsidRPr="003B2076">
        <w:rPr>
          <w:rFonts w:cs="Arial"/>
          <w:b/>
          <w:lang w:eastAsia="en-GB"/>
        </w:rPr>
        <w:t>DNO</w:t>
      </w:r>
      <w:r w:rsidR="0029104E" w:rsidRPr="003B2076">
        <w:rPr>
          <w:rFonts w:cs="Arial"/>
          <w:lang w:eastAsia="en-GB"/>
        </w:rPr>
        <w:t xml:space="preserve"> will advise the </w:t>
      </w:r>
      <w:r w:rsidR="0029104E" w:rsidRPr="003B2076">
        <w:rPr>
          <w:rFonts w:cs="Arial"/>
          <w:b/>
          <w:lang w:eastAsia="en-GB"/>
        </w:rPr>
        <w:t>Installer</w:t>
      </w:r>
      <w:r w:rsidR="0029104E" w:rsidRPr="003B2076">
        <w:rPr>
          <w:rFonts w:cs="Arial"/>
          <w:lang w:eastAsia="en-GB"/>
        </w:rPr>
        <w:t xml:space="preserve"> of any phase balancing requirements.</w:t>
      </w:r>
    </w:p>
    <w:p w14:paraId="4C438B38" w14:textId="77777777" w:rsidR="006F1070" w:rsidRDefault="006F1070" w:rsidP="006F1070">
      <w:pPr>
        <w:pStyle w:val="Heading2"/>
        <w:rPr>
          <w:lang w:eastAsia="en-GB"/>
        </w:rPr>
      </w:pPr>
      <w:bookmarkStart w:id="184" w:name="_Toc525587982"/>
      <w:r>
        <w:rPr>
          <w:lang w:eastAsia="en-GB"/>
        </w:rPr>
        <w:t>Voltage Management Units</w:t>
      </w:r>
      <w:bookmarkEnd w:id="184"/>
    </w:p>
    <w:p w14:paraId="4C44719F" w14:textId="64EE2653" w:rsidR="006F1C91" w:rsidRPr="006F1070" w:rsidRDefault="006F1070" w:rsidP="006F1070">
      <w:pPr>
        <w:pStyle w:val="NumberedPARAlevel3"/>
        <w:ind w:left="709" w:hanging="709"/>
        <w:rPr>
          <w:lang w:eastAsia="en-GB"/>
        </w:rPr>
      </w:pPr>
      <w:r>
        <w:rPr>
          <w:lang w:eastAsia="en-GB"/>
        </w:rPr>
        <w:t>If a Voltage M</w:t>
      </w:r>
      <w:r w:rsidRPr="00D02116">
        <w:rPr>
          <w:lang w:eastAsia="en-GB"/>
        </w:rPr>
        <w:t xml:space="preserve">anagement Unit is installed </w:t>
      </w:r>
      <w:r>
        <w:rPr>
          <w:lang w:eastAsia="en-GB"/>
        </w:rPr>
        <w:t xml:space="preserve">in a </w:t>
      </w:r>
      <w:r w:rsidRPr="00EA42F8">
        <w:rPr>
          <w:b/>
          <w:lang w:eastAsia="en-GB"/>
        </w:rPr>
        <w:t>Customer’s Installation</w:t>
      </w:r>
      <w:r w:rsidRPr="00D02116">
        <w:rPr>
          <w:lang w:eastAsia="en-GB"/>
        </w:rPr>
        <w:t xml:space="preserve"> between the </w:t>
      </w:r>
      <w:r w:rsidRPr="00EA42F8">
        <w:rPr>
          <w:b/>
          <w:lang w:eastAsia="en-GB"/>
        </w:rPr>
        <w:t>Connection Point</w:t>
      </w:r>
      <w:r w:rsidRPr="00D02116">
        <w:rPr>
          <w:lang w:eastAsia="en-GB"/>
        </w:rPr>
        <w:t xml:space="preserve"> and the </w:t>
      </w:r>
      <w:r w:rsidRPr="00EA42F8">
        <w:rPr>
          <w:b/>
          <w:lang w:eastAsia="en-GB"/>
        </w:rPr>
        <w:t>Micro-generator</w:t>
      </w:r>
      <w:r w:rsidRPr="00D02116">
        <w:rPr>
          <w:lang w:eastAsia="en-GB"/>
        </w:rPr>
        <w:t xml:space="preserve">, it may result in the voltage at the </w:t>
      </w:r>
      <w:r w:rsidRPr="00EA42F8">
        <w:rPr>
          <w:b/>
          <w:lang w:eastAsia="en-GB"/>
        </w:rPr>
        <w:t>Micro-generator</w:t>
      </w:r>
      <w:r w:rsidRPr="00D02116">
        <w:rPr>
          <w:lang w:eastAsia="en-GB"/>
        </w:rPr>
        <w:t xml:space="preserve"> side of the Voltage Management Unit remaining within the limits of the protection settings defined in Table 2 while the voltage at the </w:t>
      </w:r>
      <w:r w:rsidRPr="00EA42F8">
        <w:rPr>
          <w:b/>
          <w:lang w:eastAsia="en-GB"/>
        </w:rPr>
        <w:t>Connection Point</w:t>
      </w:r>
      <w:r w:rsidRPr="00D02116">
        <w:rPr>
          <w:lang w:eastAsia="en-GB"/>
        </w:rPr>
        <w:t xml:space="preserve"> side of the unit might be outside the limits of the protection settings. This would negate the effect of the protection settings. Therefore, this connection arrangement </w:t>
      </w:r>
      <w:r>
        <w:rPr>
          <w:lang w:eastAsia="en-GB"/>
        </w:rPr>
        <w:t xml:space="preserve">is not acceptable and all </w:t>
      </w:r>
      <w:r w:rsidRPr="00EA42F8">
        <w:rPr>
          <w:b/>
          <w:lang w:eastAsia="en-GB"/>
        </w:rPr>
        <w:t>Micro-generator</w:t>
      </w:r>
      <w:r w:rsidRPr="005325A7">
        <w:rPr>
          <w:lang w:eastAsia="en-GB"/>
        </w:rPr>
        <w:t>s</w:t>
      </w:r>
      <w:r w:rsidRPr="00D02116">
        <w:rPr>
          <w:lang w:eastAsia="en-GB"/>
        </w:rPr>
        <w:t xml:space="preserve"> connected to the </w:t>
      </w:r>
      <w:r w:rsidRPr="00EA42F8">
        <w:rPr>
          <w:b/>
          <w:lang w:eastAsia="en-GB"/>
        </w:rPr>
        <w:t>DNO</w:t>
      </w:r>
      <w:r w:rsidRPr="005325A7">
        <w:rPr>
          <w:lang w:eastAsia="en-GB"/>
        </w:rPr>
        <w:t>’s</w:t>
      </w:r>
      <w:r w:rsidRPr="00EA42F8">
        <w:rPr>
          <w:b/>
          <w:lang w:eastAsia="en-GB"/>
        </w:rPr>
        <w:t xml:space="preserve"> LV Distribution Network</w:t>
      </w:r>
      <w:r w:rsidRPr="00D02116">
        <w:rPr>
          <w:lang w:eastAsia="en-GB"/>
        </w:rPr>
        <w:t xml:space="preserve"> under this </w:t>
      </w:r>
      <w:r>
        <w:rPr>
          <w:lang w:eastAsia="en-GB"/>
        </w:rPr>
        <w:t>EREC G98</w:t>
      </w:r>
      <w:r w:rsidRPr="00D02116">
        <w:rPr>
          <w:lang w:eastAsia="en-GB"/>
        </w:rPr>
        <w:t xml:space="preserve"> </w:t>
      </w:r>
      <w:r>
        <w:rPr>
          <w:lang w:eastAsia="en-GB"/>
        </w:rPr>
        <w:t>shall</w:t>
      </w:r>
      <w:r w:rsidRPr="00D02116">
        <w:rPr>
          <w:lang w:eastAsia="en-GB"/>
        </w:rPr>
        <w:t xml:space="preserve"> be made on the </w:t>
      </w:r>
      <w:r w:rsidRPr="00EA42F8">
        <w:rPr>
          <w:b/>
          <w:lang w:eastAsia="en-GB"/>
        </w:rPr>
        <w:t>Connection Point</w:t>
      </w:r>
      <w:r w:rsidRPr="00D02116">
        <w:rPr>
          <w:lang w:eastAsia="en-GB"/>
        </w:rPr>
        <w:t xml:space="preserve"> side of any Voltage Management</w:t>
      </w:r>
      <w:r>
        <w:rPr>
          <w:lang w:eastAsia="en-GB"/>
        </w:rPr>
        <w:t xml:space="preserve"> Unit installed in a </w:t>
      </w:r>
      <w:r w:rsidRPr="00EA42F8">
        <w:rPr>
          <w:b/>
          <w:lang w:eastAsia="en-GB"/>
        </w:rPr>
        <w:t>Customers’ Installation</w:t>
      </w:r>
      <w:r w:rsidRPr="00D02116">
        <w:rPr>
          <w:lang w:eastAsia="en-GB"/>
        </w:rPr>
        <w:t>.</w:t>
      </w:r>
    </w:p>
    <w:p w14:paraId="687F950E" w14:textId="5E10F99A" w:rsidR="0029104E" w:rsidRPr="00A068B0" w:rsidRDefault="0029104E" w:rsidP="003B7C17">
      <w:pPr>
        <w:pStyle w:val="Heading1"/>
        <w:rPr>
          <w:rFonts w:cs="Arial"/>
          <w:sz w:val="20"/>
          <w:szCs w:val="20"/>
          <w:lang w:eastAsia="en-GB"/>
        </w:rPr>
      </w:pPr>
      <w:bookmarkStart w:id="185" w:name="_Toc527053362"/>
      <w:r w:rsidRPr="003B2076">
        <w:t>Commissioning, Notification and Decommissioning</w:t>
      </w:r>
      <w:bookmarkEnd w:id="185"/>
      <w:r w:rsidRPr="003B2076">
        <w:t xml:space="preserve"> </w:t>
      </w:r>
    </w:p>
    <w:p w14:paraId="01862FCD" w14:textId="07742CB9" w:rsidR="0029104E" w:rsidRPr="003B2076" w:rsidRDefault="0029104E" w:rsidP="003B7C17">
      <w:pPr>
        <w:pStyle w:val="Heading2"/>
      </w:pPr>
      <w:bookmarkStart w:id="186" w:name="_Toc527053363"/>
      <w:r w:rsidRPr="003B2076">
        <w:t>General</w:t>
      </w:r>
      <w:bookmarkEnd w:id="186"/>
    </w:p>
    <w:p w14:paraId="13E48CAA" w14:textId="3A8ECF1E" w:rsidR="0029104E" w:rsidRPr="00A068B0" w:rsidRDefault="00AA3E95" w:rsidP="000A09CA">
      <w:pPr>
        <w:pStyle w:val="NumberedPARAlevel3"/>
        <w:keepNext w:val="0"/>
        <w:ind w:left="709" w:hanging="709"/>
      </w:pPr>
      <w:r w:rsidRPr="00A068B0">
        <w:rPr>
          <w:bCs w:val="0"/>
        </w:rPr>
        <w:t>T</w:t>
      </w:r>
      <w:r w:rsidR="0029104E" w:rsidRPr="00A068B0">
        <w:t xml:space="preserve">he installation shall be carried out by </w:t>
      </w:r>
      <w:r w:rsidR="0029104E" w:rsidRPr="00A068B0">
        <w:rPr>
          <w:b/>
        </w:rPr>
        <w:t>Installers</w:t>
      </w:r>
      <w:r w:rsidR="0029104E" w:rsidRPr="00A068B0">
        <w:t xml:space="preserve"> who are competent and have sufficient skills and training (complete with recognised and approved qualifications relating to the fuels used and general electrical installations) to apply safe methods of work to install a </w:t>
      </w:r>
      <w:r w:rsidR="0029104E" w:rsidRPr="00A068B0">
        <w:rPr>
          <w:b/>
        </w:rPr>
        <w:t>Micro-generator</w:t>
      </w:r>
      <w:r w:rsidR="0029104E" w:rsidRPr="00A068B0">
        <w:t xml:space="preserve"> in compliance with this EREC G98. </w:t>
      </w:r>
    </w:p>
    <w:p w14:paraId="45506232" w14:textId="59B3CEC9" w:rsidR="00AA3E95" w:rsidRPr="00A068B0" w:rsidRDefault="00AA3E95" w:rsidP="006F1070">
      <w:pPr>
        <w:pStyle w:val="NumberedPARAlevel3"/>
        <w:keepNext w:val="0"/>
        <w:numPr>
          <w:ilvl w:val="0"/>
          <w:numId w:val="0"/>
        </w:numPr>
        <w:ind w:left="709"/>
      </w:pPr>
      <w:r w:rsidRPr="00A068B0">
        <w:t>N</w:t>
      </w:r>
      <w:r w:rsidR="0029104E" w:rsidRPr="00A068B0">
        <w:t xml:space="preserve">otwithstanding the requirements of this EREC G98, the installation will be carried out to no lower a standard than that required in the </w:t>
      </w:r>
      <w:r w:rsidR="0029104E" w:rsidRPr="00A068B0">
        <w:rPr>
          <w:b/>
        </w:rPr>
        <w:t>Manufacturer’s</w:t>
      </w:r>
      <w:r w:rsidR="0029104E" w:rsidRPr="00A068B0">
        <w:t xml:space="preserve"> installation instructions.</w:t>
      </w:r>
    </w:p>
    <w:p w14:paraId="3130F964" w14:textId="76C2B81F" w:rsidR="0029104E" w:rsidRPr="003B2076" w:rsidRDefault="0029104E" w:rsidP="000A09CA">
      <w:pPr>
        <w:pStyle w:val="Heading2"/>
        <w:keepNext w:val="0"/>
      </w:pPr>
      <w:bookmarkStart w:id="187" w:name="_Toc527053364"/>
      <w:r w:rsidRPr="003B2076">
        <w:t>Commissioning</w:t>
      </w:r>
      <w:bookmarkEnd w:id="187"/>
    </w:p>
    <w:p w14:paraId="3EDC3237" w14:textId="409406BC" w:rsidR="0029104E" w:rsidRPr="00A068B0" w:rsidRDefault="00AA3E95" w:rsidP="000A09CA">
      <w:pPr>
        <w:pStyle w:val="NumberedPARAlevel3"/>
        <w:keepNext w:val="0"/>
        <w:ind w:left="709" w:hanging="709"/>
      </w:pPr>
      <w:r w:rsidRPr="00A068B0">
        <w:rPr>
          <w:bCs w:val="0"/>
        </w:rPr>
        <w:t>N</w:t>
      </w:r>
      <w:r w:rsidR="0029104E" w:rsidRPr="00A068B0">
        <w:t xml:space="preserve">o parameter relating to the electrical connection and subject to type verification certification shall be modified unless previously agreed in writing between the </w:t>
      </w:r>
      <w:r w:rsidR="0029104E" w:rsidRPr="003B2076">
        <w:rPr>
          <w:b/>
        </w:rPr>
        <w:t>DNO</w:t>
      </w:r>
      <w:r w:rsidR="0029104E" w:rsidRPr="00A068B0">
        <w:t xml:space="preserve"> and the </w:t>
      </w:r>
      <w:r w:rsidR="0029104E" w:rsidRPr="00A068B0">
        <w:rPr>
          <w:b/>
        </w:rPr>
        <w:t>Customer</w:t>
      </w:r>
      <w:r w:rsidR="0029104E" w:rsidRPr="00A068B0">
        <w:t xml:space="preserve"> or </w:t>
      </w:r>
      <w:r w:rsidR="0029104E" w:rsidRPr="003B2076">
        <w:t>their</w:t>
      </w:r>
      <w:r w:rsidR="0029104E" w:rsidRPr="00A068B0">
        <w:t xml:space="preserve"> agent. </w:t>
      </w:r>
      <w:r w:rsidR="0029104E" w:rsidRPr="003B2076">
        <w:rPr>
          <w:b/>
        </w:rPr>
        <w:t>Customer</w:t>
      </w:r>
      <w:r w:rsidR="0029104E" w:rsidRPr="00A068B0">
        <w:t xml:space="preserve"> access to such parameters shall be prevented.</w:t>
      </w:r>
    </w:p>
    <w:p w14:paraId="207F4D5C" w14:textId="3BF665EB" w:rsidR="000A09CA" w:rsidRDefault="00AA3E95" w:rsidP="000A09CA">
      <w:pPr>
        <w:pStyle w:val="NumberedPARAlevel3"/>
        <w:keepNext w:val="0"/>
        <w:ind w:left="709" w:hanging="709"/>
      </w:pPr>
      <w:r w:rsidRPr="00A068B0">
        <w:lastRenderedPageBreak/>
        <w:t>A</w:t>
      </w:r>
      <w:r w:rsidR="0029104E" w:rsidRPr="00A068B0">
        <w:t xml:space="preserve">s part of the on-site commissioning tests the </w:t>
      </w:r>
      <w:r w:rsidR="0029104E" w:rsidRPr="00A068B0">
        <w:rPr>
          <w:b/>
        </w:rPr>
        <w:t>Installer</w:t>
      </w:r>
      <w:r w:rsidR="0029104E" w:rsidRPr="00A068B0">
        <w:t xml:space="preserve"> shall carry out a functional check of the loss of mains protection, for example by removing the supply to the </w:t>
      </w:r>
      <w:r w:rsidR="0029104E" w:rsidRPr="003B2076">
        <w:rPr>
          <w:b/>
        </w:rPr>
        <w:t>Micro-generator</w:t>
      </w:r>
      <w:r w:rsidR="0029104E" w:rsidRPr="00A068B0">
        <w:t xml:space="preserve"> during operation and checking that the </w:t>
      </w:r>
      <w:r w:rsidR="0029104E" w:rsidRPr="00A068B0">
        <w:rPr>
          <w:b/>
        </w:rPr>
        <w:t>Interface Protection</w:t>
      </w:r>
      <w:r w:rsidR="0029104E" w:rsidRPr="00A068B0">
        <w:t xml:space="preserve"> operates to disconnect the </w:t>
      </w:r>
      <w:r w:rsidR="0029104E" w:rsidRPr="003B2076">
        <w:rPr>
          <w:b/>
        </w:rPr>
        <w:t>Micro-generator</w:t>
      </w:r>
      <w:r w:rsidR="0029104E" w:rsidRPr="00A068B0">
        <w:t xml:space="preserve"> from the </w:t>
      </w:r>
      <w:r w:rsidR="0029104E" w:rsidRPr="003B2076">
        <w:rPr>
          <w:b/>
        </w:rPr>
        <w:t>DNO’s</w:t>
      </w:r>
      <w:r w:rsidR="0029104E" w:rsidRPr="00A068B0">
        <w:t xml:space="preserve"> </w:t>
      </w:r>
      <w:r w:rsidR="0029104E" w:rsidRPr="00A068B0">
        <w:rPr>
          <w:b/>
        </w:rPr>
        <w:t>Distribution</w:t>
      </w:r>
      <w:r w:rsidR="0029104E" w:rsidRPr="00A068B0">
        <w:t xml:space="preserve"> </w:t>
      </w:r>
      <w:r w:rsidR="0029104E" w:rsidRPr="003B2076">
        <w:rPr>
          <w:b/>
        </w:rPr>
        <w:t>Network</w:t>
      </w:r>
      <w:r w:rsidR="0029104E" w:rsidRPr="00A068B0">
        <w:t xml:space="preserve">. For three phase installations this test can be achieved by opening a three phase circuit breaker or isolator and confirming that the </w:t>
      </w:r>
      <w:r w:rsidR="0029104E" w:rsidRPr="00A068B0">
        <w:rPr>
          <w:b/>
        </w:rPr>
        <w:t>Micro-generator</w:t>
      </w:r>
      <w:r w:rsidR="0029104E" w:rsidRPr="00A068B0">
        <w:t xml:space="preserve"> has shut down. Testing for the loss of a single phase is covered in the type testing of </w:t>
      </w:r>
      <w:r w:rsidR="0029104E" w:rsidRPr="00A068B0">
        <w:rPr>
          <w:b/>
        </w:rPr>
        <w:t>Inverter</w:t>
      </w:r>
      <w:r w:rsidR="0029104E" w:rsidRPr="00A068B0">
        <w:t xml:space="preserve">s, see </w:t>
      </w:r>
      <w:r w:rsidR="0029104E" w:rsidRPr="003B2076">
        <w:t>section 1</w:t>
      </w:r>
      <w:r w:rsidR="00AA29A8" w:rsidRPr="003B2076">
        <w:t>0</w:t>
      </w:r>
      <w:r w:rsidR="0029104E" w:rsidRPr="003B2076">
        <w:t>.2</w:t>
      </w:r>
      <w:r w:rsidR="0029104E" w:rsidRPr="00A068B0">
        <w:t>.</w:t>
      </w:r>
    </w:p>
    <w:p w14:paraId="000E343B" w14:textId="54F3FE5B" w:rsidR="0029104E" w:rsidRPr="000A09CA" w:rsidRDefault="000A09CA" w:rsidP="000A09CA">
      <w:pPr>
        <w:jc w:val="left"/>
        <w:rPr>
          <w:rFonts w:cs="Times New Roman"/>
          <w:bCs/>
          <w:spacing w:val="0"/>
        </w:rPr>
      </w:pPr>
      <w:r>
        <w:br w:type="page"/>
      </w:r>
    </w:p>
    <w:p w14:paraId="4EC7930B" w14:textId="6DB9E719" w:rsidR="0029104E" w:rsidRPr="003B2076" w:rsidRDefault="0029104E" w:rsidP="000A09CA">
      <w:pPr>
        <w:pStyle w:val="Heading2"/>
        <w:keepNext w:val="0"/>
      </w:pPr>
      <w:bookmarkStart w:id="188" w:name="_Toc527053365"/>
      <w:r w:rsidRPr="003B2076">
        <w:lastRenderedPageBreak/>
        <w:t>Notification of Commissioning</w:t>
      </w:r>
      <w:bookmarkEnd w:id="188"/>
    </w:p>
    <w:p w14:paraId="5960F7EB" w14:textId="3E41F993" w:rsidR="0029104E" w:rsidRPr="00A068B0" w:rsidRDefault="00AA3E95" w:rsidP="000A09CA">
      <w:pPr>
        <w:pStyle w:val="NumberedPARAlevel3"/>
        <w:keepNext w:val="0"/>
        <w:ind w:left="709" w:hanging="709"/>
        <w:rPr>
          <w:rFonts w:eastAsia="Batang"/>
          <w:sz w:val="24"/>
        </w:rPr>
      </w:pPr>
      <w:r w:rsidRPr="00A068B0">
        <w:rPr>
          <w:bCs w:val="0"/>
        </w:rPr>
        <w:t>I</w:t>
      </w:r>
      <w:r w:rsidR="0029104E" w:rsidRPr="00A068B0">
        <w:rPr>
          <w:rFonts w:eastAsia="Batang"/>
        </w:rPr>
        <w:t xml:space="preserve">n accordance with </w:t>
      </w:r>
      <w:r w:rsidR="0029104E" w:rsidRPr="00A068B0">
        <w:rPr>
          <w:rFonts w:eastAsia="Batang"/>
          <w:b/>
        </w:rPr>
        <w:t>ESQCR</w:t>
      </w:r>
      <w:r w:rsidR="0029104E" w:rsidRPr="00A068B0">
        <w:rPr>
          <w:rFonts w:eastAsia="Batang"/>
        </w:rPr>
        <w:t xml:space="preserve"> and </w:t>
      </w:r>
      <w:r w:rsidR="0054526A" w:rsidRPr="00A068B0">
        <w:rPr>
          <w:rFonts w:eastAsia="Batang"/>
        </w:rPr>
        <w:t xml:space="preserve">the </w:t>
      </w:r>
      <w:r w:rsidR="0029104E" w:rsidRPr="00A068B0">
        <w:rPr>
          <w:rFonts w:eastAsia="Batang"/>
        </w:rPr>
        <w:t>HSE Certificate of Exemption (2008) (</w:t>
      </w:r>
      <w:r w:rsidR="0029104E" w:rsidRPr="003B2076">
        <w:rPr>
          <w:rFonts w:eastAsia="Batang"/>
        </w:rPr>
        <w:t>see Appendix 4</w:t>
      </w:r>
      <w:r w:rsidR="0029104E" w:rsidRPr="00A068B0">
        <w:rPr>
          <w:rFonts w:eastAsia="Batang"/>
        </w:rPr>
        <w:t xml:space="preserve">) the </w:t>
      </w:r>
      <w:r w:rsidR="0029104E" w:rsidRPr="00A068B0">
        <w:rPr>
          <w:rFonts w:eastAsia="Batang"/>
          <w:b/>
        </w:rPr>
        <w:t>Installer</w:t>
      </w:r>
      <w:r w:rsidR="0029104E" w:rsidRPr="00A068B0">
        <w:rPr>
          <w:rFonts w:eastAsia="Batang"/>
        </w:rPr>
        <w:t xml:space="preserve"> shall ensure that the </w:t>
      </w:r>
      <w:r w:rsidR="0029104E" w:rsidRPr="00A068B0">
        <w:rPr>
          <w:rFonts w:eastAsia="Batang"/>
          <w:b/>
        </w:rPr>
        <w:t>DNO</w:t>
      </w:r>
      <w:r w:rsidR="0029104E" w:rsidRPr="00A068B0">
        <w:rPr>
          <w:rFonts w:eastAsia="Batang"/>
        </w:rPr>
        <w:t xml:space="preserve"> is advised of the intention to use the </w:t>
      </w:r>
      <w:r w:rsidR="0029104E" w:rsidRPr="003B2076">
        <w:rPr>
          <w:rFonts w:eastAsia="Batang"/>
          <w:b/>
        </w:rPr>
        <w:t>Micro-generator</w:t>
      </w:r>
      <w:r w:rsidR="0029104E" w:rsidRPr="00A068B0">
        <w:rPr>
          <w:rFonts w:eastAsia="Batang"/>
        </w:rPr>
        <w:t xml:space="preserve"> in parallel with the </w:t>
      </w:r>
      <w:r w:rsidR="0029104E" w:rsidRPr="00A068B0">
        <w:rPr>
          <w:rFonts w:eastAsia="Batang"/>
          <w:b/>
        </w:rPr>
        <w:t>Distribution Network</w:t>
      </w:r>
      <w:r w:rsidR="0029104E" w:rsidRPr="00A068B0">
        <w:rPr>
          <w:rFonts w:eastAsia="Batang"/>
        </w:rPr>
        <w:t xml:space="preserve"> no later than 28 days (inclusive of the day of commissioning) after commissioning the </w:t>
      </w:r>
      <w:r w:rsidR="0029104E" w:rsidRPr="003B2076">
        <w:rPr>
          <w:rFonts w:eastAsia="Batang"/>
          <w:b/>
        </w:rPr>
        <w:t>Micro-generator</w:t>
      </w:r>
      <w:r w:rsidR="0029104E" w:rsidRPr="00A068B0">
        <w:rPr>
          <w:rFonts w:eastAsia="Batang"/>
        </w:rPr>
        <w:t>.</w:t>
      </w:r>
      <w:r w:rsidR="0029104E" w:rsidRPr="00A068B0">
        <w:rPr>
          <w:rFonts w:eastAsia="Batang"/>
          <w:b/>
        </w:rPr>
        <w:t xml:space="preserve"> </w:t>
      </w:r>
      <w:r w:rsidR="0029104E" w:rsidRPr="00A068B0">
        <w:rPr>
          <w:rFonts w:eastAsia="Batang"/>
        </w:rPr>
        <w:t xml:space="preserve"> Notification </w:t>
      </w:r>
      <w:r w:rsidR="0029104E" w:rsidRPr="00A068B0">
        <w:t xml:space="preserve">that the </w:t>
      </w:r>
      <w:r w:rsidR="0029104E" w:rsidRPr="003B2076">
        <w:rPr>
          <w:b/>
        </w:rPr>
        <w:t>Micro-generator</w:t>
      </w:r>
      <w:r w:rsidR="0029104E" w:rsidRPr="00A068B0">
        <w:t xml:space="preserve"> has been commissioned</w:t>
      </w:r>
      <w:r w:rsidR="0029104E" w:rsidRPr="00A068B0">
        <w:rPr>
          <w:rFonts w:eastAsia="Batang"/>
        </w:rPr>
        <w:t xml:space="preserve"> is achieved by completing an </w:t>
      </w:r>
      <w:r w:rsidR="0029104E" w:rsidRPr="00A068B0">
        <w:rPr>
          <w:rFonts w:eastAsia="Batang"/>
          <w:b/>
        </w:rPr>
        <w:t>Installation Document</w:t>
      </w:r>
      <w:r w:rsidR="0029104E" w:rsidRPr="00A068B0">
        <w:rPr>
          <w:rFonts w:eastAsia="Batang"/>
        </w:rPr>
        <w:t xml:space="preserve"> as per </w:t>
      </w:r>
      <w:r w:rsidR="0029104E" w:rsidRPr="003B2076">
        <w:rPr>
          <w:rFonts w:eastAsia="Batang"/>
        </w:rPr>
        <w:t>Appendix 3 Form B</w:t>
      </w:r>
      <w:r w:rsidR="0054526A" w:rsidRPr="003B2076">
        <w:rPr>
          <w:rFonts w:eastAsia="Batang"/>
        </w:rPr>
        <w:t xml:space="preserve"> (</w:t>
      </w:r>
      <w:r w:rsidR="0054526A" w:rsidRPr="003B2076">
        <w:rPr>
          <w:rFonts w:eastAsia="Batang"/>
          <w:b/>
        </w:rPr>
        <w:t>Installation Document</w:t>
      </w:r>
      <w:r w:rsidR="0054526A" w:rsidRPr="003B2076">
        <w:rPr>
          <w:rFonts w:eastAsia="Batang"/>
        </w:rPr>
        <w:t>)</w:t>
      </w:r>
      <w:r w:rsidR="0029104E" w:rsidRPr="00A068B0">
        <w:rPr>
          <w:rFonts w:eastAsia="Batang"/>
        </w:rPr>
        <w:t xml:space="preserve">, which also includes the </w:t>
      </w:r>
      <w:r w:rsidR="0029104E" w:rsidRPr="00A068B0">
        <w:t xml:space="preserve">relevant details on the </w:t>
      </w:r>
      <w:r w:rsidR="0029104E" w:rsidRPr="003B2076">
        <w:rPr>
          <w:b/>
        </w:rPr>
        <w:t>Micro-generator</w:t>
      </w:r>
      <w:r w:rsidR="0029104E" w:rsidRPr="00A068B0">
        <w:t xml:space="preserve"> installation required by the </w:t>
      </w:r>
      <w:r w:rsidR="0029104E" w:rsidRPr="00A068B0">
        <w:rPr>
          <w:b/>
        </w:rPr>
        <w:t>DNO</w:t>
      </w:r>
      <w:r w:rsidR="0029104E" w:rsidRPr="00A068B0">
        <w:t>.</w:t>
      </w:r>
      <w:r w:rsidR="0029104E" w:rsidRPr="00A068B0">
        <w:rPr>
          <w:rFonts w:eastAsia="Batang"/>
        </w:rPr>
        <w:t xml:space="preserve"> </w:t>
      </w:r>
    </w:p>
    <w:p w14:paraId="2BB617F8" w14:textId="078FD122" w:rsidR="0029104E" w:rsidRPr="00A068B0" w:rsidRDefault="00AA3E95" w:rsidP="000A09CA">
      <w:pPr>
        <w:pStyle w:val="NumberedPARAlevel3"/>
        <w:keepNext w:val="0"/>
        <w:ind w:left="709" w:hanging="709"/>
        <w:rPr>
          <w:rFonts w:eastAsia="Batang"/>
        </w:rPr>
      </w:pPr>
      <w:r w:rsidRPr="003B2076">
        <w:t>T</w:t>
      </w:r>
      <w:r w:rsidR="0029104E" w:rsidRPr="00A068B0">
        <w:rPr>
          <w:rFonts w:eastAsia="Batang"/>
        </w:rPr>
        <w:t xml:space="preserve">he </w:t>
      </w:r>
      <w:r w:rsidR="0029104E" w:rsidRPr="00A068B0">
        <w:rPr>
          <w:rFonts w:eastAsia="Batang"/>
          <w:b/>
        </w:rPr>
        <w:t>Installer</w:t>
      </w:r>
      <w:r w:rsidR="0029104E" w:rsidRPr="00A068B0">
        <w:rPr>
          <w:rFonts w:eastAsia="Batang"/>
        </w:rPr>
        <w:t xml:space="preserve"> shall supply separate </w:t>
      </w:r>
      <w:r w:rsidR="0029104E" w:rsidRPr="00A068B0">
        <w:rPr>
          <w:rFonts w:eastAsia="Batang"/>
          <w:b/>
        </w:rPr>
        <w:t>Installation Documents</w:t>
      </w:r>
      <w:r w:rsidR="0029104E" w:rsidRPr="00A068B0">
        <w:rPr>
          <w:rFonts w:eastAsia="Batang"/>
        </w:rPr>
        <w:t xml:space="preserve"> for each </w:t>
      </w:r>
      <w:r w:rsidR="00913E02" w:rsidRPr="00A068B0">
        <w:rPr>
          <w:rFonts w:eastAsia="Batang"/>
        </w:rPr>
        <w:t xml:space="preserve">premises in which </w:t>
      </w:r>
      <w:r w:rsidR="0029104E" w:rsidRPr="00A068B0">
        <w:rPr>
          <w:rFonts w:eastAsia="Batang"/>
          <w:b/>
        </w:rPr>
        <w:t>Micro-generator</w:t>
      </w:r>
      <w:r w:rsidR="00913E02" w:rsidRPr="00A068B0">
        <w:rPr>
          <w:rFonts w:eastAsia="Batang"/>
          <w:b/>
        </w:rPr>
        <w:t xml:space="preserve">s </w:t>
      </w:r>
      <w:r w:rsidR="00913E02" w:rsidRPr="00A068B0">
        <w:rPr>
          <w:rFonts w:eastAsia="Batang"/>
        </w:rPr>
        <w:t>are</w:t>
      </w:r>
      <w:r w:rsidR="0029104E" w:rsidRPr="00A068B0">
        <w:rPr>
          <w:rFonts w:eastAsia="Batang"/>
        </w:rPr>
        <w:t xml:space="preserve"> installed under EREC G98.  Documentation may be submitted via an agent acting on behalf of the </w:t>
      </w:r>
      <w:r w:rsidR="0029104E" w:rsidRPr="00A068B0">
        <w:rPr>
          <w:rFonts w:eastAsia="Batang"/>
          <w:b/>
        </w:rPr>
        <w:t>Installer</w:t>
      </w:r>
      <w:r w:rsidR="0029104E" w:rsidRPr="00A068B0">
        <w:rPr>
          <w:rFonts w:eastAsia="Batang"/>
        </w:rPr>
        <w:t xml:space="preserve"> and may be submitted electronically.</w:t>
      </w:r>
    </w:p>
    <w:p w14:paraId="03C25C17" w14:textId="7136D19B" w:rsidR="0029104E" w:rsidRPr="003B2076" w:rsidRDefault="0029104E" w:rsidP="000A09CA">
      <w:pPr>
        <w:pStyle w:val="Heading2"/>
        <w:keepNext w:val="0"/>
      </w:pPr>
      <w:bookmarkStart w:id="189" w:name="_Toc527053366"/>
      <w:r w:rsidRPr="003B2076">
        <w:t>Notification of Changes</w:t>
      </w:r>
      <w:bookmarkEnd w:id="189"/>
    </w:p>
    <w:p w14:paraId="52538D69" w14:textId="17477982" w:rsidR="0029104E" w:rsidRPr="003B2076" w:rsidRDefault="00AA3E95" w:rsidP="000A09CA">
      <w:pPr>
        <w:pStyle w:val="NumberedPARAlevel3"/>
        <w:keepNext w:val="0"/>
        <w:ind w:left="709" w:hanging="709"/>
      </w:pPr>
      <w:r w:rsidRPr="003B2076">
        <w:t>I</w:t>
      </w:r>
      <w:bookmarkStart w:id="190" w:name="_Hlk494828011"/>
      <w:r w:rsidR="0029104E" w:rsidRPr="003B2076">
        <w:t xml:space="preserve">f a </w:t>
      </w:r>
      <w:r w:rsidR="0029104E" w:rsidRPr="003B2076">
        <w:rPr>
          <w:b/>
        </w:rPr>
        <w:t>Micro-generator</w:t>
      </w:r>
      <w:r w:rsidR="0029104E" w:rsidRPr="003B2076">
        <w:t xml:space="preserve"> requires modification </w:t>
      </w:r>
      <w:bookmarkStart w:id="191" w:name="_Hlk495260486"/>
      <w:r w:rsidR="0029104E" w:rsidRPr="003B2076">
        <w:t xml:space="preserve">the </w:t>
      </w:r>
      <w:r w:rsidR="0029104E" w:rsidRPr="003B2076">
        <w:rPr>
          <w:b/>
        </w:rPr>
        <w:t>Manufacturer</w:t>
      </w:r>
      <w:r w:rsidR="0029104E" w:rsidRPr="003B2076">
        <w:t xml:space="preserve"> </w:t>
      </w:r>
      <w:r w:rsidR="006F1070">
        <w:t>shall</w:t>
      </w:r>
      <w:r w:rsidR="0029104E" w:rsidRPr="003B2076">
        <w:t xml:space="preserve"> re-submit the </w:t>
      </w:r>
      <w:r w:rsidR="00AB39CC" w:rsidRPr="003B2076">
        <w:rPr>
          <w:b/>
        </w:rPr>
        <w:t xml:space="preserve">Type </w:t>
      </w:r>
      <w:r w:rsidR="0029104E" w:rsidRPr="003B2076">
        <w:rPr>
          <w:b/>
        </w:rPr>
        <w:t>Test Verification Report</w:t>
      </w:r>
      <w:r w:rsidR="0029104E" w:rsidRPr="003B2076">
        <w:t xml:space="preserve"> prior to the modification being made and the </w:t>
      </w:r>
      <w:r w:rsidR="0029104E" w:rsidRPr="003B2076">
        <w:rPr>
          <w:b/>
        </w:rPr>
        <w:t>Micro-generator</w:t>
      </w:r>
      <w:r w:rsidR="0029104E" w:rsidRPr="003B2076">
        <w:t xml:space="preserve"> being recommissioned.</w:t>
      </w:r>
    </w:p>
    <w:p w14:paraId="6A64D1AE" w14:textId="129DAF11" w:rsidR="0029104E" w:rsidRPr="00A068B0" w:rsidRDefault="00AA3E95" w:rsidP="000A09CA">
      <w:pPr>
        <w:pStyle w:val="NumberedPARAlevel3"/>
        <w:keepNext w:val="0"/>
        <w:ind w:left="709" w:hanging="709"/>
      </w:pPr>
      <w:r w:rsidRPr="003B2076">
        <w:t>T</w:t>
      </w:r>
      <w:bookmarkEnd w:id="190"/>
      <w:bookmarkEnd w:id="191"/>
      <w:r w:rsidR="0029104E" w:rsidRPr="003B2076">
        <w:t xml:space="preserve">he </w:t>
      </w:r>
      <w:r w:rsidR="0029104E" w:rsidRPr="003B2076">
        <w:rPr>
          <w:b/>
        </w:rPr>
        <w:t>DNO</w:t>
      </w:r>
      <w:r w:rsidR="0029104E" w:rsidRPr="003B2076">
        <w:t xml:space="preserve"> shall be notified</w:t>
      </w:r>
      <w:r w:rsidR="0029104E" w:rsidRPr="00A068B0">
        <w:t xml:space="preserve"> of any operational incidents or failures of </w:t>
      </w:r>
      <w:r w:rsidR="0029104E" w:rsidRPr="003B2076">
        <w:t xml:space="preserve">a </w:t>
      </w:r>
      <w:r w:rsidR="0029104E" w:rsidRPr="003B2076">
        <w:rPr>
          <w:b/>
        </w:rPr>
        <w:t>Micro-generator</w:t>
      </w:r>
      <w:r w:rsidR="0029104E" w:rsidRPr="00A068B0">
        <w:t xml:space="preserve"> that affect its compliance with this </w:t>
      </w:r>
      <w:r w:rsidR="0029104E" w:rsidRPr="003B2076">
        <w:t>EREC G98,</w:t>
      </w:r>
      <w:r w:rsidR="0029104E" w:rsidRPr="00A068B0">
        <w:t xml:space="preserve"> without undue delay, after the occurrence of those incidents. </w:t>
      </w:r>
    </w:p>
    <w:p w14:paraId="38CCE690" w14:textId="4D4D13DB" w:rsidR="0029104E" w:rsidRPr="00A068B0" w:rsidRDefault="00AA3E95" w:rsidP="000A09CA">
      <w:pPr>
        <w:pStyle w:val="NumberedPARAlevel3"/>
        <w:keepNext w:val="0"/>
        <w:ind w:left="709" w:hanging="709"/>
        <w:rPr>
          <w:rFonts w:eastAsia="Batang"/>
        </w:rPr>
      </w:pPr>
      <w:r w:rsidRPr="003B2076">
        <w:t>T</w:t>
      </w:r>
      <w:r w:rsidR="0029104E" w:rsidRPr="003B2076">
        <w:t>he</w:t>
      </w:r>
      <w:r w:rsidR="0029104E" w:rsidRPr="00A068B0">
        <w:t xml:space="preserve"> </w:t>
      </w:r>
      <w:r w:rsidR="0029104E" w:rsidRPr="003B2076">
        <w:rPr>
          <w:b/>
        </w:rPr>
        <w:t>DNO</w:t>
      </w:r>
      <w:r w:rsidR="0029104E" w:rsidRPr="00A068B0">
        <w:t xml:space="preserve"> shall have the right to request that the </w:t>
      </w:r>
      <w:r w:rsidR="0029104E" w:rsidRPr="003B2076">
        <w:rPr>
          <w:b/>
        </w:rPr>
        <w:t>Customer</w:t>
      </w:r>
      <w:r w:rsidR="0029104E" w:rsidRPr="00A068B0">
        <w:t xml:space="preserve"> arrange to have compliance tests undertaken after any failure, modification or replacement of any equipment that may have an impact on the </w:t>
      </w:r>
      <w:r w:rsidR="0029104E" w:rsidRPr="003B2076">
        <w:rPr>
          <w:b/>
        </w:rPr>
        <w:t>Micro-generator</w:t>
      </w:r>
      <w:r w:rsidR="0054526A" w:rsidRPr="003B2076">
        <w:rPr>
          <w:b/>
        </w:rPr>
        <w:t>’</w:t>
      </w:r>
      <w:r w:rsidR="0029104E" w:rsidRPr="00A068B0">
        <w:t xml:space="preserve">s compliance with this </w:t>
      </w:r>
      <w:r w:rsidR="0029104E" w:rsidRPr="003B2076">
        <w:t>EREC G98.</w:t>
      </w:r>
    </w:p>
    <w:p w14:paraId="27B600CD" w14:textId="41B7595B" w:rsidR="0029104E" w:rsidRPr="003B2076" w:rsidRDefault="0029104E" w:rsidP="000A09CA">
      <w:pPr>
        <w:pStyle w:val="Heading2"/>
        <w:keepNext w:val="0"/>
      </w:pPr>
      <w:bookmarkStart w:id="192" w:name="_Toc527053367"/>
      <w:r w:rsidRPr="003B2076">
        <w:t>Notification of Decommissioning</w:t>
      </w:r>
      <w:bookmarkEnd w:id="192"/>
    </w:p>
    <w:p w14:paraId="0C496DD3" w14:textId="2BA0B35E" w:rsidR="0029104E" w:rsidRPr="00A068B0" w:rsidRDefault="00AA3E95" w:rsidP="000A09CA">
      <w:pPr>
        <w:pStyle w:val="NumberedPARAlevel3"/>
        <w:keepNext w:val="0"/>
        <w:ind w:left="709" w:hanging="709"/>
      </w:pPr>
      <w:r w:rsidRPr="00A068B0">
        <w:rPr>
          <w:bCs w:val="0"/>
        </w:rPr>
        <w:t>T</w:t>
      </w:r>
      <w:r w:rsidR="0029104E" w:rsidRPr="00A068B0">
        <w:t xml:space="preserve">he </w:t>
      </w:r>
      <w:r w:rsidR="0029104E" w:rsidRPr="003B2076">
        <w:rPr>
          <w:b/>
        </w:rPr>
        <w:t>Customer</w:t>
      </w:r>
      <w:r w:rsidR="0029104E" w:rsidRPr="00A068B0">
        <w:t xml:space="preserve"> shall notify the </w:t>
      </w:r>
      <w:r w:rsidR="0029104E" w:rsidRPr="00A068B0">
        <w:rPr>
          <w:b/>
        </w:rPr>
        <w:t>DNO</w:t>
      </w:r>
      <w:r w:rsidR="0029104E" w:rsidRPr="00A068B0">
        <w:t xml:space="preserve"> about the permanent decommissioning of a </w:t>
      </w:r>
      <w:r w:rsidR="0029104E" w:rsidRPr="00A068B0">
        <w:rPr>
          <w:b/>
        </w:rPr>
        <w:t>Micro-generator</w:t>
      </w:r>
      <w:r w:rsidR="0029104E" w:rsidRPr="00A068B0">
        <w:t xml:space="preserve"> by providing the information as detailed under </w:t>
      </w:r>
      <w:r w:rsidR="0029104E" w:rsidRPr="003B2076">
        <w:t>Appendix 3 Form D.</w:t>
      </w:r>
      <w:r w:rsidR="0029104E" w:rsidRPr="00A068B0">
        <w:t xml:space="preserve"> Documentation may be submitted by an agent acting on behalf of the </w:t>
      </w:r>
      <w:r w:rsidR="0029104E" w:rsidRPr="003B2076">
        <w:rPr>
          <w:b/>
        </w:rPr>
        <w:t>Customer</w:t>
      </w:r>
      <w:r w:rsidR="0029104E" w:rsidRPr="00A068B0">
        <w:t xml:space="preserve"> and may be submitted electronically.</w:t>
      </w:r>
    </w:p>
    <w:p w14:paraId="2AAA9473" w14:textId="77777777" w:rsidR="00D22790" w:rsidRDefault="00D22790">
      <w:pPr>
        <w:jc w:val="left"/>
        <w:rPr>
          <w:rFonts w:cs="Times New Roman"/>
          <w:b/>
          <w:bCs/>
          <w:spacing w:val="0"/>
          <w:sz w:val="24"/>
          <w:szCs w:val="22"/>
        </w:rPr>
      </w:pPr>
      <w:r>
        <w:br w:type="page"/>
      </w:r>
    </w:p>
    <w:p w14:paraId="7806F7B7" w14:textId="3B78F70D" w:rsidR="0029104E" w:rsidRPr="003B2076" w:rsidRDefault="0029104E" w:rsidP="003B7C17">
      <w:pPr>
        <w:pStyle w:val="Heading1"/>
      </w:pPr>
      <w:bookmarkStart w:id="193" w:name="_Toc527053368"/>
      <w:r w:rsidRPr="003B2076">
        <w:lastRenderedPageBreak/>
        <w:t>General Technical Requirements</w:t>
      </w:r>
      <w:bookmarkEnd w:id="193"/>
    </w:p>
    <w:p w14:paraId="3E5A0CEF" w14:textId="5E963EA8" w:rsidR="0029104E" w:rsidRPr="003B2076" w:rsidRDefault="0029104E" w:rsidP="003B7C17">
      <w:pPr>
        <w:pStyle w:val="Heading2"/>
      </w:pPr>
      <w:bookmarkStart w:id="194" w:name="_Toc527053369"/>
      <w:r w:rsidRPr="003B2076">
        <w:t>Frequency withstand</w:t>
      </w:r>
      <w:bookmarkEnd w:id="194"/>
    </w:p>
    <w:p w14:paraId="1FAF0491" w14:textId="02BBCD78" w:rsidR="0029104E" w:rsidRPr="003B2076" w:rsidRDefault="00AA3E95" w:rsidP="00B83C15">
      <w:pPr>
        <w:pStyle w:val="NumberedPARAlevel3"/>
        <w:ind w:left="709" w:hanging="709"/>
        <w:rPr>
          <w:sz w:val="24"/>
        </w:rPr>
      </w:pPr>
      <w:r w:rsidRPr="003B2076">
        <w:t>T</w:t>
      </w:r>
      <w:r w:rsidR="0029104E" w:rsidRPr="003B2076">
        <w:t xml:space="preserve">he </w:t>
      </w:r>
      <w:r w:rsidR="0029104E" w:rsidRPr="003B2076">
        <w:rPr>
          <w:b/>
        </w:rPr>
        <w:t>Micro-generator</w:t>
      </w:r>
      <w:r w:rsidR="0029104E" w:rsidRPr="003B2076">
        <w:t xml:space="preserve"> shall be capable of remaining connected to the </w:t>
      </w:r>
      <w:r w:rsidR="0029104E" w:rsidRPr="003B2076">
        <w:rPr>
          <w:b/>
        </w:rPr>
        <w:t>Distribution Network</w:t>
      </w:r>
      <w:r w:rsidR="0029104E" w:rsidRPr="003B2076">
        <w:t xml:space="preserve"> and operat</w:t>
      </w:r>
      <w:r w:rsidR="0054526A" w:rsidRPr="003B2076">
        <w:t>ing</w:t>
      </w:r>
      <w:r w:rsidR="0029104E" w:rsidRPr="003B2076">
        <w:t xml:space="preserve"> within the frequency ranges and time periods specified in Table</w:t>
      </w:r>
      <w:r w:rsidR="00AA29A8" w:rsidRPr="003B2076">
        <w:t> </w:t>
      </w:r>
      <w:r w:rsidR="0029104E" w:rsidRPr="003B2076">
        <w:t>1 unless disconnection was triggered by rate-of-change-of-frequency-type loss of mains protection.</w:t>
      </w:r>
    </w:p>
    <w:p w14:paraId="184EFD0E" w14:textId="7593999D" w:rsidR="0029104E" w:rsidRPr="00A068B0" w:rsidRDefault="0029104E" w:rsidP="0029104E">
      <w:pPr>
        <w:pStyle w:val="CM38"/>
        <w:spacing w:after="120"/>
        <w:ind w:left="709"/>
        <w:jc w:val="both"/>
        <w:rPr>
          <w:rFonts w:ascii="Arial" w:hAnsi="Arial" w:cs="Arial"/>
          <w:b/>
          <w:bCs/>
          <w:sz w:val="22"/>
          <w:szCs w:val="20"/>
        </w:rPr>
      </w:pPr>
      <w:r w:rsidRPr="00A068B0">
        <w:rPr>
          <w:rFonts w:ascii="Arial" w:hAnsi="Arial" w:cs="Arial"/>
          <w:b/>
          <w:bCs/>
          <w:sz w:val="22"/>
          <w:szCs w:val="20"/>
          <w:lang w:eastAsia="zh-CN"/>
        </w:rPr>
        <w:t>Table 1</w:t>
      </w:r>
      <w:r w:rsidR="00C52A0F" w:rsidRPr="00A068B0">
        <w:rPr>
          <w:rFonts w:ascii="Arial" w:hAnsi="Arial" w:cs="Arial"/>
          <w:b/>
          <w:bCs/>
          <w:sz w:val="22"/>
          <w:szCs w:val="20"/>
          <w:lang w:eastAsia="zh-CN"/>
        </w:rPr>
        <w:t xml:space="preserve"> – </w:t>
      </w:r>
      <w:r w:rsidRPr="00A068B0">
        <w:rPr>
          <w:rFonts w:ascii="Arial" w:hAnsi="Arial" w:cs="Arial"/>
          <w:b/>
          <w:bCs/>
          <w:sz w:val="22"/>
          <w:szCs w:val="20"/>
          <w:lang w:eastAsia="zh-CN"/>
        </w:rPr>
        <w:t xml:space="preserve">Minimum time periods for which a </w:t>
      </w:r>
      <w:r w:rsidRPr="003B2076">
        <w:rPr>
          <w:rFonts w:ascii="Arial" w:hAnsi="Arial" w:cs="Arial"/>
          <w:b/>
          <w:bCs/>
          <w:sz w:val="22"/>
          <w:szCs w:val="20"/>
          <w:lang w:eastAsia="zh-CN"/>
        </w:rPr>
        <w:t xml:space="preserve">Micro-generator </w:t>
      </w:r>
      <w:r w:rsidRPr="00A068B0">
        <w:rPr>
          <w:rFonts w:ascii="Arial" w:hAnsi="Arial" w:cs="Arial"/>
          <w:b/>
          <w:bCs/>
          <w:sz w:val="22"/>
          <w:szCs w:val="20"/>
          <w:lang w:eastAsia="zh-CN"/>
        </w:rPr>
        <w:t xml:space="preserve">has to be capable of operating </w:t>
      </w:r>
      <w:r w:rsidRPr="003B2076">
        <w:rPr>
          <w:rFonts w:ascii="Arial" w:hAnsi="Arial" w:cs="Arial"/>
          <w:b/>
          <w:bCs/>
          <w:sz w:val="22"/>
          <w:szCs w:val="20"/>
          <w:lang w:eastAsia="zh-CN"/>
        </w:rPr>
        <w:t xml:space="preserve">within </w:t>
      </w:r>
      <w:r w:rsidRPr="00A068B0">
        <w:rPr>
          <w:rFonts w:ascii="Arial" w:hAnsi="Arial" w:cs="Arial"/>
          <w:b/>
          <w:bCs/>
          <w:sz w:val="22"/>
          <w:szCs w:val="20"/>
          <w:lang w:eastAsia="zh-CN"/>
        </w:rPr>
        <w:t>different frequency ranges without disconnecting from the Distribution Network</w:t>
      </w:r>
    </w:p>
    <w:tbl>
      <w:tblPr>
        <w:tblW w:w="0" w:type="auto"/>
        <w:jc w:val="center"/>
        <w:tblLayout w:type="fixed"/>
        <w:tblLook w:val="04A0" w:firstRow="1" w:lastRow="0" w:firstColumn="1" w:lastColumn="0" w:noHBand="0" w:noVBand="1"/>
      </w:tblPr>
      <w:tblGrid>
        <w:gridCol w:w="2483"/>
        <w:gridCol w:w="2855"/>
      </w:tblGrid>
      <w:tr w:rsidR="0029104E" w:rsidRPr="003B2076" w14:paraId="4A8F9728"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294EB56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47.0 Hz – 47.5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4B92673E"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20 seconds</w:t>
            </w:r>
          </w:p>
        </w:tc>
      </w:tr>
      <w:tr w:rsidR="0029104E" w:rsidRPr="003B2076" w14:paraId="4FA34581"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01A6A70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47.5 Hz – 48.5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161CA8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066E5B8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tcPr>
          <w:p w14:paraId="45AE4E8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48.5 Hz -49.0 Hz</w:t>
            </w:r>
          </w:p>
        </w:tc>
        <w:tc>
          <w:tcPr>
            <w:tcW w:w="2855" w:type="dxa"/>
            <w:tcBorders>
              <w:top w:val="single" w:sz="4" w:space="0" w:color="000000"/>
              <w:left w:val="single" w:sz="6" w:space="0" w:color="000000"/>
              <w:bottom w:val="single" w:sz="4" w:space="0" w:color="000000"/>
              <w:right w:val="single" w:sz="4" w:space="0" w:color="000000"/>
            </w:tcBorders>
            <w:vAlign w:val="center"/>
          </w:tcPr>
          <w:p w14:paraId="4B07D47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55E4DE1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52BB224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49.0 Hz – 51.0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01E4FB6"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Unlimited</w:t>
            </w:r>
          </w:p>
        </w:tc>
      </w:tr>
      <w:tr w:rsidR="0029104E" w:rsidRPr="003B2076" w14:paraId="0FCE709A"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482A1F68"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51.0 Hz – 51.5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1303B1F3"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72EF8942"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7DC275B2" w14:textId="77777777" w:rsidR="0029104E" w:rsidRPr="003B2076" w:rsidRDefault="0029104E" w:rsidP="00A068B0">
            <w:pPr>
              <w:pStyle w:val="Default"/>
              <w:numPr>
                <w:ilvl w:val="1"/>
                <w:numId w:val="26"/>
              </w:numPr>
              <w:spacing w:before="120" w:after="120" w:line="257" w:lineRule="auto"/>
              <w:ind w:right="217"/>
              <w:jc w:val="center"/>
              <w:rPr>
                <w:rFonts w:ascii="Arial" w:hAnsi="Arial" w:cs="Arial"/>
              </w:rPr>
            </w:pPr>
            <w:r w:rsidRPr="003B2076">
              <w:rPr>
                <w:rFonts w:ascii="Arial" w:hAnsi="Arial" w:cs="Arial"/>
              </w:rPr>
              <w:t>Hz – 52.0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282A1EE2" w14:textId="77777777" w:rsidR="0029104E" w:rsidRPr="003B2076" w:rsidRDefault="0029104E" w:rsidP="00A068B0">
            <w:pPr>
              <w:pStyle w:val="Default"/>
              <w:spacing w:before="120" w:after="120" w:line="257" w:lineRule="auto"/>
              <w:ind w:left="14"/>
              <w:jc w:val="center"/>
              <w:rPr>
                <w:rFonts w:ascii="Arial" w:hAnsi="Arial" w:cs="Arial"/>
              </w:rPr>
            </w:pPr>
            <w:r w:rsidRPr="003B2076">
              <w:rPr>
                <w:rFonts w:ascii="Arial" w:hAnsi="Arial" w:cs="Arial"/>
              </w:rPr>
              <w:t>15 minutes</w:t>
            </w:r>
          </w:p>
        </w:tc>
      </w:tr>
    </w:tbl>
    <w:p w14:paraId="2630DD85" w14:textId="77777777" w:rsidR="00D22790" w:rsidRDefault="00D22790" w:rsidP="00D22790">
      <w:pPr>
        <w:pStyle w:val="Heading2"/>
        <w:numPr>
          <w:ilvl w:val="0"/>
          <w:numId w:val="0"/>
        </w:numPr>
      </w:pPr>
    </w:p>
    <w:p w14:paraId="6A719BEA" w14:textId="24DBFACA" w:rsidR="0029104E" w:rsidRPr="003B2076" w:rsidRDefault="0029104E" w:rsidP="003B7C17">
      <w:pPr>
        <w:pStyle w:val="Heading2"/>
      </w:pPr>
      <w:bookmarkStart w:id="195" w:name="_Toc527053370"/>
      <w:r w:rsidRPr="003B2076">
        <w:t>Rate of Change of Frequency</w:t>
      </w:r>
      <w:bookmarkEnd w:id="195"/>
    </w:p>
    <w:p w14:paraId="2377526D" w14:textId="0FACAF5F" w:rsidR="0029104E" w:rsidRPr="003B2076" w:rsidRDefault="00AA3E95" w:rsidP="00B83C15">
      <w:pPr>
        <w:pStyle w:val="NumberedPARAlevel3"/>
        <w:ind w:left="709" w:hanging="709"/>
      </w:pPr>
      <w:r w:rsidRPr="003B2076">
        <w:t>W</w:t>
      </w:r>
      <w:bookmarkStart w:id="196" w:name="_Hlk494810717"/>
      <w:r w:rsidR="0029104E" w:rsidRPr="003B2076">
        <w:t xml:space="preserve">ith regard to the rate of change of frequency withstand capability, a </w:t>
      </w:r>
      <w:r w:rsidR="0029104E" w:rsidRPr="003B2076">
        <w:rPr>
          <w:b/>
        </w:rPr>
        <w:t>Micro-generator</w:t>
      </w:r>
      <w:r w:rsidR="0029104E" w:rsidRPr="003B2076">
        <w:t xml:space="preserve"> shall be capable of staying connected to the </w:t>
      </w:r>
      <w:r w:rsidR="0029104E" w:rsidRPr="003B2076">
        <w:rPr>
          <w:b/>
        </w:rPr>
        <w:t>Distribution Network</w:t>
      </w:r>
      <w:r w:rsidR="0029104E" w:rsidRPr="003B2076">
        <w:t xml:space="preserve"> and operate</w:t>
      </w:r>
      <w:r w:rsidR="0029104E" w:rsidRPr="003B2076" w:rsidDel="003A3F17">
        <w:t xml:space="preserve"> </w:t>
      </w:r>
      <w:r w:rsidR="0029104E" w:rsidRPr="003B2076">
        <w:t xml:space="preserve">at rates of change of frequency up to </w:t>
      </w:r>
      <w:r w:rsidR="00445B29">
        <w:t>1.0</w:t>
      </w:r>
      <w:r w:rsidR="00F868D9" w:rsidRPr="003B2076">
        <w:t xml:space="preserve"> </w:t>
      </w:r>
      <w:r w:rsidR="0029104E" w:rsidRPr="003B2076">
        <w:t>Hz</w:t>
      </w:r>
      <w:bookmarkStart w:id="197" w:name="_Hlk495260587"/>
      <w:r w:rsidR="0029104E" w:rsidRPr="003B2076">
        <w:t>s</w:t>
      </w:r>
      <w:r w:rsidR="0029104E" w:rsidRPr="003B2076">
        <w:rPr>
          <w:vertAlign w:val="superscript"/>
        </w:rPr>
        <w:t>-1</w:t>
      </w:r>
      <w:r w:rsidR="0029104E" w:rsidRPr="003B2076">
        <w:t xml:space="preserve"> measured over 500 ms.</w:t>
      </w:r>
      <w:bookmarkEnd w:id="197"/>
    </w:p>
    <w:p w14:paraId="33A1E116" w14:textId="2FECB500" w:rsidR="0029104E" w:rsidRPr="003B2076" w:rsidRDefault="0029104E" w:rsidP="003B7C17">
      <w:pPr>
        <w:pStyle w:val="Heading2"/>
      </w:pPr>
      <w:bookmarkStart w:id="198" w:name="_Toc527053371"/>
      <w:bookmarkEnd w:id="196"/>
      <w:r w:rsidRPr="003B2076">
        <w:t xml:space="preserve">Limited Frequency Sensitive Mode </w:t>
      </w:r>
      <w:r w:rsidR="00AA3E95" w:rsidRPr="003B2076">
        <w:t>–</w:t>
      </w:r>
      <w:r w:rsidRPr="003B2076">
        <w:t xml:space="preserve"> Overfrequency</w:t>
      </w:r>
      <w:bookmarkEnd w:id="198"/>
    </w:p>
    <w:p w14:paraId="6444D963" w14:textId="59FF7B3A" w:rsidR="0029104E" w:rsidRPr="00A068B0" w:rsidRDefault="00AA3E95" w:rsidP="00B83C15">
      <w:pPr>
        <w:pStyle w:val="NumberedPARAlevel3"/>
        <w:ind w:left="709" w:hanging="709"/>
        <w:rPr>
          <w:rFonts w:cs="Arial"/>
        </w:rPr>
      </w:pPr>
      <w:r w:rsidRPr="003B2076">
        <w:t>W</w:t>
      </w:r>
      <w:r w:rsidR="0029104E" w:rsidRPr="00A068B0">
        <w:rPr>
          <w:rFonts w:cs="Arial"/>
        </w:rPr>
        <w:t xml:space="preserve">ith regard to the </w:t>
      </w:r>
      <w:r w:rsidR="0029104E" w:rsidRPr="00A068B0">
        <w:rPr>
          <w:rFonts w:cs="Arial"/>
          <w:b/>
        </w:rPr>
        <w:t>Limited Frequency Sensitive Mode — Overfrequency (LFSM-O)</w:t>
      </w:r>
      <w:r w:rsidR="0029104E" w:rsidRPr="00A068B0">
        <w:rPr>
          <w:rFonts w:cs="Arial"/>
        </w:rPr>
        <w:t xml:space="preserve">, the </w:t>
      </w:r>
      <w:r w:rsidR="0029104E" w:rsidRPr="003B2076">
        <w:rPr>
          <w:rFonts w:cs="Arial"/>
          <w:b/>
        </w:rPr>
        <w:t>Micro-generator</w:t>
      </w:r>
      <w:r w:rsidR="0029104E" w:rsidRPr="00A068B0">
        <w:rPr>
          <w:rFonts w:cs="Arial"/>
        </w:rPr>
        <w:t xml:space="preserve"> shall be capable of activating the provision of </w:t>
      </w:r>
      <w:r w:rsidR="0029104E" w:rsidRPr="00A068B0">
        <w:rPr>
          <w:rFonts w:cs="Arial"/>
          <w:b/>
        </w:rPr>
        <w:t>Active Power Frequency Response</w:t>
      </w:r>
      <w:r w:rsidR="0029104E" w:rsidRPr="00A068B0">
        <w:rPr>
          <w:rFonts w:cs="Arial"/>
        </w:rPr>
        <w:t xml:space="preserve"> according to </w:t>
      </w:r>
      <w:r w:rsidR="0029104E" w:rsidRPr="003B2076">
        <w:rPr>
          <w:rFonts w:cs="Arial"/>
          <w:bCs w:val="0"/>
        </w:rPr>
        <w:t xml:space="preserve">EN 50438.  </w:t>
      </w:r>
      <w:r w:rsidR="0029104E" w:rsidRPr="00A068B0">
        <w:rPr>
          <w:rFonts w:cs="Arial"/>
        </w:rPr>
        <w:t xml:space="preserve">The </w:t>
      </w:r>
      <w:r w:rsidR="0029104E" w:rsidRPr="003B2076">
        <w:rPr>
          <w:rFonts w:cs="Arial"/>
          <w:b/>
        </w:rPr>
        <w:t xml:space="preserve">GB </w:t>
      </w:r>
      <w:r w:rsidR="0029104E" w:rsidRPr="003B2076">
        <w:rPr>
          <w:rFonts w:cs="Arial"/>
        </w:rPr>
        <w:t>specific</w:t>
      </w:r>
      <w:r w:rsidR="0029104E" w:rsidRPr="003B2076">
        <w:rPr>
          <w:rFonts w:cs="Arial"/>
          <w:b/>
        </w:rPr>
        <w:t xml:space="preserve"> </w:t>
      </w:r>
      <w:r w:rsidR="0029104E" w:rsidRPr="003B2076">
        <w:rPr>
          <w:rFonts w:cs="Arial"/>
        </w:rPr>
        <w:t xml:space="preserve">standard </w:t>
      </w:r>
      <w:r w:rsidR="0029104E" w:rsidRPr="00A068B0">
        <w:rPr>
          <w:rFonts w:cs="Arial"/>
        </w:rPr>
        <w:t xml:space="preserve">frequency threshold </w:t>
      </w:r>
      <w:r w:rsidR="0029104E" w:rsidRPr="003B2076">
        <w:rPr>
          <w:rFonts w:cs="Arial"/>
        </w:rPr>
        <w:t xml:space="preserve">shall be 50.4 Hz; </w:t>
      </w:r>
      <w:r w:rsidR="0029104E" w:rsidRPr="00A068B0">
        <w:rPr>
          <w:rFonts w:cs="Arial"/>
        </w:rPr>
        <w:t xml:space="preserve">the </w:t>
      </w:r>
      <w:r w:rsidR="0029104E" w:rsidRPr="00A068B0">
        <w:rPr>
          <w:rFonts w:cs="Arial"/>
          <w:b/>
        </w:rPr>
        <w:t>Droop</w:t>
      </w:r>
      <w:r w:rsidR="0029104E" w:rsidRPr="00A068B0">
        <w:rPr>
          <w:rFonts w:cs="Arial"/>
        </w:rPr>
        <w:t xml:space="preserve"> setting</w:t>
      </w:r>
      <w:r w:rsidR="0029104E" w:rsidRPr="003B2076">
        <w:rPr>
          <w:rFonts w:cs="Arial"/>
        </w:rPr>
        <w:t xml:space="preserve"> </w:t>
      </w:r>
      <w:r w:rsidR="0029104E" w:rsidRPr="00A068B0">
        <w:rPr>
          <w:rFonts w:cs="Arial"/>
        </w:rPr>
        <w:t>shall be</w:t>
      </w:r>
      <w:r w:rsidR="0029104E" w:rsidRPr="003B2076">
        <w:rPr>
          <w:rFonts w:cs="Arial"/>
        </w:rPr>
        <w:t xml:space="preserve"> 10%. No intentional delay should be programmed to ensure that the initial delay is as short as possible with a maximum of 2</w:t>
      </w:r>
      <w:r w:rsidR="00C13F9B" w:rsidRPr="003B2076">
        <w:rPr>
          <w:rFonts w:cs="Arial"/>
        </w:rPr>
        <w:t xml:space="preserve"> </w:t>
      </w:r>
      <w:r w:rsidR="0029104E" w:rsidRPr="003B2076">
        <w:rPr>
          <w:rFonts w:cs="Arial"/>
        </w:rPr>
        <w:t>s.</w:t>
      </w:r>
    </w:p>
    <w:p w14:paraId="392735DD" w14:textId="3356A93E" w:rsidR="00C069C4" w:rsidRPr="003B2076" w:rsidRDefault="00C069C4" w:rsidP="00B83C15">
      <w:pPr>
        <w:pStyle w:val="NumberedPARAlevel3"/>
        <w:ind w:left="709" w:hanging="709"/>
        <w:rPr>
          <w:rFonts w:cs="Arial"/>
        </w:rPr>
      </w:pPr>
      <w:bookmarkStart w:id="199" w:name="_Hlk501462585"/>
      <w:r w:rsidRPr="003B2076">
        <w:rPr>
          <w:rFonts w:cs="Arial"/>
        </w:rPr>
        <w:t xml:space="preserve">The </w:t>
      </w:r>
      <w:r w:rsidRPr="003B2076">
        <w:rPr>
          <w:rFonts w:cs="Arial"/>
          <w:b/>
        </w:rPr>
        <w:t>Micro-generator</w:t>
      </w:r>
      <w:r w:rsidRPr="003B2076">
        <w:rPr>
          <w:rFonts w:cs="Arial"/>
        </w:rPr>
        <w:t xml:space="preserve"> will continue to reduce power with rising frequency with a </w:t>
      </w:r>
      <w:proofErr w:type="spellStart"/>
      <w:r w:rsidR="00E66DC6" w:rsidRPr="00A068B0">
        <w:rPr>
          <w:rFonts w:cs="Arial"/>
          <w:b/>
        </w:rPr>
        <w:t>D</w:t>
      </w:r>
      <w:r w:rsidRPr="00A068B0">
        <w:rPr>
          <w:rFonts w:cs="Arial"/>
          <w:b/>
        </w:rPr>
        <w:t>roop</w:t>
      </w:r>
      <w:r w:rsidRPr="003B2076">
        <w:rPr>
          <w:rFonts w:cs="Arial"/>
        </w:rPr>
        <w:t xml:space="preserve"> of</w:t>
      </w:r>
      <w:proofErr w:type="spellEnd"/>
      <w:r w:rsidRPr="003B2076">
        <w:rPr>
          <w:rFonts w:cs="Arial"/>
        </w:rPr>
        <w:t xml:space="preserve"> 10% until 52.0 Hz, at which point the </w:t>
      </w:r>
      <w:r w:rsidRPr="003B2076">
        <w:rPr>
          <w:rFonts w:cs="Arial"/>
          <w:b/>
        </w:rPr>
        <w:t>Micro-generator</w:t>
      </w:r>
      <w:r w:rsidRPr="003B2076">
        <w:rPr>
          <w:rFonts w:cs="Arial"/>
        </w:rPr>
        <w:t xml:space="preserve"> should disconnect.</w:t>
      </w:r>
    </w:p>
    <w:p w14:paraId="4054A759" w14:textId="72792B01" w:rsidR="0029104E" w:rsidRPr="003B2076" w:rsidRDefault="0029104E" w:rsidP="003B7C17">
      <w:pPr>
        <w:pStyle w:val="Heading2"/>
      </w:pPr>
      <w:bookmarkStart w:id="200" w:name="_Toc527053372"/>
      <w:bookmarkEnd w:id="199"/>
      <w:r w:rsidRPr="003B2076">
        <w:t>Active Power Output</w:t>
      </w:r>
      <w:bookmarkEnd w:id="200"/>
    </w:p>
    <w:p w14:paraId="0AA4C8E4" w14:textId="40357C9B" w:rsidR="0029104E" w:rsidRPr="003B2076" w:rsidRDefault="00AA3E95" w:rsidP="00B83C15">
      <w:pPr>
        <w:pStyle w:val="NumberedPARAlevel3"/>
        <w:ind w:left="709" w:hanging="709"/>
        <w:rPr>
          <w:szCs w:val="22"/>
          <w:lang w:val="x-none"/>
        </w:rPr>
      </w:pPr>
      <w:r w:rsidRPr="00A068B0">
        <w:rPr>
          <w:bCs w:val="0"/>
        </w:rPr>
        <w:t>T</w:t>
      </w:r>
      <w:r w:rsidR="0029104E" w:rsidRPr="00A068B0">
        <w:rPr>
          <w:szCs w:val="22"/>
        </w:rPr>
        <w:t xml:space="preserve">he </w:t>
      </w:r>
      <w:r w:rsidR="0029104E" w:rsidRPr="003B2076">
        <w:rPr>
          <w:b/>
          <w:szCs w:val="22"/>
        </w:rPr>
        <w:t>Micro-generator</w:t>
      </w:r>
      <w:r w:rsidR="0029104E" w:rsidRPr="003B2076">
        <w:rPr>
          <w:szCs w:val="22"/>
        </w:rPr>
        <w:t xml:space="preserve"> shall </w:t>
      </w:r>
      <w:r w:rsidR="0029104E" w:rsidRPr="00A068B0">
        <w:rPr>
          <w:szCs w:val="22"/>
        </w:rPr>
        <w:t xml:space="preserve">be capable of maintaining constant output at its </w:t>
      </w:r>
      <w:r w:rsidR="0029104E" w:rsidRPr="00A068B0">
        <w:rPr>
          <w:b/>
          <w:szCs w:val="22"/>
        </w:rPr>
        <w:t>Registered Capacity</w:t>
      </w:r>
      <w:r w:rsidR="0029104E" w:rsidRPr="00A068B0">
        <w:rPr>
          <w:szCs w:val="22"/>
        </w:rPr>
        <w:t xml:space="preserve"> regardless of changes in frequency, except where the output follows the changes defined in the context of paragraphs </w:t>
      </w:r>
      <w:r w:rsidR="00164568" w:rsidRPr="00A068B0">
        <w:rPr>
          <w:szCs w:val="22"/>
        </w:rPr>
        <w:t>9</w:t>
      </w:r>
      <w:r w:rsidR="0029104E" w:rsidRPr="00A068B0">
        <w:rPr>
          <w:szCs w:val="22"/>
        </w:rPr>
        <w:t xml:space="preserve">.3.1 and </w:t>
      </w:r>
      <w:r w:rsidR="00164568" w:rsidRPr="00A068B0">
        <w:rPr>
          <w:szCs w:val="22"/>
        </w:rPr>
        <w:t>9</w:t>
      </w:r>
      <w:r w:rsidR="0029104E" w:rsidRPr="00A068B0">
        <w:rPr>
          <w:szCs w:val="22"/>
        </w:rPr>
        <w:t>.4.2</w:t>
      </w:r>
      <w:r w:rsidR="0029104E" w:rsidRPr="003B2076">
        <w:rPr>
          <w:szCs w:val="22"/>
        </w:rPr>
        <w:t>.</w:t>
      </w:r>
    </w:p>
    <w:p w14:paraId="368723C0" w14:textId="77777777" w:rsidR="00D22790" w:rsidRDefault="00D22790">
      <w:pPr>
        <w:jc w:val="left"/>
        <w:rPr>
          <w:rFonts w:cs="Times New Roman"/>
          <w:bCs/>
          <w:spacing w:val="0"/>
          <w:szCs w:val="22"/>
        </w:rPr>
      </w:pPr>
      <w:r>
        <w:rPr>
          <w:szCs w:val="22"/>
        </w:rPr>
        <w:br w:type="page"/>
      </w:r>
    </w:p>
    <w:p w14:paraId="6EBB9836" w14:textId="47FDA350" w:rsidR="0029104E" w:rsidRPr="00A068B0" w:rsidRDefault="00AA3E95" w:rsidP="00B83C15">
      <w:pPr>
        <w:pStyle w:val="NumberedPARAlevel3"/>
        <w:ind w:left="709" w:hanging="709"/>
        <w:rPr>
          <w:szCs w:val="22"/>
        </w:rPr>
      </w:pPr>
      <w:r w:rsidRPr="003B2076">
        <w:rPr>
          <w:szCs w:val="22"/>
        </w:rPr>
        <w:lastRenderedPageBreak/>
        <w:t>T</w:t>
      </w:r>
      <w:r w:rsidR="0029104E" w:rsidRPr="00A068B0">
        <w:rPr>
          <w:szCs w:val="22"/>
        </w:rPr>
        <w:t xml:space="preserve">he </w:t>
      </w:r>
      <w:r w:rsidR="0029104E" w:rsidRPr="00A068B0">
        <w:rPr>
          <w:b/>
          <w:szCs w:val="22"/>
        </w:rPr>
        <w:t>Micro-generator</w:t>
      </w:r>
      <w:r w:rsidR="0029104E" w:rsidRPr="00A068B0">
        <w:rPr>
          <w:szCs w:val="22"/>
        </w:rPr>
        <w:t xml:space="preserve"> shall be capable of maintaining constant output at its </w:t>
      </w:r>
      <w:r w:rsidR="0029104E" w:rsidRPr="00A068B0">
        <w:rPr>
          <w:b/>
          <w:szCs w:val="22"/>
        </w:rPr>
        <w:t>Registered Capacity</w:t>
      </w:r>
      <w:r w:rsidR="0029104E" w:rsidRPr="00A068B0">
        <w:rPr>
          <w:szCs w:val="22"/>
        </w:rPr>
        <w:t xml:space="preserve"> regardless of changes in frequency</w:t>
      </w:r>
      <w:r w:rsidR="0029104E" w:rsidRPr="00A068B0">
        <w:rPr>
          <w:b/>
          <w:szCs w:val="22"/>
        </w:rPr>
        <w:t xml:space="preserve"> </w:t>
      </w:r>
      <w:r w:rsidR="0029104E" w:rsidRPr="00A068B0">
        <w:rPr>
          <w:szCs w:val="22"/>
        </w:rPr>
        <w:t xml:space="preserve">in the range </w:t>
      </w:r>
      <w:r w:rsidR="0029104E" w:rsidRPr="003B2076">
        <w:rPr>
          <w:szCs w:val="22"/>
        </w:rPr>
        <w:t>49.5 – 50.4 Hz</w:t>
      </w:r>
      <w:r w:rsidR="0029104E" w:rsidRPr="00A068B0">
        <w:rPr>
          <w:szCs w:val="22"/>
        </w:rPr>
        <w:t>.  Below 49.5</w:t>
      </w:r>
      <w:r w:rsidR="001E78EA">
        <w:rPr>
          <w:szCs w:val="22"/>
        </w:rPr>
        <w:t> </w:t>
      </w:r>
      <w:r w:rsidR="0029104E" w:rsidRPr="00A068B0">
        <w:rPr>
          <w:szCs w:val="22"/>
        </w:rPr>
        <w:t xml:space="preserve">Hz, the power output should not drop by more than pro-rata with frequency, </w:t>
      </w:r>
      <w:r w:rsidR="00410A30">
        <w:rPr>
          <w:szCs w:val="22"/>
        </w:rPr>
        <w:t>ie</w:t>
      </w:r>
      <w:r w:rsidR="0029104E" w:rsidRPr="00A068B0">
        <w:rPr>
          <w:szCs w:val="22"/>
        </w:rPr>
        <w:t xml:space="preserve"> the maximum permitted requirement is 100% power at 49.5 Hz falling linearly to 95% power at 47.0 Hz as illustrated in Figure 2</w:t>
      </w:r>
      <w:r w:rsidR="0054526A" w:rsidRPr="00A068B0">
        <w:rPr>
          <w:szCs w:val="22"/>
        </w:rPr>
        <w:t>.</w:t>
      </w:r>
    </w:p>
    <w:p w14:paraId="480F5725" w14:textId="77777777" w:rsidR="00A94531" w:rsidRPr="003B2076" w:rsidRDefault="00A94531" w:rsidP="003B7C17">
      <w:pPr>
        <w:pStyle w:val="PARAGRAPH"/>
      </w:pPr>
    </w:p>
    <w:bookmarkStart w:id="201" w:name="_MON_1572445104"/>
    <w:bookmarkEnd w:id="201"/>
    <w:p w14:paraId="6727720F" w14:textId="082884ED" w:rsidR="0029104E" w:rsidRPr="003B2076" w:rsidRDefault="0029104E" w:rsidP="0029104E">
      <w:pPr>
        <w:ind w:left="709"/>
        <w:jc w:val="center"/>
      </w:pPr>
      <w:r w:rsidRPr="009A1D22">
        <w:object w:dxaOrig="7567" w:dyaOrig="4925" w14:anchorId="0347BF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185.2pt" o:ole="">
            <v:imagedata r:id="rId29" o:title=""/>
          </v:shape>
          <o:OLEObject Type="Embed" ProgID="Word.Picture.8" ShapeID="_x0000_i1025" DrawAspect="Content" ObjectID="_1669702535" r:id="rId30"/>
        </w:object>
      </w:r>
    </w:p>
    <w:p w14:paraId="15802E20" w14:textId="33C40B7B" w:rsidR="00C52A0F" w:rsidRPr="003B2076" w:rsidRDefault="00C52A0F" w:rsidP="0096663B">
      <w:pPr>
        <w:pStyle w:val="FIGURE-title"/>
      </w:pPr>
      <w:r w:rsidRPr="003B2076">
        <w:t xml:space="preserve">Figure 2 – Change in </w:t>
      </w:r>
      <w:ins w:id="202" w:author="ENA" w:date="2020-12-12T19:57:00Z">
        <w:r w:rsidR="005A2DB7">
          <w:t xml:space="preserve">Active Power </w:t>
        </w:r>
      </w:ins>
      <w:r w:rsidRPr="003B2076">
        <w:t>output</w:t>
      </w:r>
      <w:del w:id="203" w:author="ENA" w:date="2020-12-12T19:57:00Z">
        <w:r w:rsidRPr="003B2076">
          <w:delText xml:space="preserve"> power</w:delText>
        </w:r>
      </w:del>
      <w:r w:rsidRPr="003B2076">
        <w:t xml:space="preserve"> with falling frequency</w:t>
      </w:r>
    </w:p>
    <w:p w14:paraId="47314B11" w14:textId="02F93971" w:rsidR="004020A2" w:rsidRDefault="00C85E38" w:rsidP="004020A2">
      <w:pPr>
        <w:pStyle w:val="NumberedPARAlevel3"/>
        <w:ind w:left="709" w:hanging="709"/>
        <w:rPr>
          <w:ins w:id="204" w:author="ENA" w:date="2020-12-12T19:57:00Z"/>
        </w:rPr>
      </w:pPr>
      <w:del w:id="205" w:author="ENA" w:date="2020-12-12T19:57:00Z">
        <w:r>
          <w:delText xml:space="preserve"> </w:delText>
        </w:r>
        <w:r w:rsidR="007E5334">
          <w:delText xml:space="preserve"> ;  </w:delText>
        </w:r>
      </w:del>
      <w:ins w:id="206" w:author="ENA" w:date="2020-12-12T19:57:00Z">
        <w:r w:rsidR="00E04C15" w:rsidRPr="00D00267">
          <w:rPr>
            <w:bCs w:val="0"/>
          </w:rPr>
          <w:t xml:space="preserve">A </w:t>
        </w:r>
        <w:r w:rsidR="00067CEB">
          <w:rPr>
            <w:b/>
          </w:rPr>
          <w:t>Micro-generating Plant</w:t>
        </w:r>
        <w:r w:rsidR="00D904A5">
          <w:t xml:space="preserve"> that incorporate</w:t>
        </w:r>
        <w:r w:rsidR="00E04C15">
          <w:t>s</w:t>
        </w:r>
        <w:r w:rsidR="00D904A5">
          <w:t xml:space="preserve"> </w:t>
        </w:r>
        <w:r w:rsidR="00E04C15">
          <w:t>an</w:t>
        </w:r>
        <w:r>
          <w:t xml:space="preserve"> </w:t>
        </w:r>
        <w:r w:rsidR="00D904A5" w:rsidRPr="0042615F">
          <w:rPr>
            <w:b/>
          </w:rPr>
          <w:t>Electricity Storage</w:t>
        </w:r>
        <w:r w:rsidR="00D904A5">
          <w:t xml:space="preserve"> </w:t>
        </w:r>
        <w:r w:rsidR="00E04C15">
          <w:t xml:space="preserve">device </w:t>
        </w:r>
        <w:r w:rsidR="00D904A5">
          <w:t xml:space="preserve">must be arranged to automatically respond to falling frequency in line with the characteristic of Figure </w:t>
        </w:r>
        <w:r w:rsidR="00067CEB">
          <w:t>3</w:t>
        </w:r>
        <w:r w:rsidR="00D904A5">
          <w:t>.</w:t>
        </w:r>
      </w:ins>
    </w:p>
    <w:p w14:paraId="30FC32DF" w14:textId="49199355" w:rsidR="00D904A5" w:rsidRDefault="00D904A5" w:rsidP="004020A2">
      <w:pPr>
        <w:ind w:left="851" w:hanging="851"/>
        <w:rPr>
          <w:ins w:id="207" w:author="ENA" w:date="2020-12-12T19:57:00Z"/>
        </w:rPr>
      </w:pPr>
      <w:ins w:id="208" w:author="ENA" w:date="2020-12-12T19:57:00Z">
        <w:r w:rsidRPr="00650853">
          <w:t xml:space="preserve">The </w:t>
        </w:r>
        <w:r>
          <w:t>required characteristics are:</w:t>
        </w:r>
      </w:ins>
    </w:p>
    <w:p w14:paraId="56387538" w14:textId="549FCC0B" w:rsidR="00D904A5" w:rsidRDefault="00CE3752" w:rsidP="00830607">
      <w:pPr>
        <w:pStyle w:val="NumberedPARAlevel4"/>
        <w:keepNext w:val="0"/>
        <w:numPr>
          <w:ilvl w:val="0"/>
          <w:numId w:val="31"/>
        </w:numPr>
        <w:ind w:left="1276" w:hanging="425"/>
        <w:rPr>
          <w:ins w:id="209" w:author="ENA" w:date="2020-12-12T19:57:00Z"/>
        </w:rPr>
      </w:pPr>
      <w:ins w:id="210" w:author="ENA" w:date="2020-12-12T19:57:00Z">
        <w:r>
          <w:t>W</w:t>
        </w:r>
        <w:r w:rsidR="00E04C15">
          <w:t xml:space="preserve">hen the frequency falls to </w:t>
        </w:r>
        <w:r w:rsidR="00D904A5">
          <w:t>49.5</w:t>
        </w:r>
        <w:r w:rsidR="007E5334">
          <w:t xml:space="preserve"> </w:t>
        </w:r>
        <w:r w:rsidR="00D904A5">
          <w:t>Hz the automatic response should start</w:t>
        </w:r>
        <w:r w:rsidR="00A52A26">
          <w:t>;</w:t>
        </w:r>
      </w:ins>
    </w:p>
    <w:p w14:paraId="4EF5C7E0" w14:textId="44DEA58B" w:rsidR="00D904A5" w:rsidRDefault="00D904A5" w:rsidP="00830607">
      <w:pPr>
        <w:pStyle w:val="NumberedPARAlevel4"/>
        <w:keepNext w:val="0"/>
        <w:numPr>
          <w:ilvl w:val="0"/>
          <w:numId w:val="31"/>
        </w:numPr>
        <w:ind w:left="1276" w:hanging="425"/>
        <w:rPr>
          <w:ins w:id="211" w:author="ENA" w:date="2020-12-12T19:57:00Z"/>
        </w:rPr>
      </w:pPr>
      <w:ins w:id="212" w:author="ENA" w:date="2020-12-12T19:57:00Z">
        <w:r>
          <w:t xml:space="preserve">The frequency response characteristic is to be within the shaded area of Figure </w:t>
        </w:r>
        <w:r w:rsidR="00067CEB">
          <w:t>3</w:t>
        </w:r>
        <w:r w:rsidR="007E5334">
          <w:t>;</w:t>
        </w:r>
      </w:ins>
    </w:p>
    <w:p w14:paraId="4601B0BF" w14:textId="6D8ED1D2" w:rsidR="00D904A5" w:rsidRDefault="00D904A5" w:rsidP="00830607">
      <w:pPr>
        <w:pStyle w:val="NumberedPARAlevel4"/>
        <w:numPr>
          <w:ilvl w:val="0"/>
          <w:numId w:val="31"/>
        </w:numPr>
        <w:ind w:left="1276" w:hanging="425"/>
        <w:rPr>
          <w:ins w:id="213" w:author="ENA" w:date="2020-12-12T19:57:00Z"/>
        </w:rPr>
      </w:pPr>
      <w:ins w:id="214" w:author="ENA" w:date="2020-12-12T19:57:00Z">
        <w:r>
          <w:t xml:space="preserve">If the </w:t>
        </w:r>
        <w:r w:rsidR="00E04C15">
          <w:rPr>
            <w:b/>
            <w:bCs/>
          </w:rPr>
          <w:t>Electricity Storage</w:t>
        </w:r>
        <w:r w:rsidR="00E04C15" w:rsidRPr="00056DAD">
          <w:rPr>
            <w:bCs/>
          </w:rPr>
          <w:t xml:space="preserve"> device</w:t>
        </w:r>
        <w:r>
          <w:t xml:space="preserve"> is not capable of moving from an import level to </w:t>
        </w:r>
        <w:r w:rsidR="00E04C15">
          <w:t>an</w:t>
        </w:r>
        <w:r>
          <w:t xml:space="preserve"> appropriate export level within 20</w:t>
        </w:r>
        <w:r w:rsidR="007E5334">
          <w:t xml:space="preserve"> </w:t>
        </w:r>
        <w:r>
          <w:t xml:space="preserve">s </w:t>
        </w:r>
        <w:r w:rsidR="00E04C15">
          <w:t xml:space="preserve">of the frequency falling to 49.2 Hz, then </w:t>
        </w:r>
        <w:r>
          <w:t xml:space="preserve">it </w:t>
        </w:r>
        <w:r w:rsidR="00605B3A">
          <w:t xml:space="preserve">shall cease </w:t>
        </w:r>
        <w:r w:rsidR="00D00267">
          <w:t xml:space="preserve">to </w:t>
        </w:r>
        <w:r w:rsidR="00605B3A">
          <w:t>import</w:t>
        </w:r>
        <w:r w:rsidR="00E04C15">
          <w:t>; and</w:t>
        </w:r>
      </w:ins>
    </w:p>
    <w:p w14:paraId="49E65718" w14:textId="1B145948" w:rsidR="00D904A5" w:rsidRDefault="00D904A5" w:rsidP="00830607">
      <w:pPr>
        <w:pStyle w:val="NumberedPARAlevel4"/>
        <w:keepNext w:val="0"/>
        <w:numPr>
          <w:ilvl w:val="0"/>
          <w:numId w:val="31"/>
        </w:numPr>
        <w:ind w:left="1276" w:hanging="425"/>
        <w:rPr>
          <w:ins w:id="215" w:author="ENA" w:date="2020-12-12T19:57:00Z"/>
        </w:rPr>
      </w:pPr>
      <w:ins w:id="216" w:author="ENA" w:date="2020-12-12T19:57:00Z">
        <w:r>
          <w:t xml:space="preserve">If the </w:t>
        </w:r>
        <w:r w:rsidR="00E04C15">
          <w:rPr>
            <w:b/>
            <w:bCs/>
          </w:rPr>
          <w:t>Electricity Storage</w:t>
        </w:r>
        <w:r w:rsidR="00E04C15" w:rsidRPr="00056DAD">
          <w:rPr>
            <w:bCs/>
          </w:rPr>
          <w:t xml:space="preserve"> device</w:t>
        </w:r>
        <w:r w:rsidR="00E04C15">
          <w:t xml:space="preserve"> </w:t>
        </w:r>
        <w:r>
          <w:t xml:space="preserve">has not achieved at least zero </w:t>
        </w:r>
        <w:r>
          <w:rPr>
            <w:b/>
            <w:bCs/>
          </w:rPr>
          <w:t>Active Power</w:t>
        </w:r>
        <w:r>
          <w:t xml:space="preserve"> import when the frequency has reached 48.9</w:t>
        </w:r>
        <w:r w:rsidR="007E5334">
          <w:t xml:space="preserve"> </w:t>
        </w:r>
        <w:r>
          <w:t xml:space="preserve">Hz it </w:t>
        </w:r>
        <w:r w:rsidR="00605B3A">
          <w:t xml:space="preserve">shall cease </w:t>
        </w:r>
        <w:r w:rsidR="00D00267">
          <w:t xml:space="preserve">to </w:t>
        </w:r>
        <w:r w:rsidR="00605B3A">
          <w:t>import</w:t>
        </w:r>
        <w:r>
          <w:t xml:space="preserve"> immediately.</w:t>
        </w:r>
      </w:ins>
    </w:p>
    <w:p w14:paraId="0D5643F3" w14:textId="5D2CDEE9" w:rsidR="00E04C15" w:rsidRPr="0062198C" w:rsidRDefault="0078701E" w:rsidP="00605B3A">
      <w:pPr>
        <w:pStyle w:val="NumberedPARAlevel4"/>
        <w:keepNext w:val="0"/>
        <w:ind w:left="709"/>
        <w:rPr>
          <w:ins w:id="217" w:author="ENA" w:date="2020-12-12T19:57:00Z"/>
        </w:rPr>
      </w:pPr>
      <w:r w:rsidRPr="0078701E">
        <w:rPr>
          <w:noProof/>
        </w:rPr>
        <w:lastRenderedPageBreak/>
        <w:drawing>
          <wp:inline distT="0" distB="0" distL="0" distR="0" wp14:anchorId="7FB63CC4" wp14:editId="23D1B1DF">
            <wp:extent cx="5162145" cy="248613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165895" cy="2487940"/>
                    </a:xfrm>
                    <a:prstGeom prst="rect">
                      <a:avLst/>
                    </a:prstGeom>
                    <a:noFill/>
                    <a:ln>
                      <a:noFill/>
                    </a:ln>
                  </pic:spPr>
                </pic:pic>
              </a:graphicData>
            </a:graphic>
          </wp:inline>
        </w:drawing>
      </w:r>
    </w:p>
    <w:p w14:paraId="24A8070A" w14:textId="38D83082" w:rsidR="00D904A5" w:rsidRDefault="00D904A5" w:rsidP="0078701E">
      <w:pPr>
        <w:pStyle w:val="Figuretitle"/>
        <w:spacing w:before="240"/>
        <w:ind w:left="709"/>
        <w:jc w:val="both"/>
        <w:rPr>
          <w:ins w:id="218" w:author="ENA" w:date="2020-12-12T19:57:00Z"/>
        </w:rPr>
      </w:pPr>
      <w:ins w:id="219" w:author="ENA" w:date="2020-12-12T19:57:00Z">
        <w:r w:rsidRPr="0092688C">
          <w:rPr>
            <w:snapToGrid w:val="0"/>
            <w:lang w:eastAsia="en-US"/>
          </w:rPr>
          <w:t xml:space="preserve">Figure </w:t>
        </w:r>
        <w:r w:rsidR="004020A2">
          <w:rPr>
            <w:snapToGrid w:val="0"/>
            <w:lang w:eastAsia="en-US"/>
          </w:rPr>
          <w:t>3</w:t>
        </w:r>
        <w:r w:rsidRPr="0092688C">
          <w:rPr>
            <w:snapToGrid w:val="0"/>
            <w:lang w:eastAsia="en-US"/>
          </w:rPr>
          <w:t xml:space="preserve"> </w:t>
        </w:r>
        <w:r w:rsidRPr="0092688C">
          <w:t xml:space="preserve">Change in Active Power </w:t>
        </w:r>
        <w:r>
          <w:t xml:space="preserve">of Electricity Storage Device </w:t>
        </w:r>
        <w:r w:rsidRPr="0092688C">
          <w:t>with falling frequency</w:t>
        </w:r>
        <w:r w:rsidR="002D3ED1">
          <w:t xml:space="preserve"> </w:t>
        </w:r>
        <w:bookmarkStart w:id="220" w:name="_Hlk57540576"/>
        <w:r w:rsidR="002D3ED1" w:rsidRPr="002D3ED1">
          <w:rPr>
            <w:b w:val="0"/>
            <w:bCs/>
          </w:rPr>
          <w:t>(not to scale)</w:t>
        </w:r>
      </w:ins>
    </w:p>
    <w:bookmarkEnd w:id="220"/>
    <w:p w14:paraId="5D22E3DF" w14:textId="77777777" w:rsidR="00D904A5" w:rsidRPr="0092688C" w:rsidRDefault="00D904A5" w:rsidP="00D904A5">
      <w:pPr>
        <w:pStyle w:val="Figuretitle"/>
        <w:spacing w:before="240"/>
        <w:ind w:left="1134"/>
        <w:jc w:val="both"/>
        <w:rPr>
          <w:ins w:id="221" w:author="ENA" w:date="2020-12-12T19:57:00Z"/>
          <w:snapToGrid w:val="0"/>
          <w:lang w:eastAsia="en-US"/>
        </w:rPr>
      </w:pPr>
    </w:p>
    <w:p w14:paraId="6F4F8B74" w14:textId="0C82E7B1" w:rsidR="0029104E" w:rsidRPr="00A068B0" w:rsidRDefault="00A94531" w:rsidP="00B83C15">
      <w:pPr>
        <w:pStyle w:val="NumberedPARAlevel3"/>
        <w:ind w:left="709" w:hanging="709"/>
      </w:pPr>
      <w:r w:rsidRPr="00A068B0">
        <w:t>T</w:t>
      </w:r>
      <w:r w:rsidR="0029104E" w:rsidRPr="00A068B0">
        <w:t xml:space="preserve">he </w:t>
      </w:r>
      <w:r w:rsidR="0029104E" w:rsidRPr="003B2076">
        <w:rPr>
          <w:b/>
        </w:rPr>
        <w:t>Micro-generator</w:t>
      </w:r>
      <w:r w:rsidR="0029104E" w:rsidRPr="003B2076">
        <w:t xml:space="preserve"> </w:t>
      </w:r>
      <w:r w:rsidR="0029104E" w:rsidRPr="00A068B0">
        <w:t xml:space="preserve">shall be equipped with a logic interface (input port) in order to cease </w:t>
      </w:r>
      <w:r w:rsidR="0029104E" w:rsidRPr="00A068B0">
        <w:rPr>
          <w:b/>
        </w:rPr>
        <w:t>Active Power</w:t>
      </w:r>
      <w:r w:rsidR="0029104E" w:rsidRPr="00A068B0">
        <w:t xml:space="preserve"> output within </w:t>
      </w:r>
      <w:r w:rsidR="00CC6C33" w:rsidRPr="00A068B0">
        <w:t xml:space="preserve">5 </w:t>
      </w:r>
      <w:r w:rsidR="0029104E" w:rsidRPr="00A068B0">
        <w:t xml:space="preserve">s following an instruction being received from the </w:t>
      </w:r>
      <w:r w:rsidR="0029104E" w:rsidRPr="00A068B0">
        <w:rPr>
          <w:b/>
        </w:rPr>
        <w:t>DNO</w:t>
      </w:r>
      <w:r w:rsidR="0029104E" w:rsidRPr="00A068B0">
        <w:t xml:space="preserve"> at the input port.</w:t>
      </w:r>
      <w:r w:rsidR="0054526A" w:rsidRPr="00A068B0">
        <w:t xml:space="preserve"> By </w:t>
      </w:r>
      <w:r w:rsidR="0054526A" w:rsidRPr="003B2076">
        <w:t xml:space="preserve">default the logic interface will take the form of a simple binary output that can be operated by a simple switch or contactor.  When the switch is closed the </w:t>
      </w:r>
      <w:r w:rsidR="0054526A" w:rsidRPr="003B2076">
        <w:rPr>
          <w:b/>
        </w:rPr>
        <w:t>Micro-generator</w:t>
      </w:r>
      <w:r w:rsidR="0054526A" w:rsidRPr="003B2076">
        <w:t xml:space="preserve"> can operate normally.  When the switch is opened the </w:t>
      </w:r>
      <w:r w:rsidR="0054526A" w:rsidRPr="003B2076">
        <w:rPr>
          <w:b/>
        </w:rPr>
        <w:t>Micro-generator</w:t>
      </w:r>
      <w:r w:rsidR="0054526A" w:rsidRPr="003B2076">
        <w:t xml:space="preserve"> will reduce its </w:t>
      </w:r>
      <w:r w:rsidR="0054526A" w:rsidRPr="003B2076">
        <w:rPr>
          <w:b/>
        </w:rPr>
        <w:t>Active Power</w:t>
      </w:r>
      <w:r w:rsidR="0054526A" w:rsidRPr="003B2076">
        <w:t xml:space="preserve"> to zero within </w:t>
      </w:r>
      <w:r w:rsidR="00CC6C33" w:rsidRPr="003B2076">
        <w:t>5</w:t>
      </w:r>
      <w:r w:rsidR="0054526A" w:rsidRPr="003B2076">
        <w:t xml:space="preserve"> s.  The signal from the </w:t>
      </w:r>
      <w:r w:rsidR="0054526A" w:rsidRPr="003B2076">
        <w:rPr>
          <w:b/>
        </w:rPr>
        <w:t>Micro-generator</w:t>
      </w:r>
      <w:r w:rsidR="0054526A" w:rsidRPr="003B2076">
        <w:t xml:space="preserve"> that is being switched can be either AC (maximum value 240</w:t>
      </w:r>
      <w:r w:rsidR="00C13F9B" w:rsidRPr="003B2076">
        <w:t> </w:t>
      </w:r>
      <w:r w:rsidR="0054526A" w:rsidRPr="003B2076">
        <w:t xml:space="preserve">V) or </w:t>
      </w:r>
      <w:r w:rsidR="0054526A" w:rsidRPr="003B2076">
        <w:rPr>
          <w:b/>
        </w:rPr>
        <w:t>DC</w:t>
      </w:r>
      <w:r w:rsidR="0054526A" w:rsidRPr="003B2076">
        <w:t xml:space="preserve"> (maximum value 110</w:t>
      </w:r>
      <w:r w:rsidR="00C13F9B" w:rsidRPr="003B2076">
        <w:t xml:space="preserve"> </w:t>
      </w:r>
      <w:r w:rsidR="0054526A" w:rsidRPr="003B2076">
        <w:t xml:space="preserve">V).  </w:t>
      </w:r>
      <w:r w:rsidR="0054526A" w:rsidRPr="00A068B0">
        <w:t xml:space="preserve">The </w:t>
      </w:r>
      <w:r w:rsidR="0054526A" w:rsidRPr="00A068B0">
        <w:rPr>
          <w:b/>
        </w:rPr>
        <w:t>DNO</w:t>
      </w:r>
      <w:r w:rsidR="0054526A" w:rsidRPr="00A068B0">
        <w:t xml:space="preserve"> may specify any additional requirements particularly regarding remote operation of this facility. </w:t>
      </w:r>
      <w:r w:rsidR="0029104E" w:rsidRPr="00A068B0">
        <w:t xml:space="preserve"> </w:t>
      </w:r>
    </w:p>
    <w:p w14:paraId="59A5D175" w14:textId="08DB05DD" w:rsidR="0029104E" w:rsidRPr="003B2076" w:rsidRDefault="0029104E" w:rsidP="003B7C17">
      <w:pPr>
        <w:pStyle w:val="Heading2"/>
      </w:pPr>
      <w:bookmarkStart w:id="222" w:name="_Toc527053373"/>
      <w:r w:rsidRPr="003B2076">
        <w:t>Power Factor</w:t>
      </w:r>
      <w:bookmarkEnd w:id="222"/>
      <w:r w:rsidRPr="003B2076">
        <w:t xml:space="preserve"> </w:t>
      </w:r>
    </w:p>
    <w:p w14:paraId="49615A22" w14:textId="4BCA0FBF" w:rsidR="0029104E" w:rsidRPr="003B2076" w:rsidRDefault="00A94531" w:rsidP="00B83C15">
      <w:pPr>
        <w:pStyle w:val="NumberedPARAlevel3"/>
        <w:ind w:left="709" w:hanging="709"/>
        <w:rPr>
          <w:sz w:val="20"/>
        </w:rPr>
      </w:pPr>
      <w:r w:rsidRPr="003B2076">
        <w:t>T</w:t>
      </w:r>
      <w:r w:rsidR="0054526A" w:rsidRPr="003B2076">
        <w:t xml:space="preserve">he power factor capability of the </w:t>
      </w:r>
      <w:r w:rsidR="0054526A" w:rsidRPr="003B2076">
        <w:rPr>
          <w:b/>
        </w:rPr>
        <w:t>Micro-generator</w:t>
      </w:r>
      <w:r w:rsidR="0054526A" w:rsidRPr="003B2076">
        <w:t xml:space="preserve"> shall </w:t>
      </w:r>
      <w:r w:rsidR="00C52A0F" w:rsidRPr="003B2076">
        <w:t>conform to</w:t>
      </w:r>
      <w:r w:rsidR="0054526A" w:rsidRPr="003B2076">
        <w:t xml:space="preserve"> EN 50438. </w:t>
      </w:r>
      <w:r w:rsidR="0029104E" w:rsidRPr="003B2076">
        <w:t xml:space="preserve">When operating at </w:t>
      </w:r>
      <w:r w:rsidR="00840F7E" w:rsidRPr="00A068B0">
        <w:rPr>
          <w:b/>
        </w:rPr>
        <w:t>Registered Capacity</w:t>
      </w:r>
      <w:r w:rsidR="0029104E" w:rsidRPr="003B2076">
        <w:t xml:space="preserve"> the </w:t>
      </w:r>
      <w:r w:rsidR="0029104E" w:rsidRPr="003B2076">
        <w:rPr>
          <w:b/>
        </w:rPr>
        <w:t>Micro-generator</w:t>
      </w:r>
      <w:r w:rsidR="0029104E" w:rsidRPr="003B2076">
        <w:t xml:space="preserve"> shall operate at a power factor within the range 0.95 lagging to 0.95 leading relative to the voltage waveform unless otherwise agreed with the </w:t>
      </w:r>
      <w:r w:rsidR="0029104E" w:rsidRPr="003B2076">
        <w:rPr>
          <w:b/>
        </w:rPr>
        <w:t>DNO</w:t>
      </w:r>
      <w:r w:rsidR="0029104E" w:rsidRPr="003B2076">
        <w:t xml:space="preserve"> </w:t>
      </w:r>
      <w:r w:rsidR="00410A30">
        <w:t>eg</w:t>
      </w:r>
      <w:r w:rsidR="0029104E" w:rsidRPr="003B2076">
        <w:t xml:space="preserve"> for power factor improvement.</w:t>
      </w:r>
    </w:p>
    <w:p w14:paraId="36CBA205" w14:textId="7400C407" w:rsidR="0029104E" w:rsidRPr="003B2076" w:rsidRDefault="0029104E" w:rsidP="003B7C17">
      <w:pPr>
        <w:pStyle w:val="Heading2"/>
      </w:pPr>
      <w:bookmarkStart w:id="223" w:name="_Toc527053374"/>
      <w:r w:rsidRPr="003B2076">
        <w:t>Automatic Connection</w:t>
      </w:r>
      <w:bookmarkEnd w:id="223"/>
    </w:p>
    <w:p w14:paraId="3D136139" w14:textId="45104B4E" w:rsidR="0029104E" w:rsidRPr="003B2076" w:rsidRDefault="00A94531" w:rsidP="00B83C15">
      <w:pPr>
        <w:pStyle w:val="NumberedPARAlevel3"/>
        <w:ind w:left="709" w:hanging="709"/>
      </w:pPr>
      <w:r w:rsidRPr="003B2076">
        <w:rPr>
          <w:b/>
          <w:bCs w:val="0"/>
        </w:rPr>
        <w:t>M</w:t>
      </w:r>
      <w:r w:rsidR="0029104E" w:rsidRPr="003B2076">
        <w:rPr>
          <w:b/>
        </w:rPr>
        <w:t>icro-generators</w:t>
      </w:r>
      <w:r w:rsidR="0029104E" w:rsidRPr="003B2076">
        <w:t xml:space="preserve"> shall </w:t>
      </w:r>
      <w:r w:rsidR="00C52A0F" w:rsidRPr="003B2076">
        <w:t xml:space="preserve">conform to </w:t>
      </w:r>
      <w:r w:rsidR="0029104E" w:rsidRPr="003B2076">
        <w:t>EN 50438 in respect of connection and starting to generate electric power. This includes automatic reconnection where the minimum observation time shall be as stated in Annex A12 of EN 50438.</w:t>
      </w:r>
    </w:p>
    <w:p w14:paraId="07A39C31" w14:textId="77777777" w:rsidR="006F1C91" w:rsidRPr="003B2076" w:rsidRDefault="006F1C91">
      <w:pPr>
        <w:jc w:val="left"/>
        <w:rPr>
          <w:rFonts w:eastAsia="Batang" w:cs="Times New Roman"/>
          <w:b/>
          <w:bCs/>
          <w:spacing w:val="0"/>
          <w:sz w:val="24"/>
          <w:szCs w:val="22"/>
        </w:rPr>
      </w:pPr>
      <w:r w:rsidRPr="003B2076">
        <w:rPr>
          <w:rFonts w:eastAsia="Batang"/>
        </w:rPr>
        <w:br w:type="page"/>
      </w:r>
    </w:p>
    <w:p w14:paraId="2B85A585" w14:textId="31A070A8" w:rsidR="0029104E" w:rsidRPr="003B2076" w:rsidRDefault="0029104E" w:rsidP="003B7C17">
      <w:pPr>
        <w:pStyle w:val="Heading1"/>
        <w:rPr>
          <w:rFonts w:eastAsia="Batang"/>
        </w:rPr>
      </w:pPr>
      <w:bookmarkStart w:id="224" w:name="_Toc527053375"/>
      <w:r w:rsidRPr="003B2076">
        <w:rPr>
          <w:rFonts w:eastAsia="Batang"/>
        </w:rPr>
        <w:lastRenderedPageBreak/>
        <w:t>Interface Protection</w:t>
      </w:r>
      <w:bookmarkEnd w:id="224"/>
    </w:p>
    <w:p w14:paraId="412BA2AD" w14:textId="3FB8E177" w:rsidR="0029104E" w:rsidRPr="003B2076" w:rsidRDefault="0029104E" w:rsidP="003B7C17">
      <w:pPr>
        <w:pStyle w:val="Heading2"/>
      </w:pPr>
      <w:bookmarkStart w:id="225" w:name="_Toc527053376"/>
      <w:r w:rsidRPr="003B2076">
        <w:t>General</w:t>
      </w:r>
      <w:bookmarkEnd w:id="225"/>
    </w:p>
    <w:p w14:paraId="420CAC00" w14:textId="5258CE0B" w:rsidR="0029104E" w:rsidRPr="003B2076" w:rsidRDefault="00A94531" w:rsidP="003B7C17">
      <w:pPr>
        <w:pStyle w:val="NumberedPARAlevel3"/>
        <w:ind w:left="709" w:hanging="709"/>
        <w:rPr>
          <w:rFonts w:cs="Arial"/>
        </w:rPr>
      </w:pPr>
      <w:r w:rsidRPr="003B2076">
        <w:t>T</w:t>
      </w:r>
      <w:r w:rsidR="0029104E" w:rsidRPr="003B2076">
        <w:rPr>
          <w:rFonts w:cs="Arial"/>
          <w:bCs w:val="0"/>
        </w:rPr>
        <w:t xml:space="preserve">he </w:t>
      </w:r>
      <w:r w:rsidR="0029104E" w:rsidRPr="003B2076">
        <w:rPr>
          <w:rFonts w:cs="Arial"/>
          <w:b/>
          <w:bCs w:val="0"/>
        </w:rPr>
        <w:t>Micro-generator</w:t>
      </w:r>
      <w:r w:rsidR="0029104E" w:rsidRPr="003B2076">
        <w:rPr>
          <w:rFonts w:cs="Arial"/>
          <w:bCs w:val="0"/>
        </w:rPr>
        <w:t xml:space="preserve"> shall </w:t>
      </w:r>
      <w:r w:rsidR="00C52A0F" w:rsidRPr="003B2076">
        <w:rPr>
          <w:rFonts w:cs="Arial"/>
          <w:bCs w:val="0"/>
        </w:rPr>
        <w:t>conform to</w:t>
      </w:r>
      <w:r w:rsidR="0029104E" w:rsidRPr="003B2076">
        <w:rPr>
          <w:rFonts w:cs="Arial"/>
          <w:bCs w:val="0"/>
        </w:rPr>
        <w:t xml:space="preserve"> the </w:t>
      </w:r>
      <w:r w:rsidR="0029104E" w:rsidRPr="003B2076">
        <w:rPr>
          <w:rFonts w:cs="Arial"/>
          <w:b/>
          <w:bCs w:val="0"/>
        </w:rPr>
        <w:t>Interface Protection</w:t>
      </w:r>
      <w:r w:rsidR="0029104E" w:rsidRPr="003B2076">
        <w:rPr>
          <w:rFonts w:cs="Arial"/>
          <w:bCs w:val="0"/>
        </w:rPr>
        <w:t xml:space="preserve"> settings set out below (Table</w:t>
      </w:r>
      <w:r w:rsidR="00C75EB7" w:rsidRPr="003B2076">
        <w:rPr>
          <w:rFonts w:cs="Arial"/>
          <w:bCs w:val="0"/>
        </w:rPr>
        <w:t> </w:t>
      </w:r>
      <w:r w:rsidR="0029104E" w:rsidRPr="003B2076">
        <w:rPr>
          <w:rFonts w:cs="Arial"/>
          <w:bCs w:val="0"/>
        </w:rPr>
        <w:t>2). Means shall be provided to protect the settings from unpermitted interference (</w:t>
      </w:r>
      <w:r w:rsidR="00410A30">
        <w:rPr>
          <w:rFonts w:cs="Arial"/>
          <w:bCs w:val="0"/>
        </w:rPr>
        <w:t>eg</w:t>
      </w:r>
      <w:r w:rsidR="0029104E" w:rsidRPr="003B2076">
        <w:rPr>
          <w:rFonts w:cs="Arial"/>
          <w:bCs w:val="0"/>
        </w:rPr>
        <w:t xml:space="preserve"> via a password or seal).</w:t>
      </w:r>
    </w:p>
    <w:p w14:paraId="7B2F5E14" w14:textId="03E1C156" w:rsidR="0029104E" w:rsidRPr="003B2076" w:rsidRDefault="00A94531" w:rsidP="003B7C17">
      <w:pPr>
        <w:pStyle w:val="NumberedPARAlevel3"/>
        <w:ind w:left="709" w:hanging="709"/>
      </w:pPr>
      <w:r w:rsidRPr="00A068B0">
        <w:t>T</w:t>
      </w:r>
      <w:r w:rsidR="0029104E" w:rsidRPr="00A068B0">
        <w:t xml:space="preserve">he </w:t>
      </w:r>
      <w:r w:rsidR="0029104E" w:rsidRPr="00A068B0">
        <w:rPr>
          <w:b/>
        </w:rPr>
        <w:t>DNO</w:t>
      </w:r>
      <w:r w:rsidR="0029104E" w:rsidRPr="00A068B0">
        <w:t xml:space="preserve"> is responsible under the </w:t>
      </w:r>
      <w:r w:rsidR="0029104E" w:rsidRPr="00A068B0">
        <w:rPr>
          <w:b/>
        </w:rPr>
        <w:t>Distribution Code</w:t>
      </w:r>
      <w:r w:rsidR="0029104E" w:rsidRPr="00A068B0">
        <w:t xml:space="preserve"> for ensuring, by design</w:t>
      </w:r>
      <w:r w:rsidR="00C75EB7" w:rsidRPr="00A068B0">
        <w:t>,</w:t>
      </w:r>
      <w:r w:rsidR="0029104E" w:rsidRPr="00A068B0">
        <w:t xml:space="preserve"> that the voltage and frequency at the </w:t>
      </w:r>
      <w:r w:rsidR="0029104E" w:rsidRPr="00A068B0">
        <w:rPr>
          <w:b/>
        </w:rPr>
        <w:t>Connection Point</w:t>
      </w:r>
      <w:r w:rsidR="0029104E" w:rsidRPr="00A068B0">
        <w:t xml:space="preserve"> remains within statutory limits. The </w:t>
      </w:r>
      <w:r w:rsidR="0029104E" w:rsidRPr="00A068B0">
        <w:rPr>
          <w:b/>
        </w:rPr>
        <w:t>Interface Protection</w:t>
      </w:r>
      <w:r w:rsidR="0029104E" w:rsidRPr="00A068B0">
        <w:t xml:space="preserve"> settings have been chosen to allow for voltage rise or drop within the </w:t>
      </w:r>
      <w:r w:rsidR="0029104E" w:rsidRPr="00A068B0">
        <w:rPr>
          <w:b/>
        </w:rPr>
        <w:t>Customer’s Installation</w:t>
      </w:r>
      <w:r w:rsidR="0029104E" w:rsidRPr="00A068B0">
        <w:t xml:space="preserve"> and to allow the </w:t>
      </w:r>
      <w:r w:rsidR="0029104E" w:rsidRPr="003B2076">
        <w:rPr>
          <w:b/>
        </w:rPr>
        <w:t>Micro-generator</w:t>
      </w:r>
      <w:r w:rsidR="0029104E" w:rsidRPr="00A068B0">
        <w:t xml:space="preserve"> to continue to operate outside of the statutory frequency range as required </w:t>
      </w:r>
      <w:r w:rsidR="0029104E" w:rsidRPr="003B2076">
        <w:t>by the</w:t>
      </w:r>
      <w:r w:rsidR="0029104E" w:rsidRPr="003B2076">
        <w:rPr>
          <w:i/>
        </w:rPr>
        <w:t xml:space="preserve"> </w:t>
      </w:r>
      <w:r w:rsidR="0029104E" w:rsidRPr="003B2076">
        <w:t>EU Network Code on Requirements for Grid Connection of Generators.</w:t>
      </w:r>
    </w:p>
    <w:p w14:paraId="21092DA8" w14:textId="66284730" w:rsidR="0029104E" w:rsidRPr="003B2076" w:rsidRDefault="00A94531" w:rsidP="003B7C17">
      <w:pPr>
        <w:pStyle w:val="NumberedPARAlevel3"/>
        <w:ind w:left="709" w:hanging="709"/>
        <w:rPr>
          <w:rFonts w:eastAsia="Batang"/>
        </w:rPr>
      </w:pPr>
      <w:r w:rsidRPr="00A068B0">
        <w:rPr>
          <w:b/>
        </w:rPr>
        <w:t>I</w:t>
      </w:r>
      <w:r w:rsidR="0029104E" w:rsidRPr="00A068B0">
        <w:rPr>
          <w:b/>
          <w:lang w:val="en-US"/>
        </w:rPr>
        <w:t>nterface</w:t>
      </w:r>
      <w:r w:rsidR="0029104E" w:rsidRPr="00A068B0">
        <w:rPr>
          <w:rFonts w:eastAsia="Batang"/>
          <w:b/>
        </w:rPr>
        <w:t xml:space="preserve"> Protection</w:t>
      </w:r>
      <w:r w:rsidR="0029104E" w:rsidRPr="00A068B0">
        <w:rPr>
          <w:rFonts w:eastAsia="Batang"/>
        </w:rPr>
        <w:t xml:space="preserve"> shall be installed which disconnects the </w:t>
      </w:r>
      <w:r w:rsidR="0029104E" w:rsidRPr="003B2076">
        <w:rPr>
          <w:rFonts w:eastAsia="Batang"/>
          <w:b/>
        </w:rPr>
        <w:t>Micro-generator</w:t>
      </w:r>
      <w:r w:rsidR="0029104E" w:rsidRPr="00A068B0">
        <w:rPr>
          <w:rFonts w:eastAsia="Batang"/>
        </w:rPr>
        <w:t xml:space="preserve">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rPr>
          <w:rFonts w:eastAsia="Batang"/>
        </w:rPr>
        <w:t xml:space="preserve"> when any parameter is outside of the settings shown in Table </w:t>
      </w:r>
      <w:r w:rsidR="0029104E" w:rsidRPr="003B2076">
        <w:rPr>
          <w:rFonts w:eastAsia="Batang"/>
        </w:rPr>
        <w:t>2.</w:t>
      </w:r>
    </w:p>
    <w:p w14:paraId="7829571A" w14:textId="323FF406" w:rsidR="0029104E" w:rsidRPr="003B2076" w:rsidRDefault="0029104E" w:rsidP="003B7C17">
      <w:pPr>
        <w:pStyle w:val="TABLE-title"/>
        <w:rPr>
          <w:rFonts w:eastAsia="Batang"/>
        </w:rPr>
      </w:pPr>
      <w:r w:rsidRPr="003B2076">
        <w:rPr>
          <w:rFonts w:eastAsia="Batang"/>
        </w:rPr>
        <w:t>Table 2</w:t>
      </w:r>
      <w:r w:rsidR="00C52A0F" w:rsidRPr="003B2076">
        <w:rPr>
          <w:rFonts w:eastAsia="Batang"/>
        </w:rPr>
        <w:t xml:space="preserve"> – </w:t>
      </w:r>
      <w:r w:rsidRPr="003B2076">
        <w:rPr>
          <w:rFonts w:eastAsia="Batang"/>
        </w:rPr>
        <w:t>Interface Protection settings</w:t>
      </w:r>
    </w:p>
    <w:tbl>
      <w:tblPr>
        <w:tblW w:w="813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402"/>
        <w:gridCol w:w="2897"/>
      </w:tblGrid>
      <w:tr w:rsidR="0029104E" w:rsidRPr="003B2076" w14:paraId="19D2487A" w14:textId="77777777" w:rsidTr="00A068B0">
        <w:tc>
          <w:tcPr>
            <w:tcW w:w="2835" w:type="dxa"/>
            <w:vAlign w:val="center"/>
          </w:tcPr>
          <w:p w14:paraId="64FF6ED0"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Protection Function</w:t>
            </w:r>
          </w:p>
        </w:tc>
        <w:tc>
          <w:tcPr>
            <w:tcW w:w="2402" w:type="dxa"/>
            <w:vAlign w:val="center"/>
          </w:tcPr>
          <w:p w14:paraId="364B10D5"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Trip Setting</w:t>
            </w:r>
          </w:p>
        </w:tc>
        <w:tc>
          <w:tcPr>
            <w:tcW w:w="2897" w:type="dxa"/>
            <w:vAlign w:val="center"/>
          </w:tcPr>
          <w:p w14:paraId="78D18B19"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Time Delay Setting</w:t>
            </w:r>
          </w:p>
        </w:tc>
      </w:tr>
      <w:tr w:rsidR="0029104E" w:rsidRPr="003B2076" w14:paraId="1A6741AF" w14:textId="77777777" w:rsidTr="00A068B0">
        <w:tc>
          <w:tcPr>
            <w:tcW w:w="2835" w:type="dxa"/>
            <w:vAlign w:val="center"/>
          </w:tcPr>
          <w:p w14:paraId="333336AE" w14:textId="77777777" w:rsidR="0029104E" w:rsidRPr="00A068B0" w:rsidRDefault="0029104E" w:rsidP="00A068B0">
            <w:pPr>
              <w:spacing w:before="120" w:after="120"/>
              <w:jc w:val="center"/>
              <w:rPr>
                <w:spacing w:val="0"/>
                <w:sz w:val="20"/>
              </w:rPr>
            </w:pPr>
            <w:r w:rsidRPr="00A068B0">
              <w:rPr>
                <w:spacing w:val="0"/>
                <w:sz w:val="20"/>
              </w:rPr>
              <w:t xml:space="preserve">U/V </w:t>
            </w:r>
          </w:p>
        </w:tc>
        <w:tc>
          <w:tcPr>
            <w:tcW w:w="2402" w:type="dxa"/>
            <w:vAlign w:val="center"/>
          </w:tcPr>
          <w:p w14:paraId="4EC57A31" w14:textId="479A55FC" w:rsidR="0029104E" w:rsidRPr="00A068B0" w:rsidRDefault="0029104E" w:rsidP="00A068B0">
            <w:pPr>
              <w:spacing w:before="120" w:after="120"/>
              <w:jc w:val="center"/>
              <w:rPr>
                <w:spacing w:val="0"/>
                <w:sz w:val="20"/>
              </w:rPr>
            </w:pPr>
            <w:r w:rsidRPr="00A068B0">
              <w:rPr>
                <w:spacing w:val="0"/>
                <w:sz w:val="20"/>
              </w:rPr>
              <w:t>Vφ-n</w:t>
            </w:r>
            <w:r w:rsidRPr="00A068B0">
              <w:rPr>
                <w:spacing w:val="0"/>
                <w:sz w:val="20"/>
                <w:vertAlign w:val="superscript"/>
              </w:rPr>
              <w:t>†</w:t>
            </w:r>
            <w:r w:rsidRPr="00A068B0">
              <w:rPr>
                <w:spacing w:val="0"/>
                <w:sz w:val="20"/>
              </w:rPr>
              <w:t xml:space="preserve"> - 20% = 184</w:t>
            </w:r>
            <w:r w:rsidR="00C13F9B" w:rsidRPr="00A068B0">
              <w:rPr>
                <w:spacing w:val="0"/>
                <w:sz w:val="20"/>
              </w:rPr>
              <w:t xml:space="preserve"> </w:t>
            </w:r>
            <w:r w:rsidRPr="00A068B0">
              <w:rPr>
                <w:spacing w:val="0"/>
                <w:sz w:val="20"/>
              </w:rPr>
              <w:t>V</w:t>
            </w:r>
          </w:p>
        </w:tc>
        <w:tc>
          <w:tcPr>
            <w:tcW w:w="2897" w:type="dxa"/>
            <w:vAlign w:val="center"/>
          </w:tcPr>
          <w:p w14:paraId="08ED807F" w14:textId="1E63939D" w:rsidR="0029104E" w:rsidRPr="00A068B0" w:rsidRDefault="0029104E" w:rsidP="00A068B0">
            <w:pPr>
              <w:spacing w:before="120" w:after="120"/>
              <w:jc w:val="center"/>
              <w:rPr>
                <w:spacing w:val="0"/>
                <w:sz w:val="20"/>
              </w:rPr>
            </w:pPr>
            <w:r w:rsidRPr="00A068B0">
              <w:rPr>
                <w:spacing w:val="0"/>
                <w:sz w:val="20"/>
              </w:rPr>
              <w:t>2.5</w:t>
            </w:r>
            <w:r w:rsidR="00C13F9B" w:rsidRPr="00A068B0">
              <w:rPr>
                <w:spacing w:val="0"/>
                <w:sz w:val="20"/>
              </w:rPr>
              <w:t xml:space="preserve"> </w:t>
            </w:r>
            <w:r w:rsidRPr="00A068B0">
              <w:rPr>
                <w:spacing w:val="0"/>
                <w:sz w:val="20"/>
              </w:rPr>
              <w:t>s</w:t>
            </w:r>
          </w:p>
        </w:tc>
      </w:tr>
      <w:tr w:rsidR="0029104E" w:rsidRPr="003B2076" w14:paraId="4A9C49C3" w14:textId="77777777" w:rsidTr="00A068B0">
        <w:tc>
          <w:tcPr>
            <w:tcW w:w="2835" w:type="dxa"/>
            <w:vAlign w:val="center"/>
          </w:tcPr>
          <w:p w14:paraId="064F9D3C" w14:textId="77777777" w:rsidR="0029104E" w:rsidRPr="00A068B0" w:rsidRDefault="0029104E" w:rsidP="00A068B0">
            <w:pPr>
              <w:spacing w:before="120" w:after="120"/>
              <w:jc w:val="center"/>
              <w:rPr>
                <w:spacing w:val="0"/>
                <w:sz w:val="20"/>
              </w:rPr>
            </w:pPr>
            <w:r w:rsidRPr="00A068B0">
              <w:rPr>
                <w:spacing w:val="0"/>
                <w:sz w:val="20"/>
              </w:rPr>
              <w:t>O/V stage 1</w:t>
            </w:r>
          </w:p>
        </w:tc>
        <w:tc>
          <w:tcPr>
            <w:tcW w:w="2402" w:type="dxa"/>
            <w:vAlign w:val="center"/>
          </w:tcPr>
          <w:p w14:paraId="374FC54A" w14:textId="1A2BA60C" w:rsidR="0029104E" w:rsidRPr="00A068B0" w:rsidRDefault="0029104E" w:rsidP="00A068B0">
            <w:pPr>
              <w:spacing w:before="120" w:after="120"/>
              <w:jc w:val="center"/>
              <w:rPr>
                <w:spacing w:val="0"/>
                <w:sz w:val="20"/>
              </w:rPr>
            </w:pPr>
            <w:r w:rsidRPr="00A068B0">
              <w:rPr>
                <w:spacing w:val="0"/>
                <w:sz w:val="20"/>
              </w:rPr>
              <w:t>Vφ-n</w:t>
            </w:r>
            <w:r w:rsidRPr="00A068B0">
              <w:rPr>
                <w:spacing w:val="0"/>
                <w:sz w:val="20"/>
                <w:vertAlign w:val="superscript"/>
              </w:rPr>
              <w:t>†</w:t>
            </w:r>
            <w:r w:rsidRPr="00A068B0">
              <w:rPr>
                <w:spacing w:val="0"/>
                <w:sz w:val="20"/>
              </w:rPr>
              <w:t xml:space="preserve"> +14% = 262.2</w:t>
            </w:r>
            <w:r w:rsidR="00C13F9B" w:rsidRPr="00A068B0">
              <w:rPr>
                <w:spacing w:val="0"/>
                <w:sz w:val="20"/>
              </w:rPr>
              <w:t xml:space="preserve"> </w:t>
            </w:r>
            <w:r w:rsidRPr="00A068B0">
              <w:rPr>
                <w:spacing w:val="0"/>
                <w:sz w:val="20"/>
              </w:rPr>
              <w:t>V</w:t>
            </w:r>
          </w:p>
        </w:tc>
        <w:tc>
          <w:tcPr>
            <w:tcW w:w="2897" w:type="dxa"/>
            <w:vAlign w:val="center"/>
          </w:tcPr>
          <w:p w14:paraId="0A506E18" w14:textId="616D0AB0" w:rsidR="0029104E" w:rsidRPr="00A068B0" w:rsidRDefault="0029104E" w:rsidP="00A068B0">
            <w:pPr>
              <w:spacing w:before="120" w:after="120"/>
              <w:jc w:val="center"/>
              <w:rPr>
                <w:spacing w:val="0"/>
                <w:sz w:val="20"/>
              </w:rPr>
            </w:pPr>
            <w:r w:rsidRPr="00A068B0">
              <w:rPr>
                <w:spacing w:val="0"/>
                <w:sz w:val="20"/>
              </w:rPr>
              <w:t>1.0</w:t>
            </w:r>
            <w:r w:rsidR="00C13F9B" w:rsidRPr="00A068B0">
              <w:rPr>
                <w:spacing w:val="0"/>
                <w:sz w:val="20"/>
              </w:rPr>
              <w:t xml:space="preserve"> </w:t>
            </w:r>
            <w:r w:rsidRPr="00A068B0">
              <w:rPr>
                <w:spacing w:val="0"/>
                <w:sz w:val="20"/>
              </w:rPr>
              <w:t>s</w:t>
            </w:r>
          </w:p>
        </w:tc>
      </w:tr>
      <w:tr w:rsidR="0029104E" w:rsidRPr="003B2076" w14:paraId="153D6FCA" w14:textId="77777777" w:rsidTr="00A068B0">
        <w:tc>
          <w:tcPr>
            <w:tcW w:w="2835" w:type="dxa"/>
            <w:vAlign w:val="center"/>
          </w:tcPr>
          <w:p w14:paraId="68C69CC6" w14:textId="77777777" w:rsidR="0029104E" w:rsidRPr="00A068B0" w:rsidRDefault="0029104E" w:rsidP="00A068B0">
            <w:pPr>
              <w:spacing w:before="120" w:after="120"/>
              <w:jc w:val="center"/>
              <w:rPr>
                <w:spacing w:val="0"/>
                <w:sz w:val="20"/>
              </w:rPr>
            </w:pPr>
            <w:r w:rsidRPr="00A068B0">
              <w:rPr>
                <w:spacing w:val="0"/>
                <w:sz w:val="20"/>
              </w:rPr>
              <w:t>O/V stage 2</w:t>
            </w:r>
          </w:p>
        </w:tc>
        <w:tc>
          <w:tcPr>
            <w:tcW w:w="2402" w:type="dxa"/>
            <w:vAlign w:val="center"/>
          </w:tcPr>
          <w:p w14:paraId="26793717" w14:textId="33A6A467" w:rsidR="0029104E" w:rsidRPr="00A068B0" w:rsidRDefault="0029104E" w:rsidP="00A068B0">
            <w:pPr>
              <w:spacing w:before="120" w:after="120"/>
              <w:jc w:val="center"/>
              <w:rPr>
                <w:spacing w:val="0"/>
                <w:sz w:val="20"/>
              </w:rPr>
            </w:pPr>
            <w:r w:rsidRPr="00A068B0">
              <w:rPr>
                <w:spacing w:val="0"/>
                <w:sz w:val="20"/>
              </w:rPr>
              <w:t>Vφ-n</w:t>
            </w:r>
            <w:r w:rsidRPr="00A068B0">
              <w:rPr>
                <w:spacing w:val="0"/>
                <w:sz w:val="20"/>
                <w:vertAlign w:val="superscript"/>
              </w:rPr>
              <w:t>†</w:t>
            </w:r>
            <w:r w:rsidRPr="00A068B0">
              <w:rPr>
                <w:spacing w:val="0"/>
                <w:sz w:val="20"/>
              </w:rPr>
              <w:t>+ 19% = 273.7</w:t>
            </w:r>
            <w:r w:rsidR="00C13F9B" w:rsidRPr="00A068B0">
              <w:rPr>
                <w:spacing w:val="0"/>
                <w:sz w:val="20"/>
              </w:rPr>
              <w:t xml:space="preserve"> </w:t>
            </w:r>
            <w:r w:rsidRPr="00A068B0">
              <w:rPr>
                <w:spacing w:val="0"/>
                <w:sz w:val="20"/>
              </w:rPr>
              <w:t>V</w:t>
            </w:r>
            <w:r w:rsidRPr="00A068B0">
              <w:rPr>
                <w:rStyle w:val="FootnoteReference"/>
                <w:spacing w:val="0"/>
              </w:rPr>
              <w:footnoteReference w:id="6"/>
            </w:r>
          </w:p>
        </w:tc>
        <w:tc>
          <w:tcPr>
            <w:tcW w:w="2897" w:type="dxa"/>
            <w:vAlign w:val="center"/>
          </w:tcPr>
          <w:p w14:paraId="13433B0F" w14:textId="1A23B643"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38FF31" w14:textId="77777777" w:rsidTr="00A068B0">
        <w:tc>
          <w:tcPr>
            <w:tcW w:w="2835" w:type="dxa"/>
            <w:vAlign w:val="center"/>
          </w:tcPr>
          <w:p w14:paraId="70F65AD7" w14:textId="77777777" w:rsidR="0029104E" w:rsidRPr="00A068B0" w:rsidRDefault="0029104E" w:rsidP="00A068B0">
            <w:pPr>
              <w:spacing w:before="120" w:after="120"/>
              <w:jc w:val="center"/>
              <w:rPr>
                <w:spacing w:val="0"/>
                <w:sz w:val="20"/>
              </w:rPr>
            </w:pPr>
            <w:r w:rsidRPr="00A068B0">
              <w:rPr>
                <w:spacing w:val="0"/>
                <w:sz w:val="20"/>
              </w:rPr>
              <w:t>U/F stage 1</w:t>
            </w:r>
          </w:p>
        </w:tc>
        <w:tc>
          <w:tcPr>
            <w:tcW w:w="2402" w:type="dxa"/>
            <w:vAlign w:val="center"/>
          </w:tcPr>
          <w:p w14:paraId="3607EEBB" w14:textId="54C7C404" w:rsidR="0029104E" w:rsidRPr="00A068B0" w:rsidRDefault="0029104E" w:rsidP="00A068B0">
            <w:pPr>
              <w:spacing w:before="120" w:after="120"/>
              <w:jc w:val="center"/>
              <w:rPr>
                <w:spacing w:val="0"/>
                <w:sz w:val="20"/>
              </w:rPr>
            </w:pPr>
            <w:r w:rsidRPr="00A068B0">
              <w:rPr>
                <w:spacing w:val="0"/>
                <w:sz w:val="20"/>
              </w:rPr>
              <w:t>47.5</w:t>
            </w:r>
            <w:r w:rsidR="00C13F9B" w:rsidRPr="00A068B0">
              <w:rPr>
                <w:spacing w:val="0"/>
                <w:sz w:val="20"/>
              </w:rPr>
              <w:t xml:space="preserve"> </w:t>
            </w:r>
            <w:r w:rsidRPr="00A068B0">
              <w:rPr>
                <w:spacing w:val="0"/>
                <w:sz w:val="20"/>
              </w:rPr>
              <w:t>Hz</w:t>
            </w:r>
          </w:p>
        </w:tc>
        <w:tc>
          <w:tcPr>
            <w:tcW w:w="2897" w:type="dxa"/>
            <w:vAlign w:val="center"/>
          </w:tcPr>
          <w:p w14:paraId="695E42E3" w14:textId="4C92EA4A" w:rsidR="0029104E" w:rsidRPr="00A068B0" w:rsidRDefault="0029104E" w:rsidP="00A068B0">
            <w:pPr>
              <w:spacing w:before="120" w:after="120"/>
              <w:jc w:val="center"/>
              <w:rPr>
                <w:spacing w:val="0"/>
                <w:sz w:val="20"/>
              </w:rPr>
            </w:pPr>
            <w:r w:rsidRPr="00A068B0">
              <w:rPr>
                <w:spacing w:val="0"/>
                <w:sz w:val="20"/>
              </w:rPr>
              <w:t>20</w:t>
            </w:r>
            <w:r w:rsidR="00C13F9B" w:rsidRPr="00A068B0">
              <w:rPr>
                <w:spacing w:val="0"/>
                <w:sz w:val="20"/>
              </w:rPr>
              <w:t xml:space="preserve"> </w:t>
            </w:r>
            <w:r w:rsidRPr="00A068B0">
              <w:rPr>
                <w:spacing w:val="0"/>
                <w:sz w:val="20"/>
              </w:rPr>
              <w:t>s</w:t>
            </w:r>
          </w:p>
        </w:tc>
      </w:tr>
      <w:tr w:rsidR="0029104E" w:rsidRPr="003B2076" w14:paraId="7E98E8E2" w14:textId="77777777" w:rsidTr="00A068B0">
        <w:tc>
          <w:tcPr>
            <w:tcW w:w="2835" w:type="dxa"/>
            <w:vAlign w:val="center"/>
          </w:tcPr>
          <w:p w14:paraId="05A2D6E4" w14:textId="77777777" w:rsidR="0029104E" w:rsidRPr="00A068B0" w:rsidRDefault="0029104E" w:rsidP="00A068B0">
            <w:pPr>
              <w:spacing w:before="120" w:after="120"/>
              <w:jc w:val="center"/>
              <w:rPr>
                <w:spacing w:val="0"/>
                <w:sz w:val="20"/>
              </w:rPr>
            </w:pPr>
            <w:r w:rsidRPr="00A068B0">
              <w:rPr>
                <w:spacing w:val="0"/>
                <w:sz w:val="20"/>
              </w:rPr>
              <w:t>U/F stage 2</w:t>
            </w:r>
          </w:p>
        </w:tc>
        <w:tc>
          <w:tcPr>
            <w:tcW w:w="2402" w:type="dxa"/>
            <w:vAlign w:val="center"/>
          </w:tcPr>
          <w:p w14:paraId="531AA55F" w14:textId="0459F472" w:rsidR="0029104E" w:rsidRPr="00A068B0" w:rsidRDefault="0029104E" w:rsidP="00A068B0">
            <w:pPr>
              <w:spacing w:before="120" w:after="120"/>
              <w:jc w:val="center"/>
              <w:rPr>
                <w:spacing w:val="0"/>
                <w:sz w:val="20"/>
              </w:rPr>
            </w:pPr>
            <w:r w:rsidRPr="00A068B0">
              <w:rPr>
                <w:spacing w:val="0"/>
                <w:sz w:val="20"/>
              </w:rPr>
              <w:t>47</w:t>
            </w:r>
            <w:r w:rsidR="00C13F9B" w:rsidRPr="00A068B0">
              <w:rPr>
                <w:spacing w:val="0"/>
                <w:sz w:val="20"/>
              </w:rPr>
              <w:t xml:space="preserve"> </w:t>
            </w:r>
            <w:r w:rsidRPr="00A068B0">
              <w:rPr>
                <w:spacing w:val="0"/>
                <w:sz w:val="20"/>
              </w:rPr>
              <w:t>Hz</w:t>
            </w:r>
          </w:p>
        </w:tc>
        <w:tc>
          <w:tcPr>
            <w:tcW w:w="2897" w:type="dxa"/>
            <w:vAlign w:val="center"/>
          </w:tcPr>
          <w:p w14:paraId="4046FE5C" w14:textId="2A0FD36D"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06E871" w14:textId="77777777" w:rsidTr="00A068B0">
        <w:tc>
          <w:tcPr>
            <w:tcW w:w="2835" w:type="dxa"/>
            <w:vAlign w:val="center"/>
          </w:tcPr>
          <w:p w14:paraId="4B2B21A8" w14:textId="77777777" w:rsidR="0029104E" w:rsidRPr="00A068B0" w:rsidRDefault="0029104E" w:rsidP="00A068B0">
            <w:pPr>
              <w:spacing w:before="120" w:after="120"/>
              <w:jc w:val="center"/>
              <w:rPr>
                <w:spacing w:val="0"/>
                <w:sz w:val="20"/>
              </w:rPr>
            </w:pPr>
            <w:r w:rsidRPr="00A068B0">
              <w:rPr>
                <w:spacing w:val="0"/>
                <w:sz w:val="20"/>
              </w:rPr>
              <w:t>O/F</w:t>
            </w:r>
          </w:p>
        </w:tc>
        <w:tc>
          <w:tcPr>
            <w:tcW w:w="2402" w:type="dxa"/>
            <w:vAlign w:val="center"/>
          </w:tcPr>
          <w:p w14:paraId="50B7181A" w14:textId="7589A52F" w:rsidR="0029104E" w:rsidRPr="00A068B0" w:rsidRDefault="0029104E" w:rsidP="00A068B0">
            <w:pPr>
              <w:spacing w:before="120" w:after="120"/>
              <w:jc w:val="center"/>
              <w:rPr>
                <w:spacing w:val="0"/>
                <w:sz w:val="20"/>
              </w:rPr>
            </w:pPr>
            <w:r w:rsidRPr="00A068B0">
              <w:rPr>
                <w:spacing w:val="0"/>
                <w:sz w:val="20"/>
              </w:rPr>
              <w:t>52</w:t>
            </w:r>
            <w:r w:rsidR="00C13F9B" w:rsidRPr="00A068B0">
              <w:rPr>
                <w:spacing w:val="0"/>
                <w:sz w:val="20"/>
              </w:rPr>
              <w:t xml:space="preserve"> </w:t>
            </w:r>
            <w:r w:rsidRPr="00A068B0">
              <w:rPr>
                <w:spacing w:val="0"/>
                <w:sz w:val="20"/>
              </w:rPr>
              <w:t>Hz</w:t>
            </w:r>
          </w:p>
        </w:tc>
        <w:tc>
          <w:tcPr>
            <w:tcW w:w="2897" w:type="dxa"/>
            <w:vAlign w:val="center"/>
          </w:tcPr>
          <w:p w14:paraId="1B2470C5" w14:textId="55BBD690"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3C5801" w:rsidRPr="003B2076" w14:paraId="442DB0F0" w14:textId="77777777" w:rsidTr="00A068B0">
        <w:tc>
          <w:tcPr>
            <w:tcW w:w="2835" w:type="dxa"/>
            <w:vAlign w:val="center"/>
          </w:tcPr>
          <w:p w14:paraId="79505662" w14:textId="02D28419" w:rsidR="003C5801" w:rsidRPr="00A068B0" w:rsidRDefault="003C5801" w:rsidP="00A068B0">
            <w:pPr>
              <w:tabs>
                <w:tab w:val="left" w:pos="930"/>
              </w:tabs>
              <w:spacing w:before="120" w:after="120"/>
              <w:jc w:val="center"/>
              <w:rPr>
                <w:spacing w:val="0"/>
                <w:sz w:val="20"/>
              </w:rPr>
            </w:pPr>
            <w:r w:rsidRPr="004F0841">
              <w:rPr>
                <w:sz w:val="18"/>
                <w:szCs w:val="18"/>
              </w:rPr>
              <w:t>LoM</w:t>
            </w:r>
            <w:r>
              <w:rPr>
                <w:sz w:val="18"/>
                <w:szCs w:val="18"/>
              </w:rPr>
              <w:t xml:space="preserve"> (RoCoF)</w:t>
            </w:r>
          </w:p>
        </w:tc>
        <w:tc>
          <w:tcPr>
            <w:tcW w:w="2402" w:type="dxa"/>
            <w:vAlign w:val="center"/>
          </w:tcPr>
          <w:p w14:paraId="1A0EDF32" w14:textId="0211CDC9" w:rsidR="003C5801" w:rsidRPr="00A068B0" w:rsidRDefault="00D05BA0" w:rsidP="00A068B0">
            <w:pPr>
              <w:spacing w:before="120" w:after="120"/>
              <w:jc w:val="center"/>
              <w:rPr>
                <w:spacing w:val="0"/>
                <w:sz w:val="20"/>
              </w:rPr>
            </w:pPr>
            <w:r>
              <w:rPr>
                <w:sz w:val="18"/>
                <w:szCs w:val="18"/>
              </w:rPr>
              <w:t>1.0</w:t>
            </w:r>
            <w:r w:rsidR="003C5801" w:rsidRPr="004F0841">
              <w:rPr>
                <w:sz w:val="18"/>
                <w:szCs w:val="18"/>
              </w:rPr>
              <w:t xml:space="preserve"> Hz</w:t>
            </w:r>
            <w:r w:rsidR="002E4007">
              <w:rPr>
                <w:sz w:val="18"/>
                <w:szCs w:val="18"/>
              </w:rPr>
              <w:t>s</w:t>
            </w:r>
            <w:r w:rsidR="002E4007" w:rsidRPr="00685BBA">
              <w:rPr>
                <w:sz w:val="18"/>
                <w:szCs w:val="18"/>
                <w:vertAlign w:val="superscript"/>
              </w:rPr>
              <w:t>-1</w:t>
            </w:r>
          </w:p>
        </w:tc>
        <w:tc>
          <w:tcPr>
            <w:tcW w:w="2897" w:type="dxa"/>
            <w:vAlign w:val="center"/>
          </w:tcPr>
          <w:p w14:paraId="479542BA" w14:textId="20333969" w:rsidR="003C5801" w:rsidRPr="00A068B0" w:rsidRDefault="003C5801" w:rsidP="00A068B0">
            <w:pPr>
              <w:spacing w:before="120" w:after="120"/>
              <w:jc w:val="center"/>
              <w:rPr>
                <w:spacing w:val="0"/>
                <w:sz w:val="20"/>
              </w:rPr>
            </w:pPr>
          </w:p>
        </w:tc>
      </w:tr>
    </w:tbl>
    <w:p w14:paraId="27E9B916" w14:textId="27CCD3AE" w:rsidR="0029104E" w:rsidRPr="00A068B0" w:rsidRDefault="0029104E" w:rsidP="00B83C15">
      <w:pPr>
        <w:ind w:left="709"/>
        <w:rPr>
          <w:sz w:val="20"/>
        </w:rPr>
      </w:pPr>
      <w:r w:rsidRPr="00A068B0">
        <w:rPr>
          <w:sz w:val="20"/>
        </w:rPr>
        <w:t>† A value of 230</w:t>
      </w:r>
      <w:r w:rsidR="00C13F9B" w:rsidRPr="00A068B0">
        <w:rPr>
          <w:sz w:val="20"/>
        </w:rPr>
        <w:t xml:space="preserve"> </w:t>
      </w:r>
      <w:r w:rsidRPr="00A068B0">
        <w:rPr>
          <w:sz w:val="20"/>
        </w:rPr>
        <w:t>V phase to neutral</w:t>
      </w:r>
    </w:p>
    <w:p w14:paraId="00FCBE8E" w14:textId="77777777" w:rsidR="0006601D" w:rsidRPr="00A068B0" w:rsidRDefault="0006601D" w:rsidP="0029104E">
      <w:pPr>
        <w:rPr>
          <w:sz w:val="20"/>
        </w:rPr>
      </w:pPr>
    </w:p>
    <w:p w14:paraId="3DF06DF6" w14:textId="3EB1437C" w:rsidR="0029104E" w:rsidRPr="00A068B0" w:rsidRDefault="00A94531" w:rsidP="000A09CA">
      <w:pPr>
        <w:pStyle w:val="NumberedPARAlevel3"/>
        <w:keepNext w:val="0"/>
        <w:ind w:left="709" w:hanging="709"/>
        <w:rPr>
          <w:lang w:val="en-US"/>
        </w:rPr>
      </w:pPr>
      <w:r w:rsidRPr="00A068B0">
        <w:rPr>
          <w:lang w:val="en-US"/>
        </w:rPr>
        <w:t>T</w:t>
      </w:r>
      <w:r w:rsidR="0029104E" w:rsidRPr="00A068B0">
        <w:rPr>
          <w:lang w:val="en-US"/>
        </w:rPr>
        <w:t>he total disconnection time for voltage and frequency protection, including the operating time of the disconnection device, shall be the time delay setting with a tolerance of, -0s + 0.5</w:t>
      </w:r>
      <w:r w:rsidR="00C13F9B" w:rsidRPr="00A068B0">
        <w:rPr>
          <w:lang w:val="en-US"/>
        </w:rPr>
        <w:t xml:space="preserve"> </w:t>
      </w:r>
      <w:r w:rsidR="0029104E" w:rsidRPr="00A068B0">
        <w:rPr>
          <w:lang w:val="en-US"/>
        </w:rPr>
        <w:t xml:space="preserve">s. </w:t>
      </w:r>
    </w:p>
    <w:p w14:paraId="4BB7433E" w14:textId="35A93A98" w:rsidR="0029104E" w:rsidRPr="00A068B0" w:rsidRDefault="00A94531" w:rsidP="000A09CA">
      <w:pPr>
        <w:pStyle w:val="NumberedPARAlevel3"/>
        <w:keepNext w:val="0"/>
        <w:ind w:left="709" w:hanging="709"/>
        <w:rPr>
          <w:lang w:val="en-US"/>
        </w:rPr>
      </w:pPr>
      <w:r w:rsidRPr="00A068B0">
        <w:rPr>
          <w:lang w:val="en-US"/>
        </w:rPr>
        <w:t>F</w:t>
      </w:r>
      <w:r w:rsidR="0029104E" w:rsidRPr="00A068B0">
        <w:rPr>
          <w:lang w:val="en-US"/>
        </w:rPr>
        <w:t xml:space="preserve">or the avoidance of doubt, where the </w:t>
      </w:r>
      <w:r w:rsidR="0029104E" w:rsidRPr="00A068B0">
        <w:rPr>
          <w:b/>
          <w:lang w:val="en-US"/>
        </w:rPr>
        <w:t>Distribution Network</w:t>
      </w:r>
      <w:r w:rsidR="0029104E" w:rsidRPr="00A068B0">
        <w:rPr>
          <w:lang w:val="en-US"/>
        </w:rPr>
        <w:t xml:space="preserve"> voltage or frequency exceed the trip settings in Table 2, for less than the time delay setting, the </w:t>
      </w:r>
      <w:r w:rsidR="0029104E" w:rsidRPr="00A068B0">
        <w:rPr>
          <w:b/>
          <w:lang w:val="en-US"/>
        </w:rPr>
        <w:t>Micro-generator</w:t>
      </w:r>
      <w:r w:rsidR="0029104E" w:rsidRPr="00A068B0">
        <w:rPr>
          <w:lang w:val="en-US"/>
        </w:rPr>
        <w:t xml:space="preserve"> should not disconnect from the </w:t>
      </w:r>
      <w:r w:rsidR="0029104E" w:rsidRPr="00A068B0">
        <w:rPr>
          <w:b/>
          <w:lang w:val="en-US"/>
        </w:rPr>
        <w:t>Distribution Network</w:t>
      </w:r>
      <w:r w:rsidR="0029104E" w:rsidRPr="00A068B0">
        <w:rPr>
          <w:lang w:val="en-US"/>
        </w:rPr>
        <w:t>.</w:t>
      </w:r>
    </w:p>
    <w:p w14:paraId="509B894C" w14:textId="44BBCCD1" w:rsidR="0029104E" w:rsidRPr="00A068B0" w:rsidRDefault="00A94531" w:rsidP="000A09CA">
      <w:pPr>
        <w:pStyle w:val="NumberedPARAlevel3"/>
        <w:keepNext w:val="0"/>
        <w:ind w:left="709" w:hanging="709"/>
      </w:pPr>
      <w:r w:rsidRPr="00A068B0">
        <w:rPr>
          <w:b/>
          <w:lang w:val="en-US"/>
        </w:rPr>
        <w:t>F</w:t>
      </w:r>
      <w:r w:rsidR="0029104E" w:rsidRPr="00A068B0">
        <w:rPr>
          <w:b/>
          <w:lang w:val="en-US"/>
        </w:rPr>
        <w:t>ully Type Tested Micro-generators</w:t>
      </w:r>
      <w:r w:rsidR="0029104E" w:rsidRPr="00A068B0">
        <w:rPr>
          <w:lang w:val="en-US"/>
        </w:rPr>
        <w:t xml:space="preserve"> shall have protection settings set during manufacture.</w:t>
      </w:r>
      <w:r w:rsidR="0029104E" w:rsidRPr="00A068B0">
        <w:t xml:space="preserve"> </w:t>
      </w:r>
    </w:p>
    <w:p w14:paraId="79EF1866" w14:textId="57009A65" w:rsidR="0029104E" w:rsidRPr="00A068B0" w:rsidRDefault="00A94531" w:rsidP="000A09CA">
      <w:pPr>
        <w:pStyle w:val="NumberedPARAlevel3"/>
        <w:keepNext w:val="0"/>
        <w:ind w:left="709" w:hanging="709"/>
      </w:pPr>
      <w:r w:rsidRPr="00A068B0">
        <w:rPr>
          <w:lang w:val="en-US"/>
        </w:rPr>
        <w:lastRenderedPageBreak/>
        <w:t>T</w:t>
      </w:r>
      <w:r w:rsidR="0029104E" w:rsidRPr="00A068B0">
        <w:t xml:space="preserve">he </w:t>
      </w:r>
      <w:r w:rsidR="0029104E" w:rsidRPr="00A068B0">
        <w:rPr>
          <w:b/>
        </w:rPr>
        <w:t>Manufacturer</w:t>
      </w:r>
      <w:r w:rsidR="0029104E" w:rsidRPr="00A068B0">
        <w:t xml:space="preserve"> shall establish a secure way of displaying the </w:t>
      </w:r>
      <w:r w:rsidR="0029104E" w:rsidRPr="003B2076">
        <w:rPr>
          <w:b/>
        </w:rPr>
        <w:t>Interface Protection</w:t>
      </w:r>
      <w:r w:rsidR="0029104E" w:rsidRPr="003B2076">
        <w:t xml:space="preserve"> setting</w:t>
      </w:r>
      <w:r w:rsidR="0029104E" w:rsidRPr="00A068B0">
        <w:t xml:space="preserve"> information in one of the following ways:</w:t>
      </w:r>
    </w:p>
    <w:p w14:paraId="6488018E" w14:textId="77777777" w:rsidR="0029104E" w:rsidRPr="00A068B0" w:rsidRDefault="0029104E" w:rsidP="000A09CA">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A display on a screen;</w:t>
      </w:r>
    </w:p>
    <w:p w14:paraId="50B09235" w14:textId="77777777" w:rsidR="0029104E" w:rsidRPr="00A068B0" w:rsidRDefault="0029104E" w:rsidP="000A09CA">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 xml:space="preserve">A display on a PC which can communicate with the </w:t>
      </w:r>
      <w:r w:rsidRPr="00A068B0">
        <w:rPr>
          <w:rFonts w:ascii="Arial" w:hAnsi="Arial" w:cs="Arial"/>
          <w:b/>
          <w:szCs w:val="20"/>
        </w:rPr>
        <w:t>Micro-generator</w:t>
      </w:r>
      <w:r w:rsidRPr="00A068B0">
        <w:rPr>
          <w:rFonts w:ascii="Arial" w:hAnsi="Arial" w:cs="Arial"/>
          <w:szCs w:val="20"/>
        </w:rPr>
        <w:t xml:space="preserve"> and confirm that it is the correct </w:t>
      </w:r>
      <w:r w:rsidRPr="00A068B0">
        <w:rPr>
          <w:rFonts w:ascii="Arial" w:hAnsi="Arial" w:cs="Arial"/>
          <w:b/>
          <w:szCs w:val="20"/>
        </w:rPr>
        <w:t>Micro-generator</w:t>
      </w:r>
      <w:r w:rsidRPr="00A068B0">
        <w:rPr>
          <w:rFonts w:ascii="Arial" w:hAnsi="Arial" w:cs="Arial"/>
          <w:szCs w:val="20"/>
        </w:rPr>
        <w:t xml:space="preserve"> by means of a serial number permanently fixed to the </w:t>
      </w:r>
      <w:r w:rsidRPr="00A068B0">
        <w:rPr>
          <w:rFonts w:ascii="Arial" w:hAnsi="Arial" w:cs="Arial"/>
          <w:b/>
          <w:szCs w:val="20"/>
        </w:rPr>
        <w:t>Micro-generator</w:t>
      </w:r>
      <w:r w:rsidRPr="00A068B0">
        <w:rPr>
          <w:rFonts w:ascii="Arial" w:hAnsi="Arial" w:cs="Arial"/>
          <w:szCs w:val="20"/>
        </w:rPr>
        <w:t xml:space="preserve"> and visible on the PC screen at the same time as the settings; or</w:t>
      </w:r>
    </w:p>
    <w:p w14:paraId="20E5CB21" w14:textId="4D2FFBB8" w:rsidR="0029104E" w:rsidRPr="00A068B0" w:rsidRDefault="0029104E" w:rsidP="000A09CA">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 xml:space="preserve">Display of all </w:t>
      </w:r>
      <w:r w:rsidR="00C75EB7" w:rsidRPr="003B2076">
        <w:rPr>
          <w:rFonts w:ascii="Arial" w:hAnsi="Arial" w:cs="Arial"/>
          <w:b/>
          <w:szCs w:val="20"/>
        </w:rPr>
        <w:t>Interface Protection</w:t>
      </w:r>
      <w:r w:rsidR="00C75EB7" w:rsidRPr="00A068B0">
        <w:rPr>
          <w:rFonts w:ascii="Arial" w:hAnsi="Arial" w:cs="Arial"/>
          <w:szCs w:val="20"/>
        </w:rPr>
        <w:t xml:space="preserve"> </w:t>
      </w:r>
      <w:r w:rsidRPr="00A068B0">
        <w:rPr>
          <w:rFonts w:ascii="Arial" w:hAnsi="Arial" w:cs="Arial"/>
          <w:szCs w:val="20"/>
        </w:rPr>
        <w:t xml:space="preserve">settings </w:t>
      </w:r>
      <w:r w:rsidRPr="003B2076">
        <w:rPr>
          <w:rFonts w:ascii="Arial" w:hAnsi="Arial" w:cs="Arial"/>
          <w:szCs w:val="20"/>
        </w:rPr>
        <w:t>and</w:t>
      </w:r>
      <w:r w:rsidRPr="00A068B0">
        <w:rPr>
          <w:rFonts w:ascii="Arial" w:hAnsi="Arial" w:cs="Arial"/>
          <w:szCs w:val="20"/>
        </w:rPr>
        <w:t xml:space="preserve"> nominal voltage and current outputs, alongside the serial number of the </w:t>
      </w:r>
      <w:r w:rsidRPr="00A068B0">
        <w:rPr>
          <w:rFonts w:ascii="Arial" w:hAnsi="Arial" w:cs="Arial"/>
          <w:b/>
          <w:szCs w:val="20"/>
        </w:rPr>
        <w:t>Micro-generator</w:t>
      </w:r>
      <w:r w:rsidRPr="00A068B0">
        <w:rPr>
          <w:rFonts w:ascii="Arial" w:hAnsi="Arial" w:cs="Arial"/>
          <w:szCs w:val="20"/>
        </w:rPr>
        <w:t xml:space="preserve">, permanently fixed to the </w:t>
      </w:r>
      <w:r w:rsidRPr="00A068B0">
        <w:rPr>
          <w:rFonts w:ascii="Arial" w:hAnsi="Arial" w:cs="Arial"/>
          <w:b/>
          <w:szCs w:val="20"/>
        </w:rPr>
        <w:t>Micro-generator</w:t>
      </w:r>
      <w:r w:rsidRPr="00A068B0">
        <w:rPr>
          <w:rFonts w:ascii="Arial" w:hAnsi="Arial" w:cs="Arial"/>
          <w:szCs w:val="20"/>
        </w:rPr>
        <w:t>.</w:t>
      </w:r>
    </w:p>
    <w:p w14:paraId="2AAE7C98" w14:textId="090647F2" w:rsidR="0029104E" w:rsidRPr="00A068B0" w:rsidRDefault="00A94531" w:rsidP="000A09CA">
      <w:pPr>
        <w:pStyle w:val="NumberedPARAlevel3"/>
        <w:keepNext w:val="0"/>
        <w:ind w:left="709" w:hanging="709"/>
      </w:pPr>
      <w:r w:rsidRPr="00A068B0">
        <w:t>T</w:t>
      </w:r>
      <w:r w:rsidR="0029104E" w:rsidRPr="00A068B0">
        <w:t xml:space="preserve">he provision of loose documents, documents attached to the </w:t>
      </w:r>
      <w:r w:rsidR="0029104E" w:rsidRPr="00A068B0">
        <w:rPr>
          <w:b/>
        </w:rPr>
        <w:t>Micro-generator</w:t>
      </w:r>
      <w:r w:rsidR="0029104E" w:rsidRPr="00A068B0">
        <w:t xml:space="preserve"> by cable ties etc, or provision of data on adhesive paper based products which are not likely to survive due to fading, or failure of the adhesive, for at least 20 years is not acceptable.</w:t>
      </w:r>
    </w:p>
    <w:p w14:paraId="02EE9143" w14:textId="7D23F845" w:rsidR="0029104E" w:rsidRPr="00A068B0" w:rsidRDefault="00A94531" w:rsidP="000A09CA">
      <w:pPr>
        <w:pStyle w:val="NumberedPARAlevel3"/>
        <w:keepNext w:val="0"/>
        <w:ind w:left="709" w:hanging="709"/>
        <w:rPr>
          <w:rFonts w:eastAsia="Batang"/>
        </w:rPr>
      </w:pPr>
      <w:r w:rsidRPr="00A068B0">
        <w:t>I</w:t>
      </w:r>
      <w:r w:rsidR="0029104E" w:rsidRPr="00A068B0">
        <w:rPr>
          <w:rFonts w:eastAsia="Batang"/>
        </w:rPr>
        <w:t xml:space="preserve">n response to a protection operation the </w:t>
      </w:r>
      <w:r w:rsidR="0029104E" w:rsidRPr="003B2076">
        <w:rPr>
          <w:rFonts w:eastAsia="Batang"/>
          <w:b/>
        </w:rPr>
        <w:t>Micro-generator</w:t>
      </w:r>
      <w:r w:rsidR="0029104E" w:rsidRPr="00A068B0">
        <w:rPr>
          <w:rFonts w:eastAsia="Batang"/>
        </w:rPr>
        <w:t xml:space="preserve"> shall be automatically disconnected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C75EB7" w:rsidRPr="00A068B0">
        <w:rPr>
          <w:rFonts w:eastAsia="Batang"/>
        </w:rPr>
        <w:t xml:space="preserve">. This </w:t>
      </w:r>
      <w:r w:rsidR="0029104E" w:rsidRPr="00A068B0">
        <w:rPr>
          <w:rFonts w:eastAsia="Batang"/>
        </w:rPr>
        <w:t xml:space="preserve">disconnection </w:t>
      </w:r>
      <w:r w:rsidR="006F1070">
        <w:rPr>
          <w:rFonts w:eastAsia="Batang"/>
        </w:rPr>
        <w:t>shall</w:t>
      </w:r>
      <w:r w:rsidR="0029104E" w:rsidRPr="00A068B0">
        <w:rPr>
          <w:rFonts w:eastAsia="Batang"/>
        </w:rPr>
        <w:t xml:space="preserve"> be achieved by the separation of mechanical contacts or alternatively by the operation of a suitably rated solid state switching device. Where a solid state switching device is used to afford disconnection of the </w:t>
      </w:r>
      <w:r w:rsidR="0029104E" w:rsidRPr="003B2076">
        <w:rPr>
          <w:rFonts w:eastAsia="Batang"/>
          <w:b/>
        </w:rPr>
        <w:t>Micro-generator</w:t>
      </w:r>
      <w:r w:rsidR="0029104E" w:rsidRPr="00A068B0">
        <w:rPr>
          <w:rFonts w:eastAsia="Batang"/>
          <w:b/>
        </w:rPr>
        <w:t>,</w:t>
      </w:r>
      <w:r w:rsidR="0029104E" w:rsidRPr="00A068B0">
        <w:rPr>
          <w:rFonts w:eastAsia="Batang"/>
        </w:rPr>
        <w:t xml:space="preserve"> the switching device shall incorporate fail safe monitoring to check the voltage level at its output stage. In the event that the solid state switching device fails to disconnect the </w:t>
      </w:r>
      <w:r w:rsidR="0029104E" w:rsidRPr="003B2076">
        <w:rPr>
          <w:rFonts w:eastAsia="Batang"/>
          <w:b/>
        </w:rPr>
        <w:t>Micro-generator</w:t>
      </w:r>
      <w:r w:rsidR="0029104E" w:rsidRPr="00A068B0">
        <w:rPr>
          <w:rFonts w:eastAsia="Batang"/>
        </w:rPr>
        <w:t xml:space="preserve">, the voltage on the output side of the switching device shall be reduced to a value below 50 </w:t>
      </w:r>
      <w:r w:rsidR="00C13F9B" w:rsidRPr="00A068B0">
        <w:rPr>
          <w:rFonts w:eastAsia="Batang"/>
        </w:rPr>
        <w:t xml:space="preserve">V </w:t>
      </w:r>
      <w:r w:rsidR="0029104E" w:rsidRPr="00A068B0">
        <w:rPr>
          <w:rFonts w:eastAsia="Batang"/>
        </w:rPr>
        <w:t xml:space="preserve">within 0.5 s of the protection and trip delay timer operation. </w:t>
      </w:r>
    </w:p>
    <w:p w14:paraId="15477A1B" w14:textId="44AA7446" w:rsidR="0029104E" w:rsidRPr="00A068B0" w:rsidRDefault="00A94531" w:rsidP="000A09CA">
      <w:pPr>
        <w:pStyle w:val="NumberedPARAlevel3"/>
        <w:keepNext w:val="0"/>
        <w:ind w:left="851" w:hanging="851"/>
        <w:rPr>
          <w:lang w:val="en-US"/>
        </w:rPr>
      </w:pPr>
      <w:r w:rsidRPr="00A068B0">
        <w:t>W</w:t>
      </w:r>
      <w:r w:rsidR="0029104E" w:rsidRPr="00A068B0">
        <w:rPr>
          <w:lang w:val="en-US"/>
        </w:rPr>
        <w:t xml:space="preserve">here a common protection system is used to provide the protection function for multiple </w:t>
      </w:r>
      <w:r w:rsidR="0029104E" w:rsidRPr="00A068B0">
        <w:rPr>
          <w:b/>
          <w:lang w:val="en-US"/>
        </w:rPr>
        <w:t>Micro-generators</w:t>
      </w:r>
      <w:r w:rsidR="0029104E" w:rsidRPr="00A068B0">
        <w:rPr>
          <w:lang w:val="en-US"/>
        </w:rPr>
        <w:t xml:space="preserve"> the complete installation cannot be considered to comprise </w:t>
      </w:r>
      <w:r w:rsidR="0029104E" w:rsidRPr="00A068B0">
        <w:rPr>
          <w:b/>
          <w:lang w:val="en-US"/>
        </w:rPr>
        <w:t xml:space="preserve">Fully Type Tested </w:t>
      </w:r>
      <w:r w:rsidR="0029104E" w:rsidRPr="00A068B0">
        <w:rPr>
          <w:lang w:val="en-US"/>
        </w:rPr>
        <w:t>M</w:t>
      </w:r>
      <w:r w:rsidR="0029104E" w:rsidRPr="00A068B0">
        <w:rPr>
          <w:b/>
          <w:lang w:val="en-US"/>
        </w:rPr>
        <w:t>icro-generators</w:t>
      </w:r>
      <w:r w:rsidR="0029104E" w:rsidRPr="00A068B0">
        <w:rPr>
          <w:lang w:val="en-US"/>
        </w:rPr>
        <w:t xml:space="preserve"> if the protection and connections are made up on site and so cannot be factory tested or </w:t>
      </w:r>
      <w:r w:rsidR="0029104E" w:rsidRPr="00A068B0">
        <w:rPr>
          <w:b/>
          <w:lang w:val="en-US"/>
        </w:rPr>
        <w:t>Fully Type Tested</w:t>
      </w:r>
      <w:r w:rsidR="0029104E" w:rsidRPr="00A068B0">
        <w:rPr>
          <w:lang w:val="en-US"/>
        </w:rPr>
        <w:t>.  In accordance with Annex A</w:t>
      </w:r>
      <w:r w:rsidR="00164568" w:rsidRPr="00A068B0">
        <w:rPr>
          <w:lang w:val="en-US"/>
        </w:rPr>
        <w:t>1 or Annex A2</w:t>
      </w:r>
      <w:r w:rsidR="0029104E" w:rsidRPr="00A068B0">
        <w:rPr>
          <w:lang w:val="en-US"/>
        </w:rPr>
        <w:t xml:space="preserve"> if the units or </w:t>
      </w:r>
      <w:r w:rsidR="0029104E" w:rsidRPr="00314FF0">
        <w:rPr>
          <w:b/>
          <w:lang w:val="en-US"/>
        </w:rPr>
        <w:t>M</w:t>
      </w:r>
      <w:r w:rsidR="0029104E" w:rsidRPr="00A068B0">
        <w:rPr>
          <w:b/>
          <w:lang w:val="en-US"/>
        </w:rPr>
        <w:t>icro-generators</w:t>
      </w:r>
      <w:r w:rsidR="0029104E" w:rsidRPr="00A068B0">
        <w:rPr>
          <w:lang w:val="en-US"/>
        </w:rPr>
        <w:t xml:space="preserve"> are specifically designed with plugs and sockets to be interconnected on site, then provided the assembly passes the function tests required in Appendix 3</w:t>
      </w:r>
      <w:r w:rsidR="00C75EB7" w:rsidRPr="00A068B0">
        <w:rPr>
          <w:lang w:val="en-US"/>
        </w:rPr>
        <w:t xml:space="preserve"> Form C,</w:t>
      </w:r>
      <w:r w:rsidR="0029104E" w:rsidRPr="00A068B0">
        <w:rPr>
          <w:lang w:val="en-US"/>
        </w:rPr>
        <w:t xml:space="preserve"> the </w:t>
      </w:r>
      <w:r w:rsidR="0029104E" w:rsidRPr="00314FF0">
        <w:rPr>
          <w:b/>
          <w:lang w:val="en-US"/>
        </w:rPr>
        <w:t>M</w:t>
      </w:r>
      <w:r w:rsidR="0029104E" w:rsidRPr="00A068B0">
        <w:rPr>
          <w:b/>
          <w:lang w:val="en-US"/>
        </w:rPr>
        <w:t>icro-generator</w:t>
      </w:r>
      <w:r w:rsidR="0029104E" w:rsidRPr="00A068B0">
        <w:rPr>
          <w:lang w:val="en-US"/>
        </w:rPr>
        <w:t xml:space="preserve">(s) can retain </w:t>
      </w:r>
      <w:r w:rsidR="0029104E" w:rsidRPr="00A068B0">
        <w:rPr>
          <w:b/>
          <w:lang w:val="en-US"/>
        </w:rPr>
        <w:t>Fully Type Tested</w:t>
      </w:r>
      <w:r w:rsidR="0029104E" w:rsidRPr="00A068B0">
        <w:rPr>
          <w:lang w:val="en-US"/>
        </w:rPr>
        <w:t xml:space="preserve"> status.</w:t>
      </w:r>
    </w:p>
    <w:p w14:paraId="72240B37" w14:textId="5052C95D" w:rsidR="0029104E" w:rsidRPr="00A068B0" w:rsidRDefault="00A94531" w:rsidP="000A09CA">
      <w:pPr>
        <w:pStyle w:val="NumberedPARAlevel3"/>
        <w:keepNext w:val="0"/>
        <w:ind w:left="851" w:hanging="851"/>
        <w:rPr>
          <w:rFonts w:eastAsia="Batang"/>
        </w:rPr>
      </w:pPr>
      <w:r w:rsidRPr="00A068B0">
        <w:t>O</w:t>
      </w:r>
      <w:r w:rsidR="0029104E" w:rsidRPr="00A068B0">
        <w:rPr>
          <w:rFonts w:eastAsia="Batang" w:cs="Arial"/>
        </w:rPr>
        <w:t xml:space="preserve">nce the </w:t>
      </w:r>
      <w:r w:rsidR="0029104E" w:rsidRPr="003B2076">
        <w:rPr>
          <w:rFonts w:eastAsia="Batang" w:cs="Arial"/>
          <w:b/>
        </w:rPr>
        <w:t>Micro-generator</w:t>
      </w:r>
      <w:r w:rsidR="0029104E" w:rsidRPr="00A068B0">
        <w:rPr>
          <w:rFonts w:eastAsia="Batang" w:cs="Arial"/>
        </w:rPr>
        <w:t xml:space="preserve"> has been installed and commissioned the protection settings shall only be altered following written agreement between the </w:t>
      </w:r>
      <w:r w:rsidR="0029104E" w:rsidRPr="003B2076">
        <w:rPr>
          <w:rFonts w:eastAsia="Batang" w:cs="Arial"/>
          <w:b/>
        </w:rPr>
        <w:t>DNO</w:t>
      </w:r>
      <w:r w:rsidR="0029104E" w:rsidRPr="00A068B0">
        <w:rPr>
          <w:rFonts w:eastAsia="Batang" w:cs="Arial"/>
        </w:rPr>
        <w:t xml:space="preserve"> and the </w:t>
      </w:r>
      <w:r w:rsidR="0029104E" w:rsidRPr="00A068B0">
        <w:rPr>
          <w:rFonts w:eastAsia="Batang" w:cs="Arial"/>
          <w:b/>
        </w:rPr>
        <w:t>Customer</w:t>
      </w:r>
      <w:r w:rsidR="0029104E" w:rsidRPr="00A068B0">
        <w:rPr>
          <w:rFonts w:eastAsia="Batang" w:cs="Arial"/>
        </w:rPr>
        <w:t xml:space="preserve"> or </w:t>
      </w:r>
      <w:r w:rsidR="0029104E" w:rsidRPr="003B2076">
        <w:rPr>
          <w:rFonts w:eastAsia="Batang" w:cs="Arial"/>
        </w:rPr>
        <w:t>their</w:t>
      </w:r>
      <w:r w:rsidR="0029104E" w:rsidRPr="00A068B0">
        <w:rPr>
          <w:rFonts w:eastAsia="Batang" w:cs="Arial"/>
        </w:rPr>
        <w:t xml:space="preserve"> agent.</w:t>
      </w:r>
    </w:p>
    <w:p w14:paraId="6BCF30AB" w14:textId="04902CE5" w:rsidR="0029104E" w:rsidRPr="003B2076" w:rsidRDefault="0029104E" w:rsidP="000A09CA">
      <w:pPr>
        <w:pStyle w:val="Heading2"/>
        <w:keepNext w:val="0"/>
      </w:pPr>
      <w:bookmarkStart w:id="226" w:name="_Toc527053377"/>
      <w:r w:rsidRPr="003B2076">
        <w:t>Loss of Mains Protection</w:t>
      </w:r>
      <w:bookmarkEnd w:id="226"/>
    </w:p>
    <w:p w14:paraId="068AFB59" w14:textId="42907D6E" w:rsidR="0029104E" w:rsidRPr="00A068B0" w:rsidRDefault="00A94531" w:rsidP="000A09CA">
      <w:pPr>
        <w:pStyle w:val="NumberedPARAlevel3"/>
        <w:keepNext w:val="0"/>
        <w:ind w:left="709" w:hanging="709"/>
      </w:pPr>
      <w:r w:rsidRPr="00A068B0">
        <w:rPr>
          <w:bCs w:val="0"/>
        </w:rPr>
        <w:t>L</w:t>
      </w:r>
      <w:r w:rsidR="0029104E" w:rsidRPr="00A068B0">
        <w:t xml:space="preserve">oss of mains protection shall be incorporated and tested as defined in the </w:t>
      </w:r>
      <w:r w:rsidR="0029104E" w:rsidRPr="003B2076">
        <w:t>compliance type testing</w:t>
      </w:r>
      <w:r w:rsidR="0029104E" w:rsidRPr="00A068B0">
        <w:t xml:space="preserve"> annex </w:t>
      </w:r>
      <w:r w:rsidR="0029104E" w:rsidRPr="003B2076">
        <w:t>of EN 50438.</w:t>
      </w:r>
      <w:r w:rsidR="0029104E" w:rsidRPr="00A068B0">
        <w:t xml:space="preserve"> Active methods which use impedance measuring techniques by drawing current pulses from or injecting AC currents into the </w:t>
      </w:r>
      <w:r w:rsidR="0029104E" w:rsidRPr="00A068B0">
        <w:rPr>
          <w:b/>
        </w:rPr>
        <w:t>DNO’s</w:t>
      </w:r>
      <w:r w:rsidR="0029104E" w:rsidRPr="00A068B0">
        <w:t xml:space="preserve"> </w:t>
      </w:r>
      <w:r w:rsidR="0029104E" w:rsidRPr="003B2076">
        <w:rPr>
          <w:b/>
        </w:rPr>
        <w:t>Distribution Network</w:t>
      </w:r>
      <w:r w:rsidR="0029104E" w:rsidRPr="00A068B0">
        <w:t xml:space="preserve"> are not considered to be suitable. For </w:t>
      </w:r>
      <w:r w:rsidR="0029104E" w:rsidRPr="003B2076">
        <w:rPr>
          <w:b/>
        </w:rPr>
        <w:t>Micro-generator</w:t>
      </w:r>
      <w:r w:rsidR="0029104E" w:rsidRPr="00A068B0">
        <w:rPr>
          <w:b/>
        </w:rPr>
        <w:t>s</w:t>
      </w:r>
      <w:r w:rsidR="0029104E" w:rsidRPr="00A068B0">
        <w:t xml:space="preserve"> which generate on more than one phase, the loss of mains protection should be able to detect the loss of a single phase of the supply network. This should be tested during type testing and recorded in the </w:t>
      </w:r>
      <w:r w:rsidR="00AB39CC" w:rsidRPr="00A068B0">
        <w:rPr>
          <w:b/>
        </w:rPr>
        <w:t xml:space="preserve">Type </w:t>
      </w:r>
      <w:r w:rsidR="0029104E" w:rsidRPr="00A068B0">
        <w:rPr>
          <w:b/>
        </w:rPr>
        <w:t>Test Verification Report</w:t>
      </w:r>
      <w:r w:rsidR="0029104E" w:rsidRPr="00A068B0">
        <w:t xml:space="preserve"> as per </w:t>
      </w:r>
      <w:r w:rsidR="0029104E" w:rsidRPr="003B2076">
        <w:t>Appendix 3 Form C.</w:t>
      </w:r>
    </w:p>
    <w:p w14:paraId="1CD9361D" w14:textId="5A27E351" w:rsidR="0029104E" w:rsidRPr="003B2076" w:rsidRDefault="0029104E" w:rsidP="002A4792">
      <w:pPr>
        <w:pStyle w:val="Heading2"/>
      </w:pPr>
      <w:bookmarkStart w:id="227" w:name="_Toc310861882"/>
      <w:bookmarkStart w:id="228" w:name="_Toc331428529"/>
      <w:bookmarkStart w:id="229" w:name="_Toc527053378"/>
      <w:r w:rsidRPr="003B2076">
        <w:lastRenderedPageBreak/>
        <w:t>Frequency Drift and Step Change Stability Test</w:t>
      </w:r>
      <w:bookmarkEnd w:id="227"/>
      <w:bookmarkEnd w:id="228"/>
      <w:bookmarkEnd w:id="229"/>
    </w:p>
    <w:p w14:paraId="53FDB387" w14:textId="38F8738F" w:rsidR="0029104E" w:rsidRPr="00A068B0" w:rsidRDefault="00A94531" w:rsidP="000A09CA">
      <w:pPr>
        <w:pStyle w:val="NumberedPARAlevel3"/>
        <w:keepNext w:val="0"/>
        <w:ind w:left="709" w:hanging="709"/>
        <w:rPr>
          <w:lang w:eastAsia="en-GB"/>
        </w:rPr>
      </w:pPr>
      <w:r w:rsidRPr="00A068B0">
        <w:rPr>
          <w:bCs w:val="0"/>
        </w:rPr>
        <w:t>U</w:t>
      </w:r>
      <w:r w:rsidR="0029104E" w:rsidRPr="00A068B0">
        <w:rPr>
          <w:lang w:eastAsia="en-GB"/>
        </w:rPr>
        <w:t xml:space="preserve">nder normal operation of the </w:t>
      </w:r>
      <w:r w:rsidR="0029104E" w:rsidRPr="00A068B0">
        <w:rPr>
          <w:b/>
          <w:lang w:val="en-US"/>
        </w:rPr>
        <w:t>Distribution</w:t>
      </w:r>
      <w:r w:rsidR="0029104E" w:rsidRPr="00A068B0">
        <w:rPr>
          <w:b/>
        </w:rPr>
        <w:t xml:space="preserve"> </w:t>
      </w:r>
      <w:r w:rsidR="0029104E" w:rsidRPr="00A068B0">
        <w:rPr>
          <w:b/>
          <w:bCs w:val="0"/>
          <w:lang w:eastAsia="en-GB"/>
        </w:rPr>
        <w:t>Network</w:t>
      </w:r>
      <w:r w:rsidR="0029104E" w:rsidRPr="00A068B0">
        <w:rPr>
          <w:bCs w:val="0"/>
          <w:lang w:eastAsia="en-GB"/>
        </w:rPr>
        <w:t>,</w:t>
      </w:r>
      <w:r w:rsidR="0029104E" w:rsidRPr="00A068B0">
        <w:rPr>
          <w:b/>
          <w:bCs w:val="0"/>
          <w:lang w:eastAsia="en-GB"/>
        </w:rPr>
        <w:t xml:space="preserve"> </w:t>
      </w:r>
      <w:r w:rsidR="0029104E" w:rsidRPr="00A068B0">
        <w:rPr>
          <w:lang w:eastAsia="en-GB"/>
        </w:rPr>
        <w:t xml:space="preserve">the frequency changes over time due to continuous unbalance of load and generation or can experience a step change due to the loss of a </w:t>
      </w:r>
      <w:r w:rsidR="0029104E" w:rsidRPr="00A068B0">
        <w:rPr>
          <w:b/>
          <w:lang w:val="en-US"/>
        </w:rPr>
        <w:t>Distribution</w:t>
      </w:r>
      <w:r w:rsidR="0029104E" w:rsidRPr="00A068B0">
        <w:rPr>
          <w:b/>
          <w:bCs w:val="0"/>
          <w:lang w:eastAsia="en-GB"/>
        </w:rPr>
        <w:t xml:space="preserve"> Network</w:t>
      </w:r>
      <w:r w:rsidR="0029104E" w:rsidRPr="00A068B0">
        <w:rPr>
          <w:bCs w:val="0"/>
          <w:lang w:eastAsia="en-GB"/>
        </w:rPr>
        <w:t xml:space="preserve"> </w:t>
      </w:r>
      <w:r w:rsidR="0029104E" w:rsidRPr="00A068B0">
        <w:rPr>
          <w:lang w:eastAsia="en-GB"/>
        </w:rPr>
        <w:t>component which does not cause a loss of supply.</w:t>
      </w:r>
    </w:p>
    <w:p w14:paraId="2AAEC858" w14:textId="79FB14C5" w:rsidR="0029104E" w:rsidRPr="00A068B0" w:rsidRDefault="00A94531" w:rsidP="000A09CA">
      <w:pPr>
        <w:pStyle w:val="NumberedPARAlevel3"/>
        <w:keepNext w:val="0"/>
        <w:ind w:left="709" w:hanging="709"/>
        <w:rPr>
          <w:lang w:eastAsia="en-GB"/>
        </w:rPr>
      </w:pPr>
      <w:r w:rsidRPr="00A068B0">
        <w:t>I</w:t>
      </w:r>
      <w:r w:rsidR="0029104E" w:rsidRPr="00A068B0">
        <w:rPr>
          <w:lang w:eastAsia="en-GB"/>
        </w:rPr>
        <w:t xml:space="preserve">n order to ensure that such phenomena do not cause unnecessary tripping of </w:t>
      </w:r>
      <w:r w:rsidR="0029104E" w:rsidRPr="003B2076">
        <w:rPr>
          <w:b/>
          <w:lang w:eastAsia="en-GB"/>
        </w:rPr>
        <w:t>Micro-generators</w:t>
      </w:r>
      <w:r w:rsidR="0029104E" w:rsidRPr="00A068B0">
        <w:rPr>
          <w:lang w:eastAsia="en-GB"/>
        </w:rPr>
        <w:t>, stability type tests shall be carried out.</w:t>
      </w:r>
    </w:p>
    <w:p w14:paraId="157E2803" w14:textId="0D43EC45" w:rsidR="0029104E" w:rsidRPr="00A068B0" w:rsidRDefault="00A94531" w:rsidP="000A09CA">
      <w:pPr>
        <w:pStyle w:val="NumberedPARAlevel3"/>
        <w:keepNext w:val="0"/>
        <w:ind w:left="709" w:hanging="709"/>
        <w:rPr>
          <w:lang w:eastAsia="en-GB"/>
        </w:rPr>
      </w:pPr>
      <w:r w:rsidRPr="00A068B0">
        <w:t>T</w:t>
      </w:r>
      <w:r w:rsidR="0029104E" w:rsidRPr="00A068B0">
        <w:rPr>
          <w:lang w:eastAsia="en-GB"/>
        </w:rPr>
        <w:t>he Rate of Change of Frequency (RoCoF) and Vector Shift values required for these tests are marginally less than the corresponding protection settings for RoCoF in Table</w:t>
      </w:r>
      <w:r w:rsidR="00164568" w:rsidRPr="00A068B0">
        <w:rPr>
          <w:lang w:eastAsia="en-GB"/>
        </w:rPr>
        <w:t> </w:t>
      </w:r>
      <w:r w:rsidR="0029104E" w:rsidRPr="00A068B0">
        <w:rPr>
          <w:lang w:eastAsia="en-GB"/>
        </w:rPr>
        <w:t xml:space="preserve">2 </w:t>
      </w:r>
      <w:r w:rsidR="0029104E" w:rsidRPr="003B2076">
        <w:t xml:space="preserve">and vector shifts of up to </w:t>
      </w:r>
      <w:r w:rsidR="00A800FA">
        <w:t>50</w:t>
      </w:r>
      <w:r w:rsidR="00A800FA" w:rsidRPr="003B2076">
        <w:t>º</w:t>
      </w:r>
      <w:r w:rsidR="0029104E" w:rsidRPr="00A068B0">
        <w:rPr>
          <w:lang w:eastAsia="en-GB"/>
        </w:rPr>
        <w:t>.  Both stability tests shall be carried out in all cases.</w:t>
      </w:r>
    </w:p>
    <w:p w14:paraId="3E7CD5E3" w14:textId="7A2F1C95" w:rsidR="0029104E" w:rsidRPr="00A068B0" w:rsidRDefault="00A94531" w:rsidP="000A09CA">
      <w:pPr>
        <w:pStyle w:val="NumberedPARAlevel3"/>
        <w:keepNext w:val="0"/>
        <w:ind w:left="709" w:hanging="709"/>
        <w:rPr>
          <w:sz w:val="20"/>
          <w:lang w:eastAsia="en-GB"/>
        </w:rPr>
      </w:pPr>
      <w:r w:rsidRPr="00A068B0">
        <w:t>T</w:t>
      </w:r>
      <w:r w:rsidR="0029104E" w:rsidRPr="00A068B0">
        <w:rPr>
          <w:lang w:eastAsia="en-GB"/>
        </w:rPr>
        <w:t xml:space="preserve">he stability tests are to be carried out as per the table in </w:t>
      </w:r>
      <w:r w:rsidR="0029104E" w:rsidRPr="003B2076">
        <w:rPr>
          <w:lang w:eastAsia="en-GB"/>
        </w:rPr>
        <w:t>Appendix 3 Form C</w:t>
      </w:r>
      <w:r w:rsidR="0029104E" w:rsidRPr="00A068B0">
        <w:rPr>
          <w:lang w:eastAsia="en-GB"/>
        </w:rPr>
        <w:t xml:space="preserve"> of this document and the </w:t>
      </w:r>
      <w:r w:rsidR="0029104E" w:rsidRPr="00A068B0">
        <w:rPr>
          <w:b/>
          <w:lang w:eastAsia="en-GB"/>
        </w:rPr>
        <w:t>Micro-generator</w:t>
      </w:r>
      <w:r w:rsidR="0029104E" w:rsidRPr="00A068B0">
        <w:rPr>
          <w:lang w:eastAsia="en-GB"/>
        </w:rPr>
        <w:t xml:space="preserve"> should remain connected during each and every test.  The tests shall </w:t>
      </w:r>
      <w:r w:rsidR="0029104E" w:rsidRPr="003B2076">
        <w:rPr>
          <w:lang w:eastAsia="en-GB"/>
        </w:rPr>
        <w:t xml:space="preserve">check that the </w:t>
      </w:r>
      <w:r w:rsidR="0029104E" w:rsidRPr="003B2076">
        <w:rPr>
          <w:b/>
          <w:lang w:eastAsia="en-GB"/>
        </w:rPr>
        <w:t>Micro-generator</w:t>
      </w:r>
      <w:r w:rsidR="0029104E" w:rsidRPr="003B2076">
        <w:rPr>
          <w:lang w:eastAsia="en-GB"/>
        </w:rPr>
        <w:t xml:space="preserve"> remains stable and connected during</w:t>
      </w:r>
      <w:r w:rsidR="0029104E" w:rsidRPr="00A068B0">
        <w:rPr>
          <w:lang w:eastAsia="en-GB"/>
        </w:rPr>
        <w:t xml:space="preserve"> the following scenarios:</w:t>
      </w:r>
    </w:p>
    <w:p w14:paraId="562638A2" w14:textId="656E6E84" w:rsidR="0029104E" w:rsidRPr="00A068B0" w:rsidRDefault="0029104E" w:rsidP="000A09CA">
      <w:pPr>
        <w:numPr>
          <w:ilvl w:val="0"/>
          <w:numId w:val="22"/>
        </w:numPr>
        <w:spacing w:after="200" w:line="276" w:lineRule="auto"/>
        <w:contextualSpacing/>
        <w:rPr>
          <w:spacing w:val="0"/>
        </w:rPr>
      </w:pPr>
      <w:r w:rsidRPr="00A068B0">
        <w:rPr>
          <w:spacing w:val="0"/>
        </w:rPr>
        <w:t>RoCoF:</w:t>
      </w:r>
      <w:r w:rsidR="001A119A">
        <w:rPr>
          <w:spacing w:val="0"/>
        </w:rPr>
        <w:t xml:space="preserve"> </w:t>
      </w:r>
      <w:r w:rsidRPr="00A068B0">
        <w:rPr>
          <w:spacing w:val="0"/>
        </w:rPr>
        <w:t>0.</w:t>
      </w:r>
      <w:r w:rsidR="004B02F0">
        <w:rPr>
          <w:spacing w:val="0"/>
        </w:rPr>
        <w:t>95</w:t>
      </w:r>
      <w:r w:rsidR="004B02F0" w:rsidRPr="00A068B0">
        <w:rPr>
          <w:spacing w:val="0"/>
        </w:rPr>
        <w:t xml:space="preserve"> </w:t>
      </w:r>
      <w:r w:rsidRPr="00A068B0">
        <w:rPr>
          <w:spacing w:val="0"/>
        </w:rPr>
        <w:t>Hz</w:t>
      </w:r>
      <w:r w:rsidR="001A119A">
        <w:rPr>
          <w:spacing w:val="0"/>
        </w:rPr>
        <w:t>s</w:t>
      </w:r>
      <w:r w:rsidR="001A119A" w:rsidRPr="00A068B0">
        <w:rPr>
          <w:spacing w:val="0"/>
          <w:vertAlign w:val="superscript"/>
        </w:rPr>
        <w:t>-1</w:t>
      </w:r>
      <w:r w:rsidRPr="00A068B0">
        <w:rPr>
          <w:spacing w:val="0"/>
        </w:rPr>
        <w:t xml:space="preserve"> from 49.</w:t>
      </w:r>
      <w:r w:rsidR="004B02F0">
        <w:rPr>
          <w:spacing w:val="0"/>
        </w:rPr>
        <w:t>0</w:t>
      </w:r>
      <w:r w:rsidR="004B02F0" w:rsidRPr="00A068B0">
        <w:rPr>
          <w:spacing w:val="0"/>
        </w:rPr>
        <w:t xml:space="preserve"> </w:t>
      </w:r>
      <w:r w:rsidRPr="00A068B0">
        <w:rPr>
          <w:spacing w:val="0"/>
        </w:rPr>
        <w:t>Hz to 51.</w:t>
      </w:r>
      <w:r w:rsidR="00A37DD8">
        <w:rPr>
          <w:spacing w:val="0"/>
        </w:rPr>
        <w:t>0</w:t>
      </w:r>
      <w:r w:rsidR="00A37DD8" w:rsidRPr="00A068B0">
        <w:rPr>
          <w:spacing w:val="0"/>
        </w:rPr>
        <w:t xml:space="preserve"> </w:t>
      </w:r>
      <w:r w:rsidRPr="00A068B0">
        <w:rPr>
          <w:spacing w:val="0"/>
        </w:rPr>
        <w:t xml:space="preserve">Hz </w:t>
      </w:r>
      <w:r w:rsidR="00A37DD8">
        <w:rPr>
          <w:spacing w:val="0"/>
        </w:rPr>
        <w:t>on both rising and falling frequency</w:t>
      </w:r>
      <w:r w:rsidRPr="00A068B0">
        <w:rPr>
          <w:spacing w:val="0"/>
        </w:rPr>
        <w:t>; and</w:t>
      </w:r>
    </w:p>
    <w:p w14:paraId="13579085" w14:textId="00CA759C" w:rsidR="0029104E" w:rsidRPr="00A068B0" w:rsidRDefault="0029104E" w:rsidP="000A09CA">
      <w:pPr>
        <w:numPr>
          <w:ilvl w:val="0"/>
          <w:numId w:val="22"/>
        </w:numPr>
        <w:spacing w:after="200" w:line="276" w:lineRule="auto"/>
        <w:contextualSpacing/>
        <w:rPr>
          <w:spacing w:val="0"/>
        </w:rPr>
      </w:pPr>
      <w:r w:rsidRPr="00A068B0">
        <w:rPr>
          <w:spacing w:val="0"/>
        </w:rPr>
        <w:t>Vector shift:</w:t>
      </w:r>
      <w:r w:rsidR="001A119A">
        <w:rPr>
          <w:spacing w:val="0"/>
        </w:rPr>
        <w:t xml:space="preserve"> </w:t>
      </w:r>
      <w:r w:rsidR="007448BE">
        <w:rPr>
          <w:spacing w:val="0"/>
        </w:rPr>
        <w:t>50</w:t>
      </w:r>
      <w:r w:rsidR="007448BE" w:rsidRPr="00A068B0">
        <w:rPr>
          <w:spacing w:val="0"/>
        </w:rPr>
        <w:t>º</w:t>
      </w:r>
      <w:r w:rsidR="007448BE" w:rsidRPr="00A068B0" w:rsidDel="008442CD">
        <w:rPr>
          <w:spacing w:val="0"/>
        </w:rPr>
        <w:t xml:space="preserve"> </w:t>
      </w:r>
      <w:r w:rsidRPr="00A068B0">
        <w:rPr>
          <w:spacing w:val="0"/>
        </w:rPr>
        <w:t xml:space="preserve">plus from 49.5 Hz and </w:t>
      </w:r>
      <w:r w:rsidR="007448BE">
        <w:rPr>
          <w:spacing w:val="0"/>
        </w:rPr>
        <w:t>50</w:t>
      </w:r>
      <w:r w:rsidR="007448BE" w:rsidRPr="00A068B0">
        <w:rPr>
          <w:spacing w:val="0"/>
        </w:rPr>
        <w:t>º</w:t>
      </w:r>
      <w:r w:rsidR="007448BE" w:rsidRPr="00A068B0" w:rsidDel="008442CD">
        <w:rPr>
          <w:spacing w:val="0"/>
        </w:rPr>
        <w:t xml:space="preserve"> </w:t>
      </w:r>
      <w:r w:rsidRPr="00A068B0">
        <w:rPr>
          <w:spacing w:val="0"/>
        </w:rPr>
        <w:t>minus from 50.5 Hz.</w:t>
      </w:r>
    </w:p>
    <w:p w14:paraId="454A59B9" w14:textId="77777777" w:rsidR="000A09CA" w:rsidRDefault="000A09CA">
      <w:pPr>
        <w:jc w:val="left"/>
        <w:rPr>
          <w:rFonts w:cs="Times New Roman"/>
          <w:b/>
          <w:bCs/>
          <w:spacing w:val="0"/>
          <w:sz w:val="24"/>
          <w:szCs w:val="22"/>
        </w:rPr>
      </w:pPr>
      <w:r>
        <w:br w:type="page"/>
      </w:r>
    </w:p>
    <w:p w14:paraId="215006D9" w14:textId="05C3D837" w:rsidR="0029104E" w:rsidRPr="003B2076" w:rsidRDefault="0029104E" w:rsidP="000A09CA">
      <w:pPr>
        <w:pStyle w:val="Heading1"/>
        <w:keepNext w:val="0"/>
      </w:pPr>
      <w:bookmarkStart w:id="230" w:name="_Toc527053379"/>
      <w:r w:rsidRPr="003B2076">
        <w:lastRenderedPageBreak/>
        <w:t>Quality of Supply</w:t>
      </w:r>
      <w:bookmarkEnd w:id="230"/>
    </w:p>
    <w:p w14:paraId="6BDB7F89" w14:textId="18E29AD2" w:rsidR="0029104E" w:rsidRPr="00A068B0" w:rsidRDefault="00A94531" w:rsidP="000A09CA">
      <w:pPr>
        <w:pStyle w:val="NumberedPARAlevel2"/>
        <w:keepNext w:val="0"/>
        <w:ind w:left="709" w:hanging="709"/>
      </w:pPr>
      <w:r w:rsidRPr="003B2076">
        <w:t>T</w:t>
      </w:r>
      <w:r w:rsidR="0029104E" w:rsidRPr="003B2076">
        <w:t>he power quality requirements set out in EN 50438 should be met along with the requirements described in this section of EREC G98.</w:t>
      </w:r>
      <w:r w:rsidR="0029104E" w:rsidRPr="00A068B0">
        <w:t xml:space="preserve"> </w:t>
      </w:r>
    </w:p>
    <w:p w14:paraId="5EB8958A" w14:textId="4F1426C0" w:rsidR="0029104E" w:rsidRPr="00A068B0" w:rsidRDefault="00A94531" w:rsidP="000A09CA">
      <w:pPr>
        <w:pStyle w:val="NumberedPARAlevel2"/>
        <w:keepNext w:val="0"/>
        <w:ind w:left="709" w:hanging="709"/>
      </w:pPr>
      <w:r w:rsidRPr="003B2076">
        <w:rPr>
          <w:b/>
        </w:rPr>
        <w:t>M</w:t>
      </w:r>
      <w:r w:rsidR="0029104E" w:rsidRPr="003B2076">
        <w:rPr>
          <w:b/>
        </w:rPr>
        <w:t>icro-generator</w:t>
      </w:r>
      <w:r w:rsidR="0029104E" w:rsidRPr="00A068B0">
        <w:rPr>
          <w:b/>
        </w:rPr>
        <w:t>s</w:t>
      </w:r>
      <w:r w:rsidR="0029104E" w:rsidRPr="00A068B0">
        <w:t xml:space="preserve"> are likely to be installed in large numbers on </w:t>
      </w:r>
      <w:r w:rsidR="0029104E" w:rsidRPr="00A068B0">
        <w:rPr>
          <w:b/>
        </w:rPr>
        <w:t>LV</w:t>
      </w:r>
      <w:r w:rsidR="0029104E" w:rsidRPr="00A068B0">
        <w:t xml:space="preserve"> </w:t>
      </w:r>
      <w:r w:rsidR="0029104E" w:rsidRPr="00A068B0">
        <w:rPr>
          <w:b/>
          <w:lang w:val="en-US"/>
        </w:rPr>
        <w:t>Distribution</w:t>
      </w:r>
      <w:r w:rsidR="0029104E" w:rsidRPr="00A068B0">
        <w:rPr>
          <w:b/>
        </w:rPr>
        <w:t xml:space="preserve"> Networks</w:t>
      </w:r>
      <w:r w:rsidR="00C75EB7" w:rsidRPr="00A068B0">
        <w:t xml:space="preserve">. They </w:t>
      </w:r>
      <w:r w:rsidR="0029104E" w:rsidRPr="00A068B0">
        <w:t xml:space="preserve">are likely to operate for long periods with no diversity between them, and adjacent </w:t>
      </w:r>
      <w:r w:rsidR="0029104E" w:rsidRPr="003B2076">
        <w:rPr>
          <w:b/>
        </w:rPr>
        <w:t>Micro-generator</w:t>
      </w:r>
      <w:r w:rsidR="0029104E" w:rsidRPr="00A068B0">
        <w:rPr>
          <w:b/>
        </w:rPr>
        <w:t>s</w:t>
      </w:r>
      <w:r w:rsidR="0029104E" w:rsidRPr="00A068B0">
        <w:t xml:space="preserve"> are likely to be of the same technology. Therefore</w:t>
      </w:r>
      <w:r w:rsidR="00C75EB7" w:rsidRPr="00A068B0">
        <w:t>,</w:t>
      </w:r>
      <w:r w:rsidR="0029104E" w:rsidRPr="00A068B0">
        <w:t xml:space="preserve"> in order to accommodate a high number of </w:t>
      </w:r>
      <w:r w:rsidR="0029104E" w:rsidRPr="003B2076">
        <w:rPr>
          <w:b/>
        </w:rPr>
        <w:t>Micro-generator</w:t>
      </w:r>
      <w:r w:rsidR="0029104E" w:rsidRPr="00A068B0">
        <w:rPr>
          <w:b/>
        </w:rPr>
        <w:t>s</w:t>
      </w:r>
      <w:r w:rsidR="0029104E" w:rsidRPr="00A068B0">
        <w:t xml:space="preserve"> on a </w:t>
      </w:r>
      <w:r w:rsidR="0029104E" w:rsidRPr="00A068B0">
        <w:rPr>
          <w:b/>
          <w:lang w:val="en-US"/>
        </w:rPr>
        <w:t>Distribution</w:t>
      </w:r>
      <w:r w:rsidR="0029104E" w:rsidRPr="00A068B0">
        <w:rPr>
          <w:b/>
        </w:rPr>
        <w:t xml:space="preserve"> Network,</w:t>
      </w:r>
      <w:r w:rsidR="0029104E" w:rsidRPr="003B2076">
        <w:t xml:space="preserve"> </w:t>
      </w:r>
      <w:r w:rsidR="0029104E" w:rsidRPr="00A068B0">
        <w:t xml:space="preserve">procedures </w:t>
      </w:r>
      <w:r w:rsidR="0029104E" w:rsidRPr="003B2076">
        <w:t>are specified in Annex A1</w:t>
      </w:r>
      <w:r w:rsidR="00164568" w:rsidRPr="003B2076">
        <w:t xml:space="preserve"> and Annex A2</w:t>
      </w:r>
      <w:r w:rsidR="0029104E" w:rsidRPr="003B2076">
        <w:t>, which</w:t>
      </w:r>
      <w:r w:rsidR="0029104E" w:rsidRPr="00A068B0">
        <w:t xml:space="preserve"> need to be applied when testing for harmonic current emissions and flicker.</w:t>
      </w:r>
    </w:p>
    <w:p w14:paraId="6A4DC930" w14:textId="795CD8C6" w:rsidR="0029104E" w:rsidRPr="00A068B0" w:rsidRDefault="00A94531" w:rsidP="000A09CA">
      <w:pPr>
        <w:pStyle w:val="NumberedPARAlevel2"/>
        <w:keepNext w:val="0"/>
        <w:ind w:left="709" w:hanging="709"/>
      </w:pPr>
      <w:r w:rsidRPr="003B2076">
        <w:t>T</w:t>
      </w:r>
      <w:r w:rsidR="0029104E" w:rsidRPr="003B2076">
        <w:t xml:space="preserve">he requirements of EN 50438 shall be met for </w:t>
      </w:r>
      <w:r w:rsidR="0029104E" w:rsidRPr="003B2076">
        <w:rPr>
          <w:b/>
        </w:rPr>
        <w:t>DC</w:t>
      </w:r>
      <w:r w:rsidR="0029104E" w:rsidRPr="003B2076">
        <w:t xml:space="preserve"> injection.</w:t>
      </w:r>
    </w:p>
    <w:p w14:paraId="452C3285" w14:textId="0D276D82" w:rsidR="0029104E" w:rsidRPr="003B2076" w:rsidRDefault="0029104E" w:rsidP="000A09CA">
      <w:pPr>
        <w:pStyle w:val="Heading1"/>
        <w:keepNext w:val="0"/>
      </w:pPr>
      <w:bookmarkStart w:id="231" w:name="_Toc527053380"/>
      <w:r w:rsidRPr="003B2076">
        <w:t>Short Circuit Current Contribution</w:t>
      </w:r>
      <w:bookmarkEnd w:id="231"/>
    </w:p>
    <w:p w14:paraId="4B9AEA5D" w14:textId="3B040368" w:rsidR="0029104E" w:rsidRPr="003B2076" w:rsidRDefault="0029104E" w:rsidP="000A09CA">
      <w:pPr>
        <w:pStyle w:val="Heading2"/>
        <w:keepNext w:val="0"/>
      </w:pPr>
      <w:bookmarkStart w:id="232" w:name="_Toc527053381"/>
      <w:r w:rsidRPr="003B2076">
        <w:t xml:space="preserve">Directly Coupled </w:t>
      </w:r>
      <w:r w:rsidR="00D62A0B">
        <w:t>Micro-generators</w:t>
      </w:r>
      <w:bookmarkEnd w:id="232"/>
    </w:p>
    <w:p w14:paraId="111DC7A8" w14:textId="1EA47680" w:rsidR="0029104E" w:rsidRPr="003B2076" w:rsidRDefault="00A94531" w:rsidP="000A09CA">
      <w:pPr>
        <w:pStyle w:val="NumberedPARAlevel3"/>
        <w:keepNext w:val="0"/>
        <w:ind w:left="709" w:hanging="709"/>
      </w:pPr>
      <w:r w:rsidRPr="003B2076">
        <w:t>T</w:t>
      </w:r>
      <w:r w:rsidR="0029104E" w:rsidRPr="003B2076">
        <w:t xml:space="preserve">he short-circuit parameters of synchronous </w:t>
      </w:r>
      <w:r w:rsidR="0029104E" w:rsidRPr="003B2076">
        <w:rPr>
          <w:b/>
        </w:rPr>
        <w:t>Micro-generators</w:t>
      </w:r>
      <w:r w:rsidR="0029104E" w:rsidRPr="003B2076">
        <w:t xml:space="preserve"> shall be determined by means of a short-circuit test in accordance with EN 50438.</w:t>
      </w:r>
    </w:p>
    <w:p w14:paraId="3E8131A7" w14:textId="1A15279A" w:rsidR="0029104E" w:rsidRPr="003B2076" w:rsidRDefault="0029104E" w:rsidP="000A09CA">
      <w:pPr>
        <w:pStyle w:val="Heading2"/>
        <w:keepNext w:val="0"/>
      </w:pPr>
      <w:bookmarkStart w:id="233" w:name="_Toc331428538"/>
      <w:bookmarkStart w:id="234" w:name="_Toc527053382"/>
      <w:r w:rsidRPr="003B2076">
        <w:t xml:space="preserve">Inverter Connected </w:t>
      </w:r>
      <w:bookmarkEnd w:id="233"/>
      <w:r w:rsidR="00D62A0B">
        <w:t>Micro-generators</w:t>
      </w:r>
      <w:bookmarkEnd w:id="234"/>
    </w:p>
    <w:p w14:paraId="7D5AA14A" w14:textId="5B5049B3" w:rsidR="0029104E" w:rsidRPr="003B2076" w:rsidRDefault="00A94531" w:rsidP="000A09CA">
      <w:pPr>
        <w:pStyle w:val="NumberedPARAlevel3"/>
        <w:keepNext w:val="0"/>
        <w:ind w:left="709" w:hanging="709"/>
      </w:pPr>
      <w:r w:rsidRPr="003B2076">
        <w:t>I</w:t>
      </w:r>
      <w:r w:rsidR="0029104E" w:rsidRPr="003B2076">
        <w:t xml:space="preserve">n addition to EN 50438 </w:t>
      </w:r>
      <w:r w:rsidR="0029104E" w:rsidRPr="003B2076">
        <w:rPr>
          <w:b/>
        </w:rPr>
        <w:t>Manufacturers</w:t>
      </w:r>
      <w:r w:rsidR="0029104E" w:rsidRPr="003B2076">
        <w:t xml:space="preserve"> of </w:t>
      </w:r>
      <w:r w:rsidR="0029104E" w:rsidRPr="003B2076">
        <w:rPr>
          <w:b/>
        </w:rPr>
        <w:t xml:space="preserve">Inverters </w:t>
      </w:r>
      <w:r w:rsidR="0029104E" w:rsidRPr="003B2076">
        <w:t>shall take account of the following:</w:t>
      </w:r>
    </w:p>
    <w:p w14:paraId="18EA9AFB" w14:textId="77777777" w:rsidR="0029104E" w:rsidRPr="00A068B0" w:rsidRDefault="0029104E" w:rsidP="00830607">
      <w:pPr>
        <w:pStyle w:val="ListParagraph"/>
        <w:numPr>
          <w:ilvl w:val="0"/>
          <w:numId w:val="33"/>
        </w:numPr>
        <w:ind w:left="1134"/>
        <w:contextualSpacing w:val="0"/>
        <w:jc w:val="both"/>
        <w:rPr>
          <w:rFonts w:ascii="Arial" w:hAnsi="Arial" w:cs="Arial"/>
          <w:szCs w:val="20"/>
        </w:rPr>
      </w:pPr>
      <w:r w:rsidRPr="003B2076">
        <w:rPr>
          <w:rFonts w:ascii="Arial" w:hAnsi="Arial" w:cs="Arial"/>
          <w:b/>
          <w:szCs w:val="20"/>
        </w:rPr>
        <w:t>DNOs</w:t>
      </w:r>
      <w:r w:rsidRPr="00A068B0">
        <w:rPr>
          <w:rFonts w:ascii="Arial" w:hAnsi="Arial" w:cs="Arial"/>
          <w:szCs w:val="20"/>
        </w:rPr>
        <w:t xml:space="preserve"> need to understand the contribution that </w:t>
      </w:r>
      <w:r w:rsidRPr="00A068B0">
        <w:rPr>
          <w:rFonts w:ascii="Arial" w:hAnsi="Arial" w:cs="Arial"/>
          <w:b/>
          <w:szCs w:val="20"/>
        </w:rPr>
        <w:t>Inverters</w:t>
      </w:r>
      <w:r w:rsidRPr="00A068B0">
        <w:rPr>
          <w:rFonts w:ascii="Arial" w:hAnsi="Arial" w:cs="Arial"/>
          <w:szCs w:val="20"/>
        </w:rPr>
        <w:t xml:space="preserve"> make to system fault levels in order to determine that they can continue to safely operate their </w:t>
      </w:r>
      <w:r w:rsidRPr="00A068B0">
        <w:rPr>
          <w:rFonts w:ascii="Arial" w:hAnsi="Arial" w:cs="Arial"/>
          <w:b/>
          <w:szCs w:val="20"/>
          <w:lang w:val="en-US"/>
        </w:rPr>
        <w:t>Distribution</w:t>
      </w:r>
      <w:r w:rsidRPr="00A068B0">
        <w:rPr>
          <w:rFonts w:ascii="Arial" w:hAnsi="Arial" w:cs="Arial"/>
          <w:b/>
          <w:szCs w:val="20"/>
        </w:rPr>
        <w:t xml:space="preserve"> Networks</w:t>
      </w:r>
      <w:r w:rsidRPr="00A068B0">
        <w:rPr>
          <w:rFonts w:ascii="Arial" w:hAnsi="Arial" w:cs="Arial"/>
          <w:szCs w:val="20"/>
        </w:rPr>
        <w:t xml:space="preserve"> without exceeding design fault levels for switchgear and other circuit components; and</w:t>
      </w:r>
    </w:p>
    <w:p w14:paraId="7B4855D6" w14:textId="7344B127" w:rsidR="0029104E" w:rsidRPr="00A068B0" w:rsidRDefault="0029104E" w:rsidP="00830607">
      <w:pPr>
        <w:pStyle w:val="ListParagraph"/>
        <w:numPr>
          <w:ilvl w:val="0"/>
          <w:numId w:val="33"/>
        </w:numPr>
        <w:ind w:left="1134"/>
        <w:contextualSpacing w:val="0"/>
        <w:jc w:val="both"/>
        <w:rPr>
          <w:rFonts w:ascii="Arial" w:hAnsi="Arial" w:cs="Arial"/>
          <w:szCs w:val="20"/>
        </w:rPr>
      </w:pPr>
      <w:r w:rsidRPr="00A068B0">
        <w:rPr>
          <w:rFonts w:ascii="Arial" w:hAnsi="Arial" w:cs="Arial"/>
          <w:szCs w:val="20"/>
        </w:rPr>
        <w:t xml:space="preserve">As the output from an </w:t>
      </w:r>
      <w:r w:rsidRPr="00A068B0">
        <w:rPr>
          <w:rFonts w:ascii="Arial" w:hAnsi="Arial" w:cs="Arial"/>
          <w:b/>
          <w:szCs w:val="20"/>
        </w:rPr>
        <w:t>Inverter</w:t>
      </w:r>
      <w:r w:rsidRPr="00A068B0">
        <w:rPr>
          <w:rFonts w:ascii="Arial" w:hAnsi="Arial" w:cs="Arial"/>
          <w:szCs w:val="20"/>
        </w:rPr>
        <w:t xml:space="preserve"> reduces to zero when a short circuit is applied to its terminals, a short circuit test does not represent the worst case scenario; in most cases the voltage will not collapse to zero for a </w:t>
      </w:r>
      <w:r w:rsidRPr="00A068B0">
        <w:rPr>
          <w:rFonts w:ascii="Arial" w:hAnsi="Arial" w:cs="Arial"/>
          <w:b/>
          <w:szCs w:val="20"/>
          <w:lang w:val="en-US"/>
        </w:rPr>
        <w:t>Distribution</w:t>
      </w:r>
      <w:r w:rsidRPr="00A068B0">
        <w:rPr>
          <w:rFonts w:ascii="Arial" w:hAnsi="Arial" w:cs="Arial"/>
          <w:b/>
          <w:szCs w:val="20"/>
        </w:rPr>
        <w:t xml:space="preserve"> Network</w:t>
      </w:r>
      <w:r w:rsidRPr="00A068B0">
        <w:rPr>
          <w:rFonts w:ascii="Arial" w:hAnsi="Arial" w:cs="Arial"/>
          <w:szCs w:val="20"/>
        </w:rPr>
        <w:t xml:space="preserve"> fault.</w:t>
      </w:r>
    </w:p>
    <w:p w14:paraId="2111FDF6" w14:textId="4CE54E1C" w:rsidR="0029104E" w:rsidRPr="003B2076" w:rsidRDefault="00A94531" w:rsidP="000A09CA">
      <w:pPr>
        <w:pStyle w:val="NumberedPARAlevel3"/>
        <w:keepNext w:val="0"/>
        <w:ind w:left="709" w:hanging="709"/>
      </w:pPr>
      <w:r w:rsidRPr="00A068B0">
        <w:t>T</w:t>
      </w:r>
      <w:r w:rsidR="0029104E" w:rsidRPr="00A068B0">
        <w:t xml:space="preserve">o address this issue a test, which ensures that at least 10% of nominal voltage remains and which allows the </w:t>
      </w:r>
      <w:r w:rsidR="0029104E" w:rsidRPr="003B2076">
        <w:rPr>
          <w:b/>
        </w:rPr>
        <w:t>Micro-generator</w:t>
      </w:r>
      <w:r w:rsidR="0029104E" w:rsidRPr="00A068B0">
        <w:t xml:space="preserve"> to feed into a load with an X to R ratio of 2.5, is specified as detailed in </w:t>
      </w:r>
      <w:r w:rsidR="0029104E" w:rsidRPr="003B2076">
        <w:t>Annex A1.</w:t>
      </w:r>
    </w:p>
    <w:p w14:paraId="4A488CB9" w14:textId="77777777" w:rsidR="0029104E" w:rsidRPr="003B2076" w:rsidRDefault="0029104E" w:rsidP="0029104E">
      <w:pPr>
        <w:rPr>
          <w:rFonts w:eastAsia="Batang"/>
          <w:sz w:val="20"/>
        </w:rPr>
        <w:sectPr w:rsidR="0029104E" w:rsidRPr="003B2076" w:rsidSect="00D6379C">
          <w:headerReference w:type="even" r:id="rId32"/>
          <w:footerReference w:type="default" r:id="rId33"/>
          <w:headerReference w:type="first" r:id="rId34"/>
          <w:pgSz w:w="11906" w:h="16838"/>
          <w:pgMar w:top="1440" w:right="1440" w:bottom="1440" w:left="1440" w:header="708" w:footer="708" w:gutter="0"/>
          <w:cols w:space="708"/>
          <w:docGrid w:linePitch="360"/>
        </w:sectPr>
      </w:pPr>
    </w:p>
    <w:p w14:paraId="5C4B848D" w14:textId="52FDDE30" w:rsidR="0029104E" w:rsidRPr="003B2076" w:rsidRDefault="0029104E" w:rsidP="003B7C17">
      <w:pPr>
        <w:pStyle w:val="ANNEX-heading1"/>
        <w:numPr>
          <w:ilvl w:val="0"/>
          <w:numId w:val="0"/>
        </w:numPr>
        <w:ind w:left="680" w:hanging="680"/>
      </w:pPr>
      <w:bookmarkStart w:id="235" w:name="_Toc527053383"/>
      <w:r w:rsidRPr="003B2076">
        <w:lastRenderedPageBreak/>
        <w:t>Appendix 1 Emerging Technologies and other Exceptions</w:t>
      </w:r>
      <w:bookmarkEnd w:id="235"/>
    </w:p>
    <w:p w14:paraId="5828EBEA" w14:textId="77777777" w:rsidR="0029104E" w:rsidRPr="003B2076" w:rsidRDefault="0029104E" w:rsidP="003B7C17">
      <w:pPr>
        <w:pStyle w:val="Heading2"/>
        <w:numPr>
          <w:ilvl w:val="0"/>
          <w:numId w:val="0"/>
        </w:numPr>
        <w:rPr>
          <w:rFonts w:eastAsia="Batang"/>
        </w:rPr>
      </w:pPr>
      <w:bookmarkStart w:id="236" w:name="_Toc527053384"/>
      <w:bookmarkStart w:id="237" w:name="_Hlk495260747"/>
      <w:r w:rsidRPr="003B2076">
        <w:rPr>
          <w:rFonts w:eastAsia="Batang"/>
        </w:rPr>
        <w:t>Emerging Technologies</w:t>
      </w:r>
      <w:bookmarkEnd w:id="236"/>
    </w:p>
    <w:bookmarkEnd w:id="237"/>
    <w:p w14:paraId="34EF4FEB" w14:textId="77777777" w:rsidR="0029104E" w:rsidRPr="003B2076" w:rsidRDefault="0029104E" w:rsidP="0029104E">
      <w:pPr>
        <w:pStyle w:val="Default"/>
        <w:jc w:val="both"/>
        <w:rPr>
          <w:rFonts w:ascii="Arial" w:eastAsia="Batang" w:hAnsi="Arial" w:cs="Arial"/>
          <w:bCs/>
          <w:position w:val="-1"/>
        </w:rPr>
      </w:pPr>
    </w:p>
    <w:p w14:paraId="5BD9B107" w14:textId="362D7EBC" w:rsidR="0029104E" w:rsidRPr="003B2076" w:rsidRDefault="0029104E" w:rsidP="0029104E">
      <w:pPr>
        <w:pStyle w:val="Default"/>
        <w:jc w:val="both"/>
        <w:rPr>
          <w:rFonts w:ascii="Arial" w:eastAsia="Batang" w:hAnsi="Arial" w:cs="Arial"/>
          <w:bCs/>
          <w:position w:val="-1"/>
          <w:sz w:val="22"/>
        </w:rPr>
      </w:pPr>
      <w:r w:rsidRPr="003B2076">
        <w:rPr>
          <w:rFonts w:ascii="Arial" w:eastAsia="Batang" w:hAnsi="Arial" w:cs="Arial"/>
          <w:bCs/>
          <w:position w:val="-1"/>
          <w:sz w:val="22"/>
        </w:rPr>
        <w:t xml:space="preserve">Ofgem published details of </w:t>
      </w:r>
      <w:r w:rsidRPr="003B2076">
        <w:rPr>
          <w:rFonts w:ascii="Arial" w:eastAsia="Batang" w:hAnsi="Arial" w:cs="Arial"/>
          <w:b/>
          <w:bCs/>
          <w:position w:val="-1"/>
          <w:sz w:val="22"/>
        </w:rPr>
        <w:t>Micro-generators</w:t>
      </w:r>
      <w:r w:rsidRPr="003B2076">
        <w:rPr>
          <w:rFonts w:ascii="Arial" w:eastAsia="Batang" w:hAnsi="Arial" w:cs="Arial"/>
          <w:bCs/>
          <w:position w:val="-1"/>
          <w:sz w:val="22"/>
        </w:rPr>
        <w:t xml:space="preserve"> which are classified as emerging technologies in </w:t>
      </w:r>
      <w:r w:rsidRPr="003B2076">
        <w:rPr>
          <w:rFonts w:ascii="Arial" w:eastAsia="Batang" w:hAnsi="Arial" w:cs="Arial"/>
          <w:b/>
          <w:bCs/>
          <w:position w:val="-1"/>
          <w:sz w:val="22"/>
        </w:rPr>
        <w:t>Great Britain</w:t>
      </w:r>
      <w:r w:rsidRPr="003B2076">
        <w:rPr>
          <w:rFonts w:ascii="Arial" w:eastAsia="Batang" w:hAnsi="Arial" w:cs="Arial"/>
          <w:bCs/>
          <w:position w:val="-1"/>
          <w:sz w:val="22"/>
        </w:rPr>
        <w:t xml:space="preserve"> in their document “Requirement for generators – ‘emerging technology’ decision document”, 17 May 2017.  The list is reproduced in </w:t>
      </w:r>
      <w:r w:rsidR="001800F0" w:rsidRPr="003B2076">
        <w:rPr>
          <w:rFonts w:ascii="Arial" w:eastAsia="Batang" w:hAnsi="Arial" w:cs="Arial"/>
          <w:bCs/>
          <w:position w:val="-1"/>
          <w:sz w:val="22"/>
        </w:rPr>
        <w:t>T</w:t>
      </w:r>
      <w:r w:rsidRPr="003B2076">
        <w:rPr>
          <w:rFonts w:ascii="Arial" w:eastAsia="Batang" w:hAnsi="Arial" w:cs="Arial"/>
          <w:bCs/>
          <w:position w:val="-1"/>
          <w:sz w:val="22"/>
        </w:rPr>
        <w:t>able</w:t>
      </w:r>
      <w:r w:rsidR="001800F0" w:rsidRPr="003B2076">
        <w:rPr>
          <w:rFonts w:ascii="Arial" w:eastAsia="Batang" w:hAnsi="Arial" w:cs="Arial"/>
          <w:bCs/>
          <w:position w:val="-1"/>
          <w:sz w:val="22"/>
        </w:rPr>
        <w:t xml:space="preserve"> 3</w:t>
      </w:r>
      <w:r w:rsidRPr="003B2076">
        <w:rPr>
          <w:rFonts w:ascii="Arial" w:eastAsia="Batang" w:hAnsi="Arial" w:cs="Arial"/>
          <w:bCs/>
          <w:position w:val="-1"/>
          <w:sz w:val="22"/>
        </w:rPr>
        <w:t xml:space="preserve"> below for reference</w:t>
      </w:r>
      <w:r w:rsidR="001800F0" w:rsidRPr="003B2076">
        <w:rPr>
          <w:rFonts w:ascii="Arial" w:eastAsia="Batang" w:hAnsi="Arial" w:cs="Arial"/>
          <w:bCs/>
          <w:position w:val="-1"/>
          <w:sz w:val="22"/>
        </w:rPr>
        <w:t>.</w:t>
      </w:r>
    </w:p>
    <w:p w14:paraId="49693E65" w14:textId="0A63D069" w:rsidR="0029104E" w:rsidRPr="00A068B0" w:rsidRDefault="001800F0" w:rsidP="00A068B0">
      <w:pPr>
        <w:pStyle w:val="TABLE-title"/>
        <w:rPr>
          <w:rFonts w:eastAsia="Batang"/>
          <w:bCs w:val="0"/>
          <w:lang w:eastAsia="en-GB"/>
        </w:rPr>
      </w:pPr>
      <w:r w:rsidRPr="009A1D22">
        <w:rPr>
          <w:rFonts w:eastAsia="Calibri"/>
        </w:rPr>
        <w:t>Table 3 – Emerging Technology Exceptions</w:t>
      </w:r>
    </w:p>
    <w:tbl>
      <w:tblPr>
        <w:tblStyle w:val="TableGrid"/>
        <w:tblW w:w="0" w:type="auto"/>
        <w:tblLayout w:type="fixed"/>
        <w:tblLook w:val="0000" w:firstRow="0" w:lastRow="0" w:firstColumn="0" w:lastColumn="0" w:noHBand="0" w:noVBand="0"/>
      </w:tblPr>
      <w:tblGrid>
        <w:gridCol w:w="1838"/>
        <w:gridCol w:w="6634"/>
      </w:tblGrid>
      <w:tr w:rsidR="0029104E" w:rsidRPr="00D9251F" w14:paraId="4BF7DA52" w14:textId="77777777" w:rsidTr="000A6A63">
        <w:trPr>
          <w:trHeight w:val="96"/>
        </w:trPr>
        <w:tc>
          <w:tcPr>
            <w:tcW w:w="1838" w:type="dxa"/>
          </w:tcPr>
          <w:p w14:paraId="658B9543"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 xml:space="preserve">Manufacturer </w:t>
            </w:r>
          </w:p>
        </w:tc>
        <w:tc>
          <w:tcPr>
            <w:tcW w:w="6634" w:type="dxa"/>
          </w:tcPr>
          <w:p w14:paraId="36EA0CBF"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Micro-generator</w:t>
            </w:r>
          </w:p>
        </w:tc>
      </w:tr>
      <w:tr w:rsidR="0029104E" w:rsidRPr="00D9251F" w14:paraId="47AD0399" w14:textId="77777777" w:rsidTr="000A6A63">
        <w:trPr>
          <w:trHeight w:val="218"/>
        </w:trPr>
        <w:tc>
          <w:tcPr>
            <w:tcW w:w="1838" w:type="dxa"/>
          </w:tcPr>
          <w:p w14:paraId="7E7F5AF2"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Baxi </w:t>
            </w:r>
          </w:p>
        </w:tc>
        <w:tc>
          <w:tcPr>
            <w:tcW w:w="6634" w:type="dxa"/>
          </w:tcPr>
          <w:p w14:paraId="76D0E9FA"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‘Baxi Ecogen’ generators (the specific products are the Baxi Ecogen 24/1.0, Baxi Ecogen 24/1.0 LPG and Baxi Ecogen System). </w:t>
            </w:r>
          </w:p>
        </w:tc>
      </w:tr>
      <w:tr w:rsidR="0029104E" w:rsidRPr="00D9251F" w14:paraId="167DBF82" w14:textId="77777777" w:rsidTr="000A6A63">
        <w:trPr>
          <w:trHeight w:val="340"/>
        </w:trPr>
        <w:tc>
          <w:tcPr>
            <w:tcW w:w="1838" w:type="dxa"/>
          </w:tcPr>
          <w:p w14:paraId="536FCE16"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Navien </w:t>
            </w:r>
          </w:p>
        </w:tc>
        <w:tc>
          <w:tcPr>
            <w:tcW w:w="6634" w:type="dxa"/>
          </w:tcPr>
          <w:p w14:paraId="0342031A" w14:textId="323F0504"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Navien stirling engine m-CHP (Hybrigen SE) (the specific products are the ‘NCM-1130HH – 1 KWel’ and the ‘NCM-2030HH – 2 kWel’). </w:t>
            </w:r>
          </w:p>
        </w:tc>
      </w:tr>
      <w:tr w:rsidR="0029104E" w:rsidRPr="00D9251F" w14:paraId="3909ADAF" w14:textId="77777777" w:rsidTr="000A6A63">
        <w:trPr>
          <w:trHeight w:val="96"/>
        </w:trPr>
        <w:tc>
          <w:tcPr>
            <w:tcW w:w="1838" w:type="dxa"/>
          </w:tcPr>
          <w:p w14:paraId="7128A782"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OkoFEN </w:t>
            </w:r>
          </w:p>
        </w:tc>
        <w:tc>
          <w:tcPr>
            <w:tcW w:w="6634" w:type="dxa"/>
          </w:tcPr>
          <w:p w14:paraId="3FAF096F"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Pellematic Smart_e </w:t>
            </w:r>
          </w:p>
        </w:tc>
      </w:tr>
      <w:tr w:rsidR="0029104E" w:rsidRPr="006F1070" w14:paraId="66635CB3" w14:textId="77777777" w:rsidTr="000A6A63">
        <w:trPr>
          <w:trHeight w:val="96"/>
        </w:trPr>
        <w:tc>
          <w:tcPr>
            <w:tcW w:w="1838" w:type="dxa"/>
          </w:tcPr>
          <w:p w14:paraId="4358DB8E"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SenerTec </w:t>
            </w:r>
          </w:p>
        </w:tc>
        <w:tc>
          <w:tcPr>
            <w:tcW w:w="6634" w:type="dxa"/>
          </w:tcPr>
          <w:p w14:paraId="42EBAD47" w14:textId="77777777" w:rsidR="0029104E" w:rsidRPr="005E2CFF" w:rsidRDefault="0029104E" w:rsidP="000A6A63">
            <w:pPr>
              <w:autoSpaceDE w:val="0"/>
              <w:autoSpaceDN w:val="0"/>
              <w:adjustRightInd w:val="0"/>
              <w:rPr>
                <w:spacing w:val="0"/>
                <w:sz w:val="20"/>
                <w:lang w:val="de-LU" w:eastAsia="en-GB"/>
              </w:rPr>
            </w:pPr>
            <w:r w:rsidRPr="005E2CFF">
              <w:rPr>
                <w:spacing w:val="0"/>
                <w:sz w:val="20"/>
                <w:lang w:val="de-LU" w:eastAsia="en-GB"/>
              </w:rPr>
              <w:t xml:space="preserve">Dachs Stirling SE Erdgas and Dachs Stilring SE Flussiggas </w:t>
            </w:r>
          </w:p>
        </w:tc>
      </w:tr>
    </w:tbl>
    <w:p w14:paraId="0CE82C0D" w14:textId="77777777" w:rsidR="0029104E" w:rsidRPr="005E2CFF" w:rsidRDefault="0029104E" w:rsidP="0029104E">
      <w:pPr>
        <w:rPr>
          <w:sz w:val="20"/>
          <w:lang w:val="de-LU"/>
        </w:rPr>
      </w:pPr>
    </w:p>
    <w:p w14:paraId="41EEAD37" w14:textId="32AF9B01" w:rsidR="0029104E" w:rsidRPr="00A068B0" w:rsidRDefault="0029104E" w:rsidP="0029104E">
      <w:pPr>
        <w:rPr>
          <w:spacing w:val="0"/>
        </w:rPr>
      </w:pPr>
      <w:r w:rsidRPr="00A068B0">
        <w:rPr>
          <w:spacing w:val="0"/>
        </w:rPr>
        <w:t xml:space="preserve">For </w:t>
      </w:r>
      <w:r w:rsidRPr="00A068B0">
        <w:rPr>
          <w:b/>
          <w:spacing w:val="0"/>
        </w:rPr>
        <w:t>Micro-generators</w:t>
      </w:r>
      <w:r w:rsidRPr="00A068B0">
        <w:rPr>
          <w:spacing w:val="0"/>
        </w:rPr>
        <w:t xml:space="preserve"> classified as an emerging technology at the time of their connection to a </w:t>
      </w:r>
      <w:r w:rsidRPr="00A068B0">
        <w:rPr>
          <w:b/>
          <w:spacing w:val="0"/>
        </w:rPr>
        <w:t>DNO’s Distribution Network</w:t>
      </w:r>
      <w:r w:rsidRPr="00A068B0">
        <w:rPr>
          <w:spacing w:val="0"/>
        </w:rPr>
        <w:t xml:space="preserve">, the following sections of EREC G98 do not apply. </w:t>
      </w:r>
    </w:p>
    <w:p w14:paraId="15DA405F" w14:textId="77777777" w:rsidR="000111B1" w:rsidRPr="003B2076" w:rsidRDefault="000111B1" w:rsidP="0029104E"/>
    <w:p w14:paraId="7C77DD2F" w14:textId="3529B456" w:rsidR="0029104E" w:rsidRPr="00A068B0" w:rsidRDefault="00164568" w:rsidP="00595655">
      <w:pPr>
        <w:numPr>
          <w:ilvl w:val="0"/>
          <w:numId w:val="18"/>
        </w:numPr>
        <w:spacing w:after="160" w:line="259" w:lineRule="auto"/>
        <w:jc w:val="left"/>
        <w:rPr>
          <w:spacing w:val="0"/>
        </w:rPr>
      </w:pPr>
      <w:r w:rsidRPr="00A068B0">
        <w:rPr>
          <w:spacing w:val="0"/>
        </w:rPr>
        <w:t>9</w:t>
      </w:r>
      <w:r w:rsidR="0029104E" w:rsidRPr="00A068B0">
        <w:rPr>
          <w:spacing w:val="0"/>
        </w:rPr>
        <w:t>.1</w:t>
      </w:r>
      <w:r w:rsidR="00595655">
        <w:rPr>
          <w:spacing w:val="0"/>
        </w:rPr>
        <w:t xml:space="preserve"> (</w:t>
      </w:r>
      <w:r w:rsidR="00595655" w:rsidRPr="00595655">
        <w:rPr>
          <w:spacing w:val="0"/>
        </w:rPr>
        <w:t>frequency withstand capability</w:t>
      </w:r>
      <w:r w:rsidR="00595655">
        <w:rPr>
          <w:spacing w:val="0"/>
        </w:rPr>
        <w:t>)</w:t>
      </w:r>
      <w:r w:rsidR="0029104E" w:rsidRPr="00A068B0">
        <w:rPr>
          <w:spacing w:val="0"/>
        </w:rPr>
        <w:t>;</w:t>
      </w:r>
    </w:p>
    <w:p w14:paraId="1D6D5BD9" w14:textId="65012439" w:rsidR="0029104E" w:rsidRPr="00A068B0" w:rsidRDefault="00164568" w:rsidP="00595655">
      <w:pPr>
        <w:numPr>
          <w:ilvl w:val="0"/>
          <w:numId w:val="18"/>
        </w:numPr>
        <w:spacing w:after="160" w:line="259" w:lineRule="auto"/>
        <w:jc w:val="left"/>
        <w:rPr>
          <w:spacing w:val="0"/>
        </w:rPr>
      </w:pPr>
      <w:r w:rsidRPr="00A068B0">
        <w:rPr>
          <w:spacing w:val="0"/>
        </w:rPr>
        <w:t>9</w:t>
      </w:r>
      <w:r w:rsidR="0029104E" w:rsidRPr="00A068B0">
        <w:rPr>
          <w:spacing w:val="0"/>
        </w:rPr>
        <w:t>.2</w:t>
      </w:r>
      <w:r w:rsidR="00595655">
        <w:rPr>
          <w:spacing w:val="0"/>
        </w:rPr>
        <w:t xml:space="preserve"> (</w:t>
      </w:r>
      <w:r w:rsidR="00595655" w:rsidRPr="00595655">
        <w:rPr>
          <w:spacing w:val="0"/>
        </w:rPr>
        <w:t>rate of</w:t>
      </w:r>
      <w:r w:rsidR="00595655">
        <w:rPr>
          <w:spacing w:val="0"/>
        </w:rPr>
        <w:t xml:space="preserve"> change of frequency)</w:t>
      </w:r>
      <w:r w:rsidR="0029104E" w:rsidRPr="00A068B0">
        <w:rPr>
          <w:spacing w:val="0"/>
        </w:rPr>
        <w:t>;</w:t>
      </w:r>
    </w:p>
    <w:p w14:paraId="07694C68" w14:textId="11D29FF6" w:rsidR="0029104E" w:rsidRPr="00A068B0" w:rsidRDefault="00164568" w:rsidP="00592EA0">
      <w:pPr>
        <w:numPr>
          <w:ilvl w:val="0"/>
          <w:numId w:val="18"/>
        </w:numPr>
        <w:spacing w:after="160" w:line="259" w:lineRule="auto"/>
        <w:jc w:val="left"/>
        <w:rPr>
          <w:spacing w:val="0"/>
        </w:rPr>
      </w:pPr>
      <w:r w:rsidRPr="00A068B0">
        <w:rPr>
          <w:spacing w:val="0"/>
        </w:rPr>
        <w:t>9</w:t>
      </w:r>
      <w:r w:rsidR="0029104E" w:rsidRPr="00A068B0">
        <w:rPr>
          <w:spacing w:val="0"/>
        </w:rPr>
        <w:t>.3</w:t>
      </w:r>
      <w:r w:rsidR="00595655">
        <w:rPr>
          <w:spacing w:val="0"/>
        </w:rPr>
        <w:t xml:space="preserve"> (</w:t>
      </w:r>
      <w:r w:rsidR="00595655" w:rsidRPr="00A068B0">
        <w:rPr>
          <w:b/>
          <w:spacing w:val="0"/>
        </w:rPr>
        <w:t>Limited Frequency Sensitive Mode – Overfrequency</w:t>
      </w:r>
      <w:r w:rsidR="00595655">
        <w:rPr>
          <w:spacing w:val="0"/>
        </w:rPr>
        <w:t>)</w:t>
      </w:r>
      <w:r w:rsidR="0029104E" w:rsidRPr="00A068B0">
        <w:rPr>
          <w:spacing w:val="0"/>
        </w:rPr>
        <w:t xml:space="preserve">; </w:t>
      </w:r>
    </w:p>
    <w:p w14:paraId="6DA4EA93" w14:textId="63FD511B" w:rsidR="0029104E" w:rsidRPr="00A068B0" w:rsidRDefault="00164568" w:rsidP="00592EA0">
      <w:pPr>
        <w:numPr>
          <w:ilvl w:val="0"/>
          <w:numId w:val="18"/>
        </w:numPr>
        <w:spacing w:after="160" w:line="259" w:lineRule="auto"/>
        <w:jc w:val="left"/>
        <w:rPr>
          <w:spacing w:val="0"/>
        </w:rPr>
      </w:pPr>
      <w:r w:rsidRPr="00A068B0">
        <w:rPr>
          <w:spacing w:val="0"/>
        </w:rPr>
        <w:t>9</w:t>
      </w:r>
      <w:r w:rsidR="0029104E" w:rsidRPr="00A068B0">
        <w:rPr>
          <w:spacing w:val="0"/>
        </w:rPr>
        <w:t>.4</w:t>
      </w:r>
      <w:r w:rsidR="00595655">
        <w:rPr>
          <w:spacing w:val="0"/>
        </w:rPr>
        <w:t xml:space="preserve"> (</w:t>
      </w:r>
      <w:r w:rsidR="00595655" w:rsidRPr="00A068B0">
        <w:rPr>
          <w:spacing w:val="0"/>
        </w:rPr>
        <w:t xml:space="preserve">constant </w:t>
      </w:r>
      <w:r w:rsidR="00595655" w:rsidRPr="00A068B0">
        <w:rPr>
          <w:b/>
          <w:spacing w:val="0"/>
        </w:rPr>
        <w:t>Active Power</w:t>
      </w:r>
      <w:r w:rsidR="00595655" w:rsidRPr="00A068B0">
        <w:rPr>
          <w:spacing w:val="0"/>
        </w:rPr>
        <w:t xml:space="preserve"> output</w:t>
      </w:r>
      <w:r w:rsidR="00595655">
        <w:rPr>
          <w:spacing w:val="0"/>
        </w:rPr>
        <w:t>)</w:t>
      </w:r>
      <w:r w:rsidR="0029104E" w:rsidRPr="00A068B0">
        <w:rPr>
          <w:spacing w:val="0"/>
        </w:rPr>
        <w:t>; and</w:t>
      </w:r>
    </w:p>
    <w:p w14:paraId="6AC7FD77" w14:textId="2DC89EB9" w:rsidR="0029104E" w:rsidRPr="00A068B0" w:rsidRDefault="00164568" w:rsidP="00592EA0">
      <w:pPr>
        <w:numPr>
          <w:ilvl w:val="0"/>
          <w:numId w:val="18"/>
        </w:numPr>
        <w:spacing w:after="160" w:line="259" w:lineRule="auto"/>
        <w:jc w:val="left"/>
        <w:rPr>
          <w:spacing w:val="0"/>
        </w:rPr>
      </w:pPr>
      <w:r w:rsidRPr="00A068B0">
        <w:rPr>
          <w:spacing w:val="0"/>
        </w:rPr>
        <w:t>10</w:t>
      </w:r>
      <w:r w:rsidR="0029104E" w:rsidRPr="00A068B0">
        <w:rPr>
          <w:spacing w:val="0"/>
        </w:rPr>
        <w:t>.1.3</w:t>
      </w:r>
      <w:r w:rsidR="00595655">
        <w:rPr>
          <w:spacing w:val="0"/>
        </w:rPr>
        <w:t xml:space="preserve"> (</w:t>
      </w:r>
      <w:r w:rsidR="00595655" w:rsidRPr="00A068B0">
        <w:rPr>
          <w:b/>
          <w:spacing w:val="0"/>
        </w:rPr>
        <w:t>Interface Protection</w:t>
      </w:r>
      <w:r w:rsidR="00595655">
        <w:rPr>
          <w:spacing w:val="0"/>
        </w:rPr>
        <w:t xml:space="preserve"> settings)</w:t>
      </w:r>
      <w:r w:rsidR="0029104E" w:rsidRPr="00A068B0">
        <w:rPr>
          <w:spacing w:val="0"/>
        </w:rPr>
        <w:t>.</w:t>
      </w:r>
    </w:p>
    <w:p w14:paraId="1553A602" w14:textId="0AE765AD" w:rsidR="0029104E" w:rsidRPr="00A068B0" w:rsidRDefault="0029104E" w:rsidP="0029104E">
      <w:pPr>
        <w:rPr>
          <w:spacing w:val="0"/>
        </w:rPr>
      </w:pPr>
      <w:r w:rsidRPr="00A068B0">
        <w:rPr>
          <w:spacing w:val="0"/>
        </w:rPr>
        <w:t xml:space="preserve">Performance requirements for these emerging technologies and other exemptions will </w:t>
      </w:r>
      <w:r w:rsidR="00C52A0F" w:rsidRPr="00A068B0">
        <w:rPr>
          <w:spacing w:val="0"/>
        </w:rPr>
        <w:t>conform to</w:t>
      </w:r>
      <w:r w:rsidRPr="00A068B0">
        <w:rPr>
          <w:spacing w:val="0"/>
        </w:rPr>
        <w:t xml:space="preserve"> the voltage protection setting limits in Table 2 in Section 1</w:t>
      </w:r>
      <w:r w:rsidR="00164568" w:rsidRPr="00A068B0">
        <w:rPr>
          <w:spacing w:val="0"/>
        </w:rPr>
        <w:t>0</w:t>
      </w:r>
      <w:r w:rsidRPr="00A068B0">
        <w:rPr>
          <w:spacing w:val="0"/>
        </w:rPr>
        <w:t>.1 of this document, but they do not have to extend to the full ranges of the frequency protection requirements. For example</w:t>
      </w:r>
      <w:r w:rsidR="000111B1">
        <w:rPr>
          <w:spacing w:val="0"/>
        </w:rPr>
        <w:t>,</w:t>
      </w:r>
      <w:r w:rsidRPr="00A068B0">
        <w:rPr>
          <w:spacing w:val="0"/>
        </w:rPr>
        <w:t xml:space="preserve"> if a technology can only operate in a frequency range from 49.5</w:t>
      </w:r>
      <w:r w:rsidR="004314BC" w:rsidRPr="00A068B0">
        <w:rPr>
          <w:spacing w:val="0"/>
        </w:rPr>
        <w:t xml:space="preserve"> </w:t>
      </w:r>
      <w:r w:rsidRPr="00A068B0">
        <w:rPr>
          <w:spacing w:val="0"/>
        </w:rPr>
        <w:t xml:space="preserve">Hz to 50.5 Hz and outside of this it will disconnect from the </w:t>
      </w:r>
      <w:r w:rsidRPr="00A068B0">
        <w:rPr>
          <w:b/>
          <w:spacing w:val="0"/>
        </w:rPr>
        <w:t>Distribution Network</w:t>
      </w:r>
      <w:r w:rsidRPr="00A068B0">
        <w:rPr>
          <w:spacing w:val="0"/>
        </w:rPr>
        <w:t>, this technology would still be deemed to meet this EREC G98.</w:t>
      </w:r>
      <w:r w:rsidR="00C75EB7" w:rsidRPr="00A068B0">
        <w:rPr>
          <w:spacing w:val="0"/>
        </w:rPr>
        <w:t xml:space="preserve"> Appropriate protection settings should be agreed with the </w:t>
      </w:r>
      <w:r w:rsidR="00C75EB7" w:rsidRPr="00A068B0">
        <w:rPr>
          <w:b/>
          <w:spacing w:val="0"/>
        </w:rPr>
        <w:t>DNO</w:t>
      </w:r>
      <w:r w:rsidR="00C75EB7" w:rsidRPr="00A068B0">
        <w:rPr>
          <w:spacing w:val="0"/>
        </w:rPr>
        <w:t>.</w:t>
      </w:r>
    </w:p>
    <w:p w14:paraId="6F7D42E1" w14:textId="77777777" w:rsidR="00C75EB7" w:rsidRPr="00A068B0" w:rsidRDefault="00C75EB7" w:rsidP="0029104E">
      <w:pPr>
        <w:rPr>
          <w:spacing w:val="0"/>
          <w:lang w:eastAsia="en-GB"/>
        </w:rPr>
      </w:pPr>
    </w:p>
    <w:p w14:paraId="4514643B" w14:textId="77777777" w:rsidR="0029104E" w:rsidRPr="00A068B0" w:rsidRDefault="0029104E" w:rsidP="0029104E">
      <w:pPr>
        <w:autoSpaceDE w:val="0"/>
        <w:autoSpaceDN w:val="0"/>
        <w:adjustRightInd w:val="0"/>
        <w:rPr>
          <w:spacing w:val="0"/>
        </w:rPr>
      </w:pPr>
      <w:r w:rsidRPr="00A068B0">
        <w:rPr>
          <w:spacing w:val="0"/>
          <w:lang w:eastAsia="en-GB"/>
        </w:rPr>
        <w:t xml:space="preserve">Emerging technology classification may be revoked as detailed in the Ofgem </w:t>
      </w:r>
      <w:r w:rsidRPr="00A068B0">
        <w:rPr>
          <w:rFonts w:eastAsia="Batang"/>
          <w:bCs/>
          <w:spacing w:val="0"/>
          <w:position w:val="-1"/>
        </w:rPr>
        <w:t>document “Requirement for generators – ‘emerging technology’ decision document”, 17 May 2017</w:t>
      </w:r>
      <w:r w:rsidRPr="00A068B0">
        <w:rPr>
          <w:spacing w:val="0"/>
        </w:rPr>
        <w:t>.</w:t>
      </w:r>
    </w:p>
    <w:p w14:paraId="3A560C8B" w14:textId="77777777" w:rsidR="0029104E" w:rsidRPr="00A068B0" w:rsidRDefault="0029104E" w:rsidP="0029104E">
      <w:pPr>
        <w:autoSpaceDE w:val="0"/>
        <w:autoSpaceDN w:val="0"/>
        <w:adjustRightInd w:val="0"/>
        <w:rPr>
          <w:spacing w:val="0"/>
        </w:rPr>
      </w:pPr>
    </w:p>
    <w:p w14:paraId="122BF38F" w14:textId="47EF8E74" w:rsidR="0029104E" w:rsidRPr="00A068B0" w:rsidRDefault="0029104E" w:rsidP="0029104E">
      <w:pPr>
        <w:rPr>
          <w:spacing w:val="0"/>
          <w:lang w:eastAsia="en-GB"/>
        </w:rPr>
      </w:pPr>
      <w:r w:rsidRPr="00A068B0">
        <w:rPr>
          <w:b/>
          <w:spacing w:val="0"/>
          <w:lang w:eastAsia="en-GB"/>
        </w:rPr>
        <w:t>Micro-generators</w:t>
      </w:r>
      <w:r w:rsidRPr="00A068B0">
        <w:rPr>
          <w:spacing w:val="0"/>
          <w:lang w:eastAsia="en-GB"/>
        </w:rPr>
        <w:t xml:space="preserve"> classified as emerging technologies and connected to the </w:t>
      </w:r>
      <w:r w:rsidRPr="00A068B0">
        <w:rPr>
          <w:b/>
          <w:spacing w:val="0"/>
          <w:lang w:eastAsia="en-GB"/>
        </w:rPr>
        <w:t>Distribution Network</w:t>
      </w:r>
      <w:r w:rsidRPr="00A068B0">
        <w:rPr>
          <w:spacing w:val="0"/>
          <w:lang w:eastAsia="en-GB"/>
        </w:rPr>
        <w:t xml:space="preserve"> prior to the date of revocation of that classification as an emerging technology shall be considered to be existing generators, and this appendix continues to apply.</w:t>
      </w:r>
    </w:p>
    <w:p w14:paraId="4C38E131" w14:textId="36D5E159" w:rsidR="00BB7D9E" w:rsidRPr="003B2076" w:rsidRDefault="00BB7D9E" w:rsidP="0029104E">
      <w:pPr>
        <w:rPr>
          <w:lang w:eastAsia="en-GB"/>
        </w:rPr>
      </w:pPr>
    </w:p>
    <w:p w14:paraId="3B2B7E3B" w14:textId="6B66E6D4" w:rsidR="0029104E" w:rsidRPr="003B2076" w:rsidRDefault="0029104E">
      <w:pPr>
        <w:pStyle w:val="ANNEX-heading2"/>
        <w:numPr>
          <w:ilvl w:val="0"/>
          <w:numId w:val="0"/>
        </w:numPr>
        <w:rPr>
          <w:b w:val="0"/>
          <w:lang w:eastAsia="en-GB"/>
        </w:rPr>
      </w:pPr>
      <w:bookmarkStart w:id="238" w:name="_Hlk495260797"/>
      <w:r w:rsidRPr="003B2076">
        <w:rPr>
          <w:lang w:eastAsia="en-GB"/>
        </w:rPr>
        <w:t>Other Exceptions</w:t>
      </w:r>
    </w:p>
    <w:p w14:paraId="2E1D49AB" w14:textId="77777777" w:rsidR="004B3A22" w:rsidRDefault="0029104E" w:rsidP="00A068B0">
      <w:pPr>
        <w:spacing w:before="240"/>
        <w:rPr>
          <w:del w:id="239" w:author="ENA" w:date="2020-12-12T19:57:00Z"/>
          <w:spacing w:val="0"/>
        </w:rPr>
      </w:pPr>
      <w:r w:rsidRPr="00A068B0">
        <w:rPr>
          <w:spacing w:val="0"/>
        </w:rPr>
        <w:t>For</w:t>
      </w:r>
      <w:r w:rsidR="004B3A22">
        <w:rPr>
          <w:spacing w:val="0"/>
        </w:rPr>
        <w:t>:</w:t>
      </w:r>
      <w:r w:rsidRPr="00A068B0">
        <w:rPr>
          <w:spacing w:val="0"/>
        </w:rPr>
        <w:t xml:space="preserve"> </w:t>
      </w:r>
    </w:p>
    <w:p w14:paraId="42B2EC06" w14:textId="77777777" w:rsidR="004B3A22" w:rsidRPr="001D6C9E" w:rsidRDefault="00876A38" w:rsidP="001D6C9E">
      <w:pPr>
        <w:spacing w:before="240"/>
        <w:rPr>
          <w:del w:id="240" w:author="ENA" w:date="2020-12-12T19:57:00Z"/>
          <w:spacing w:val="0"/>
        </w:rPr>
      </w:pPr>
      <w:r w:rsidRPr="001D6C9E">
        <w:rPr>
          <w:b/>
          <w:spacing w:val="0"/>
        </w:rPr>
        <w:t>Electricity</w:t>
      </w:r>
      <w:r w:rsidR="004B3A22" w:rsidRPr="001D6C9E">
        <w:rPr>
          <w:b/>
          <w:spacing w:val="0"/>
        </w:rPr>
        <w:t xml:space="preserve"> </w:t>
      </w:r>
      <w:r w:rsidRPr="001D6C9E">
        <w:rPr>
          <w:b/>
          <w:spacing w:val="0"/>
        </w:rPr>
        <w:t>S</w:t>
      </w:r>
      <w:r w:rsidR="004B3A22" w:rsidRPr="001D6C9E">
        <w:rPr>
          <w:b/>
          <w:spacing w:val="0"/>
        </w:rPr>
        <w:t>torage</w:t>
      </w:r>
      <w:r w:rsidR="004B3A22" w:rsidRPr="001D6C9E">
        <w:rPr>
          <w:spacing w:val="0"/>
        </w:rPr>
        <w:t xml:space="preserve"> devices</w:t>
      </w:r>
      <w:del w:id="241" w:author="ENA" w:date="2020-12-12T19:57:00Z">
        <w:r w:rsidR="004B3A22" w:rsidRPr="001D6C9E">
          <w:rPr>
            <w:spacing w:val="0"/>
          </w:rPr>
          <w:delText>,</w:delText>
        </w:r>
      </w:del>
      <w:ins w:id="242" w:author="ENA" w:date="2020-12-12T19:57:00Z">
        <w:r w:rsidR="00605B3A" w:rsidRPr="001D6C9E">
          <w:rPr>
            <w:spacing w:val="0"/>
          </w:rPr>
          <w:t xml:space="preserve"> commissioned before [01 September 2022]</w:t>
        </w:r>
        <w:r w:rsidR="004B3A22" w:rsidRPr="001D6C9E">
          <w:rPr>
            <w:spacing w:val="0"/>
          </w:rPr>
          <w:t>,</w:t>
        </w:r>
      </w:ins>
      <w:r w:rsidR="004B3A22" w:rsidRPr="001D6C9E">
        <w:rPr>
          <w:spacing w:val="0"/>
        </w:rPr>
        <w:t xml:space="preserve"> and/or </w:t>
      </w:r>
    </w:p>
    <w:p w14:paraId="0232B54A" w14:textId="77777777" w:rsidR="004B3A22" w:rsidRDefault="0029104E" w:rsidP="00A25EBC">
      <w:pPr>
        <w:spacing w:before="240"/>
        <w:rPr>
          <w:del w:id="243" w:author="ENA" w:date="2020-12-12T19:57:00Z"/>
          <w:spacing w:val="0"/>
        </w:rPr>
      </w:pPr>
      <w:r w:rsidRPr="00AB750C">
        <w:rPr>
          <w:b/>
          <w:spacing w:val="0"/>
        </w:rPr>
        <w:t>Micro-generat</w:t>
      </w:r>
      <w:r w:rsidR="003E5995">
        <w:rPr>
          <w:b/>
          <w:spacing w:val="0"/>
        </w:rPr>
        <w:t>ing Plant</w:t>
      </w:r>
      <w:ins w:id="244" w:author="ENA" w:date="2020-12-12T19:57:00Z">
        <w:r w:rsidR="007E5334" w:rsidRPr="001D6C9E">
          <w:rPr>
            <w:bCs/>
            <w:spacing w:val="0"/>
          </w:rPr>
          <w:t>,</w:t>
        </w:r>
        <w:r w:rsidRPr="00AB750C">
          <w:rPr>
            <w:spacing w:val="0"/>
          </w:rPr>
          <w:t xml:space="preserve"> </w:t>
        </w:r>
        <w:r w:rsidR="0060419D">
          <w:rPr>
            <w:spacing w:val="0"/>
          </w:rPr>
          <w:t xml:space="preserve">including </w:t>
        </w:r>
        <w:r w:rsidR="0060419D" w:rsidRPr="00A25EBC">
          <w:rPr>
            <w:b/>
            <w:bCs/>
            <w:spacing w:val="0"/>
          </w:rPr>
          <w:t>Electricity Storage</w:t>
        </w:r>
        <w:r w:rsidR="0060419D">
          <w:rPr>
            <w:spacing w:val="0"/>
          </w:rPr>
          <w:t xml:space="preserve"> devices</w:t>
        </w:r>
        <w:r w:rsidR="007E5334">
          <w:rPr>
            <w:spacing w:val="0"/>
          </w:rPr>
          <w:t>,</w:t>
        </w:r>
      </w:ins>
      <w:r w:rsidR="0060419D">
        <w:rPr>
          <w:spacing w:val="0"/>
        </w:rPr>
        <w:t xml:space="preserve"> </w:t>
      </w:r>
      <w:r w:rsidRPr="00AB750C">
        <w:rPr>
          <w:spacing w:val="0"/>
        </w:rPr>
        <w:t xml:space="preserve">with a </w:t>
      </w:r>
      <w:r w:rsidRPr="00AB750C">
        <w:rPr>
          <w:b/>
          <w:spacing w:val="0"/>
        </w:rPr>
        <w:t>Registered Capacity</w:t>
      </w:r>
      <w:r w:rsidRPr="00AB750C">
        <w:rPr>
          <w:spacing w:val="0"/>
        </w:rPr>
        <w:t xml:space="preserve"> of less than 800</w:t>
      </w:r>
      <w:r w:rsidR="004314BC" w:rsidRPr="00AB750C">
        <w:rPr>
          <w:spacing w:val="0"/>
        </w:rPr>
        <w:t xml:space="preserve"> </w:t>
      </w:r>
      <w:r w:rsidRPr="00AB750C">
        <w:rPr>
          <w:spacing w:val="0"/>
        </w:rPr>
        <w:t>W</w:t>
      </w:r>
      <w:del w:id="245" w:author="ENA" w:date="2020-12-12T19:57:00Z">
        <w:r w:rsidR="00410A30" w:rsidRPr="00AB750C">
          <w:rPr>
            <w:spacing w:val="0"/>
          </w:rPr>
          <w:delText xml:space="preserve"> </w:delText>
        </w:r>
      </w:del>
    </w:p>
    <w:p w14:paraId="0E9669A4" w14:textId="6E6181EA" w:rsidR="0029104E" w:rsidRPr="00AB750C" w:rsidRDefault="001D6C9E" w:rsidP="00A25EBC">
      <w:pPr>
        <w:spacing w:before="240"/>
        <w:rPr>
          <w:spacing w:val="0"/>
        </w:rPr>
      </w:pPr>
      <w:ins w:id="246" w:author="ENA" w:date="2020-12-12T19:57:00Z">
        <w:r>
          <w:rPr>
            <w:spacing w:val="0"/>
          </w:rPr>
          <w:lastRenderedPageBreak/>
          <w:t>,</w:t>
        </w:r>
        <w:r w:rsidR="00410A30" w:rsidRPr="00AB750C">
          <w:rPr>
            <w:spacing w:val="0"/>
          </w:rPr>
          <w:t xml:space="preserve"> </w:t>
        </w:r>
      </w:ins>
      <w:r w:rsidR="0029104E" w:rsidRPr="00AB750C">
        <w:rPr>
          <w:spacing w:val="0"/>
        </w:rPr>
        <w:t xml:space="preserve">the following sections </w:t>
      </w:r>
      <w:r w:rsidR="00410A30" w:rsidRPr="00AB750C">
        <w:rPr>
          <w:spacing w:val="0"/>
        </w:rPr>
        <w:t xml:space="preserve">of </w:t>
      </w:r>
      <w:r w:rsidR="0029104E" w:rsidRPr="00AB750C">
        <w:rPr>
          <w:spacing w:val="0"/>
        </w:rPr>
        <w:t>EREC G98 do not apply:</w:t>
      </w:r>
    </w:p>
    <w:p w14:paraId="3B5F61A4" w14:textId="41E07B21" w:rsidR="0029104E" w:rsidRPr="00A068B0" w:rsidRDefault="00164568" w:rsidP="0033730F">
      <w:pPr>
        <w:numPr>
          <w:ilvl w:val="0"/>
          <w:numId w:val="18"/>
        </w:numPr>
        <w:spacing w:before="240" w:after="160" w:line="259" w:lineRule="auto"/>
        <w:jc w:val="left"/>
        <w:rPr>
          <w:spacing w:val="0"/>
        </w:rPr>
      </w:pPr>
      <w:r w:rsidRPr="00A068B0">
        <w:rPr>
          <w:spacing w:val="0"/>
        </w:rPr>
        <w:t>9</w:t>
      </w:r>
      <w:r w:rsidR="0029104E" w:rsidRPr="00A068B0">
        <w:rPr>
          <w:spacing w:val="0"/>
        </w:rPr>
        <w:t>.3</w:t>
      </w:r>
      <w:r w:rsidR="0033730F">
        <w:rPr>
          <w:spacing w:val="0"/>
        </w:rPr>
        <w:t xml:space="preserve"> (</w:t>
      </w:r>
      <w:r w:rsidR="0033730F" w:rsidRPr="0033730F">
        <w:rPr>
          <w:spacing w:val="0"/>
        </w:rPr>
        <w:t xml:space="preserve">Limited Frequency Sensitive Mode – </w:t>
      </w:r>
      <w:r w:rsidR="0033730F">
        <w:rPr>
          <w:spacing w:val="0"/>
        </w:rPr>
        <w:t>Overfrequency)</w:t>
      </w:r>
      <w:r w:rsidR="0029104E" w:rsidRPr="00A068B0">
        <w:rPr>
          <w:spacing w:val="0"/>
        </w:rPr>
        <w:t>; and</w:t>
      </w:r>
    </w:p>
    <w:p w14:paraId="553198BC" w14:textId="3FFC71B5" w:rsidR="0029104E" w:rsidRDefault="00164568" w:rsidP="0033730F">
      <w:pPr>
        <w:numPr>
          <w:ilvl w:val="0"/>
          <w:numId w:val="18"/>
        </w:numPr>
        <w:spacing w:after="160" w:line="259" w:lineRule="auto"/>
        <w:jc w:val="left"/>
        <w:rPr>
          <w:spacing w:val="0"/>
        </w:rPr>
      </w:pPr>
      <w:r w:rsidRPr="00A068B0">
        <w:rPr>
          <w:spacing w:val="0"/>
        </w:rPr>
        <w:t>9</w:t>
      </w:r>
      <w:r w:rsidR="0029104E" w:rsidRPr="00A068B0">
        <w:rPr>
          <w:spacing w:val="0"/>
        </w:rPr>
        <w:t xml:space="preserve">.4.2 and </w:t>
      </w:r>
      <w:r w:rsidRPr="00A068B0">
        <w:rPr>
          <w:spacing w:val="0"/>
        </w:rPr>
        <w:t>9</w:t>
      </w:r>
      <w:r w:rsidR="0029104E" w:rsidRPr="00A068B0">
        <w:rPr>
          <w:spacing w:val="0"/>
        </w:rPr>
        <w:t>.4.3</w:t>
      </w:r>
      <w:r w:rsidR="0033730F">
        <w:rPr>
          <w:spacing w:val="0"/>
        </w:rPr>
        <w:t xml:space="preserve"> (</w:t>
      </w:r>
      <w:r w:rsidR="0033730F" w:rsidRPr="0033730F">
        <w:rPr>
          <w:spacing w:val="0"/>
        </w:rPr>
        <w:t xml:space="preserve">constant </w:t>
      </w:r>
      <w:r w:rsidR="0033730F" w:rsidRPr="00183741">
        <w:rPr>
          <w:b/>
          <w:spacing w:val="0"/>
        </w:rPr>
        <w:t>Active Power</w:t>
      </w:r>
      <w:r w:rsidR="0033730F" w:rsidRPr="0033730F">
        <w:rPr>
          <w:spacing w:val="0"/>
        </w:rPr>
        <w:t xml:space="preserve"> ou</w:t>
      </w:r>
      <w:r w:rsidR="0033730F">
        <w:rPr>
          <w:spacing w:val="0"/>
        </w:rPr>
        <w:t>tput)</w:t>
      </w:r>
      <w:r w:rsidR="0029104E" w:rsidRPr="00A068B0">
        <w:rPr>
          <w:spacing w:val="0"/>
        </w:rPr>
        <w:t>.</w:t>
      </w:r>
    </w:p>
    <w:p w14:paraId="7BDF40BE" w14:textId="2DC1EA64" w:rsidR="00001BE7" w:rsidRPr="00001BE7" w:rsidRDefault="00001BE7" w:rsidP="00183741">
      <w:pPr>
        <w:spacing w:after="160" w:line="259" w:lineRule="auto"/>
        <w:rPr>
          <w:spacing w:val="0"/>
        </w:rPr>
      </w:pPr>
      <w:r>
        <w:rPr>
          <w:spacing w:val="0"/>
        </w:rPr>
        <w:t>For the purpose of assessing the 800 W threshold, t</w:t>
      </w:r>
      <w:r w:rsidRPr="00183741">
        <w:rPr>
          <w:spacing w:val="0"/>
        </w:rPr>
        <w:t xml:space="preserve">he </w:t>
      </w:r>
      <w:r w:rsidRPr="00183741">
        <w:rPr>
          <w:b/>
          <w:spacing w:val="0"/>
        </w:rPr>
        <w:t xml:space="preserve">Registered Capacity </w:t>
      </w:r>
      <w:r w:rsidRPr="00183741">
        <w:rPr>
          <w:spacing w:val="0"/>
        </w:rPr>
        <w:t xml:space="preserve">of the </w:t>
      </w:r>
      <w:r w:rsidRPr="00183741">
        <w:rPr>
          <w:b/>
          <w:spacing w:val="0"/>
        </w:rPr>
        <w:t>Micro-generating Plant</w:t>
      </w:r>
      <w:r w:rsidRPr="00183741">
        <w:rPr>
          <w:spacing w:val="0"/>
        </w:rPr>
        <w:t xml:space="preserve"> should not include the capacity of </w:t>
      </w:r>
      <w:r w:rsidRPr="00183741">
        <w:rPr>
          <w:b/>
          <w:spacing w:val="0"/>
        </w:rPr>
        <w:t>Electricity Storage</w:t>
      </w:r>
      <w:r w:rsidRPr="00183741">
        <w:rPr>
          <w:spacing w:val="0"/>
        </w:rPr>
        <w:t xml:space="preserve"> devices </w:t>
      </w:r>
      <w:ins w:id="247" w:author="ENA" w:date="2020-12-12T19:57:00Z">
        <w:r w:rsidR="00605B3A">
          <w:rPr>
            <w:spacing w:val="0"/>
          </w:rPr>
          <w:t xml:space="preserve">commissioned before [01 September 2022] </w:t>
        </w:r>
      </w:ins>
      <w:r w:rsidRPr="00183741">
        <w:rPr>
          <w:spacing w:val="0"/>
        </w:rPr>
        <w:t>where they are AC coupled with generation</w:t>
      </w:r>
      <w:del w:id="248" w:author="ENA" w:date="2020-12-12T19:57:00Z">
        <w:r w:rsidRPr="00183741">
          <w:rPr>
            <w:spacing w:val="0"/>
          </w:rPr>
          <w:delText xml:space="preserve">, as </w:delText>
        </w:r>
        <w:r w:rsidRPr="00183741">
          <w:rPr>
            <w:b/>
            <w:spacing w:val="0"/>
          </w:rPr>
          <w:delText>Electricity Storage</w:delText>
        </w:r>
        <w:r w:rsidRPr="00183741">
          <w:rPr>
            <w:spacing w:val="0"/>
          </w:rPr>
          <w:delText xml:space="preserve"> devices are exempt from the European Network Code Requirement for Generators</w:delText>
        </w:r>
      </w:del>
      <w:r w:rsidRPr="00183741">
        <w:rPr>
          <w:spacing w:val="0"/>
        </w:rPr>
        <w:t xml:space="preserve">. However, where the </w:t>
      </w:r>
      <w:r w:rsidRPr="00183741">
        <w:rPr>
          <w:b/>
          <w:spacing w:val="0"/>
        </w:rPr>
        <w:t>Electricity Storage</w:t>
      </w:r>
      <w:r w:rsidRPr="00183741">
        <w:rPr>
          <w:spacing w:val="0"/>
        </w:rPr>
        <w:t xml:space="preserve"> devices are </w:t>
      </w:r>
      <w:r w:rsidRPr="00183741">
        <w:rPr>
          <w:b/>
          <w:spacing w:val="0"/>
        </w:rPr>
        <w:t>DC</w:t>
      </w:r>
      <w:r w:rsidRPr="00183741">
        <w:rPr>
          <w:spacing w:val="0"/>
        </w:rPr>
        <w:t xml:space="preserve"> coupled with generation, the </w:t>
      </w:r>
      <w:r w:rsidRPr="00183741">
        <w:rPr>
          <w:b/>
          <w:spacing w:val="0"/>
        </w:rPr>
        <w:t>Registered Capacity</w:t>
      </w:r>
      <w:r w:rsidRPr="00183741">
        <w:rPr>
          <w:spacing w:val="0"/>
        </w:rPr>
        <w:t xml:space="preserve"> of the </w:t>
      </w:r>
      <w:r w:rsidRPr="00183741">
        <w:rPr>
          <w:b/>
          <w:spacing w:val="0"/>
        </w:rPr>
        <w:t>Micro-generating Plant</w:t>
      </w:r>
      <w:r w:rsidRPr="00183741">
        <w:rPr>
          <w:spacing w:val="0"/>
        </w:rPr>
        <w:t xml:space="preserve"> is dictated by the </w:t>
      </w:r>
      <w:r w:rsidRPr="00183741">
        <w:rPr>
          <w:b/>
          <w:spacing w:val="0"/>
        </w:rPr>
        <w:t>Inverter</w:t>
      </w:r>
      <w:r w:rsidRPr="00183741">
        <w:rPr>
          <w:spacing w:val="0"/>
        </w:rPr>
        <w:t xml:space="preserve"> rating, and this</w:t>
      </w:r>
      <w:r>
        <w:rPr>
          <w:spacing w:val="0"/>
        </w:rPr>
        <w:t xml:space="preserve"> will determine whether the 800 </w:t>
      </w:r>
      <w:r w:rsidRPr="00183741">
        <w:rPr>
          <w:spacing w:val="0"/>
        </w:rPr>
        <w:t xml:space="preserve">W exception applies. Where </w:t>
      </w:r>
      <w:r w:rsidRPr="00183741">
        <w:rPr>
          <w:b/>
          <w:spacing w:val="0"/>
        </w:rPr>
        <w:t>Electricity Storage</w:t>
      </w:r>
      <w:r w:rsidRPr="00183741">
        <w:rPr>
          <w:spacing w:val="0"/>
        </w:rPr>
        <w:t xml:space="preserve"> devices are </w:t>
      </w:r>
      <w:r w:rsidRPr="00183741">
        <w:rPr>
          <w:b/>
          <w:spacing w:val="0"/>
        </w:rPr>
        <w:t>DC</w:t>
      </w:r>
      <w:r w:rsidRPr="00183741">
        <w:rPr>
          <w:spacing w:val="0"/>
        </w:rPr>
        <w:t xml:space="preserve"> coupled with generation with a </w:t>
      </w:r>
      <w:r w:rsidRPr="00183741">
        <w:rPr>
          <w:b/>
          <w:spacing w:val="0"/>
        </w:rPr>
        <w:t>Registered Capacity</w:t>
      </w:r>
      <w:r w:rsidRPr="00183741">
        <w:rPr>
          <w:spacing w:val="0"/>
        </w:rPr>
        <w:t xml:space="preserve"> of or greater than 800 W, then the </w:t>
      </w:r>
      <w:r w:rsidRPr="00183741">
        <w:rPr>
          <w:b/>
          <w:spacing w:val="0"/>
        </w:rPr>
        <w:t>Electricity Storage</w:t>
      </w:r>
      <w:r w:rsidRPr="00183741">
        <w:rPr>
          <w:spacing w:val="0"/>
        </w:rPr>
        <w:t xml:space="preserve"> exceptions do not apply to the </w:t>
      </w:r>
      <w:r w:rsidRPr="00183741">
        <w:rPr>
          <w:b/>
          <w:spacing w:val="0"/>
        </w:rPr>
        <w:t>Inverter</w:t>
      </w:r>
      <w:r w:rsidRPr="00183741">
        <w:rPr>
          <w:spacing w:val="0"/>
        </w:rPr>
        <w:t>.</w:t>
      </w:r>
    </w:p>
    <w:bookmarkEnd w:id="238"/>
    <w:p w14:paraId="788FBBB0" w14:textId="77777777" w:rsidR="0029104E" w:rsidRPr="003B2076" w:rsidRDefault="0029104E" w:rsidP="0029104E">
      <w:pPr>
        <w:pStyle w:val="Heading1"/>
        <w:numPr>
          <w:ilvl w:val="0"/>
          <w:numId w:val="0"/>
        </w:numPr>
      </w:pPr>
      <w:r w:rsidRPr="00A068B0">
        <w:rPr>
          <w:rFonts w:eastAsia="Batang" w:cs="Arial"/>
          <w:position w:val="-1"/>
          <w:sz w:val="20"/>
          <w:szCs w:val="20"/>
          <w:lang w:eastAsia="en-GB"/>
        </w:rPr>
        <w:br w:type="page"/>
      </w:r>
      <w:bookmarkStart w:id="249" w:name="_Toc527053385"/>
      <w:bookmarkStart w:id="250" w:name="_Toc359999831"/>
      <w:r w:rsidRPr="00A068B0">
        <w:rPr>
          <w:rStyle w:val="Heading2Char"/>
          <w:rFonts w:eastAsia="Calibri"/>
          <w:b/>
          <w:sz w:val="24"/>
          <w:szCs w:val="32"/>
        </w:rPr>
        <w:lastRenderedPageBreak/>
        <w:t>Appendix 2</w:t>
      </w:r>
      <w:r w:rsidRPr="00A068B0">
        <w:rPr>
          <w:rFonts w:eastAsia="Calibri"/>
          <w:b w:val="0"/>
          <w:sz w:val="28"/>
        </w:rPr>
        <w:t xml:space="preserve"> </w:t>
      </w:r>
      <w:r w:rsidRPr="003B2076">
        <w:rPr>
          <w:rFonts w:eastAsia="Calibri"/>
        </w:rPr>
        <w:t>Connection Procedure Flow Chart</w:t>
      </w:r>
      <w:bookmarkEnd w:id="249"/>
    </w:p>
    <w:p w14:paraId="3D2037D6" w14:textId="06EDF392" w:rsidR="0029104E" w:rsidRPr="00A068B0" w:rsidRDefault="0029104E" w:rsidP="0029104E">
      <w:pPr>
        <w:rPr>
          <w:spacing w:val="0"/>
        </w:rPr>
      </w:pPr>
      <w:r w:rsidRPr="00A068B0">
        <w:rPr>
          <w:spacing w:val="0"/>
        </w:rPr>
        <w:t>The following flow chart</w:t>
      </w:r>
      <w:r w:rsidR="004314BC" w:rsidRPr="00A068B0">
        <w:rPr>
          <w:spacing w:val="0"/>
        </w:rPr>
        <w:t>s</w:t>
      </w:r>
      <w:r w:rsidRPr="00A068B0">
        <w:rPr>
          <w:spacing w:val="0"/>
        </w:rPr>
        <w:t xml:space="preserve"> </w:t>
      </w:r>
      <w:r w:rsidR="004314BC" w:rsidRPr="00A068B0">
        <w:rPr>
          <w:spacing w:val="0"/>
        </w:rPr>
        <w:t xml:space="preserve">are </w:t>
      </w:r>
      <w:r w:rsidRPr="00A068B0">
        <w:rPr>
          <w:spacing w:val="0"/>
        </w:rPr>
        <w:t xml:space="preserve">for installations with aggregate </w:t>
      </w:r>
      <w:r w:rsidRPr="00A068B0">
        <w:rPr>
          <w:b/>
          <w:spacing w:val="0"/>
        </w:rPr>
        <w:t>Registered Capacities</w:t>
      </w:r>
      <w:r w:rsidRPr="00A068B0">
        <w:rPr>
          <w:spacing w:val="0"/>
        </w:rPr>
        <w:t xml:space="preserve"> of 16</w:t>
      </w:r>
      <w:r w:rsidR="004314BC" w:rsidRPr="00A068B0">
        <w:rPr>
          <w:spacing w:val="0"/>
        </w:rPr>
        <w:t xml:space="preserve"> </w:t>
      </w:r>
      <w:r w:rsidRPr="00A068B0">
        <w:rPr>
          <w:spacing w:val="0"/>
        </w:rPr>
        <w:t xml:space="preserve">A per phase or less. For </w:t>
      </w:r>
      <w:r w:rsidR="00C75EB7" w:rsidRPr="00A068B0">
        <w:rPr>
          <w:spacing w:val="0"/>
        </w:rPr>
        <w:t xml:space="preserve">an </w:t>
      </w:r>
      <w:r w:rsidRPr="00A068B0">
        <w:rPr>
          <w:spacing w:val="0"/>
        </w:rPr>
        <w:t xml:space="preserve">installation with aggregate </w:t>
      </w:r>
      <w:r w:rsidRPr="00A068B0">
        <w:rPr>
          <w:b/>
          <w:spacing w:val="0"/>
        </w:rPr>
        <w:t>Registered Capacity</w:t>
      </w:r>
      <w:r w:rsidRPr="00A068B0">
        <w:rPr>
          <w:spacing w:val="0"/>
        </w:rPr>
        <w:t xml:space="preserve"> in excess of 16</w:t>
      </w:r>
      <w:r w:rsidR="004314BC" w:rsidRPr="00A068B0">
        <w:rPr>
          <w:spacing w:val="0"/>
        </w:rPr>
        <w:t xml:space="preserve"> </w:t>
      </w:r>
      <w:r w:rsidRPr="00A068B0">
        <w:rPr>
          <w:spacing w:val="0"/>
        </w:rPr>
        <w:t>A per phase refer to EREC G99.</w:t>
      </w:r>
      <w:r w:rsidR="007354D7" w:rsidRPr="00A068B0">
        <w:rPr>
          <w:spacing w:val="0"/>
        </w:rPr>
        <w:t xml:space="preserve"> </w:t>
      </w:r>
      <w:r w:rsidRPr="00A068B0">
        <w:rPr>
          <w:spacing w:val="0"/>
        </w:rPr>
        <w:t xml:space="preserve">  </w:t>
      </w:r>
    </w:p>
    <w:p w14:paraId="180AF1F9" w14:textId="77777777" w:rsidR="0029104E" w:rsidRPr="00A068B0" w:rsidRDefault="0029104E" w:rsidP="0029104E">
      <w:pPr>
        <w:rPr>
          <w:spacing w:val="0"/>
        </w:rPr>
      </w:pPr>
    </w:p>
    <w:p w14:paraId="76F1A024" w14:textId="77777777" w:rsidR="0029104E" w:rsidRPr="00A068B0" w:rsidRDefault="0029104E" w:rsidP="0029104E">
      <w:pPr>
        <w:rPr>
          <w:spacing w:val="0"/>
          <w:lang w:eastAsia="en-GB"/>
        </w:rPr>
      </w:pPr>
      <w:r w:rsidRPr="00A068B0">
        <w:rPr>
          <w:spacing w:val="0"/>
        </w:rPr>
        <w:t>NOTE:</w:t>
      </w:r>
      <w:r w:rsidRPr="00A068B0">
        <w:rPr>
          <w:spacing w:val="0"/>
          <w:lang w:eastAsia="en-GB"/>
        </w:rPr>
        <w:t xml:space="preserve"> The processes shown here only refer to the interface between the </w:t>
      </w:r>
      <w:r w:rsidRPr="00A068B0">
        <w:rPr>
          <w:b/>
          <w:spacing w:val="0"/>
          <w:lang w:eastAsia="en-GB"/>
        </w:rPr>
        <w:t>Installer</w:t>
      </w:r>
      <w:r w:rsidRPr="00A068B0">
        <w:rPr>
          <w:spacing w:val="0"/>
          <w:lang w:eastAsia="en-GB"/>
        </w:rPr>
        <w:t xml:space="preserve"> and the </w:t>
      </w:r>
      <w:r w:rsidRPr="00A068B0">
        <w:rPr>
          <w:b/>
          <w:spacing w:val="0"/>
          <w:lang w:eastAsia="en-GB"/>
        </w:rPr>
        <w:t>DNO</w:t>
      </w:r>
      <w:r w:rsidRPr="00A068B0">
        <w:rPr>
          <w:spacing w:val="0"/>
          <w:lang w:eastAsia="en-GB"/>
        </w:rPr>
        <w:t xml:space="preserve">. It may also be necessary for the </w:t>
      </w:r>
      <w:r w:rsidRPr="00A068B0">
        <w:rPr>
          <w:b/>
          <w:spacing w:val="0"/>
          <w:lang w:eastAsia="en-GB"/>
        </w:rPr>
        <w:t xml:space="preserve">Installer </w:t>
      </w:r>
      <w:r w:rsidRPr="00A068B0">
        <w:rPr>
          <w:spacing w:val="0"/>
          <w:lang w:eastAsia="en-GB"/>
        </w:rPr>
        <w:t xml:space="preserve">/ </w:t>
      </w:r>
      <w:r w:rsidRPr="00A068B0">
        <w:rPr>
          <w:b/>
          <w:spacing w:val="0"/>
          <w:lang w:eastAsia="en-GB"/>
        </w:rPr>
        <w:t>Customer</w:t>
      </w:r>
      <w:r w:rsidRPr="00A068B0">
        <w:rPr>
          <w:spacing w:val="0"/>
          <w:lang w:eastAsia="en-GB"/>
        </w:rPr>
        <w:t xml:space="preserve"> to inform the relevant </w:t>
      </w:r>
      <w:r w:rsidRPr="00A068B0">
        <w:rPr>
          <w:b/>
          <w:spacing w:val="0"/>
          <w:lang w:eastAsia="en-GB"/>
        </w:rPr>
        <w:t>Meter Operator</w:t>
      </w:r>
      <w:r w:rsidRPr="00A068B0">
        <w:rPr>
          <w:spacing w:val="0"/>
          <w:lang w:eastAsia="en-GB"/>
        </w:rPr>
        <w:t xml:space="preserve"> and </w:t>
      </w:r>
      <w:r w:rsidRPr="00A068B0">
        <w:rPr>
          <w:b/>
          <w:spacing w:val="0"/>
          <w:lang w:eastAsia="en-GB"/>
        </w:rPr>
        <w:t xml:space="preserve">Supplier </w:t>
      </w:r>
      <w:r w:rsidRPr="00A068B0">
        <w:rPr>
          <w:spacing w:val="0"/>
          <w:lang w:eastAsia="en-GB"/>
        </w:rPr>
        <w:t xml:space="preserve">that a </w:t>
      </w:r>
      <w:r w:rsidRPr="00A068B0">
        <w:rPr>
          <w:b/>
          <w:spacing w:val="0"/>
          <w:lang w:val="en-US"/>
        </w:rPr>
        <w:t>Micro-generator</w:t>
      </w:r>
      <w:r w:rsidRPr="00A068B0">
        <w:rPr>
          <w:b/>
          <w:spacing w:val="0"/>
          <w:lang w:eastAsia="en-GB"/>
        </w:rPr>
        <w:t xml:space="preserve"> </w:t>
      </w:r>
      <w:r w:rsidRPr="00A068B0">
        <w:rPr>
          <w:spacing w:val="0"/>
          <w:lang w:eastAsia="en-GB"/>
        </w:rPr>
        <w:t>has been installed.</w:t>
      </w:r>
    </w:p>
    <w:p w14:paraId="2E99783F" w14:textId="77777777" w:rsidR="0029104E" w:rsidRPr="00A068B0" w:rsidRDefault="0029104E" w:rsidP="0029104E">
      <w:pPr>
        <w:rPr>
          <w:b/>
          <w:bCs/>
        </w:rPr>
      </w:pPr>
    </w:p>
    <w:p w14:paraId="50A6C368" w14:textId="5DD44912" w:rsidR="0029104E" w:rsidRPr="00A068B0" w:rsidRDefault="0029104E" w:rsidP="003B7C17">
      <w:pPr>
        <w:ind w:left="5670" w:hanging="5670"/>
        <w:rPr>
          <w:rFonts w:ascii="Arial Bold" w:hAnsi="Arial Bold"/>
          <w:b/>
          <w:bCs/>
          <w:spacing w:val="0"/>
          <w:sz w:val="20"/>
        </w:rPr>
      </w:pPr>
      <w:r w:rsidRPr="00A068B0">
        <w:rPr>
          <w:rFonts w:ascii="Arial Bold" w:hAnsi="Arial Bold"/>
          <w:b/>
          <w:bCs/>
          <w:noProof/>
          <w:spacing w:val="0"/>
          <w:lang w:eastAsia="en-GB"/>
        </w:rPr>
        <mc:AlternateContent>
          <mc:Choice Requires="wps">
            <w:drawing>
              <wp:anchor distT="0" distB="0" distL="114300" distR="114300" simplePos="0" relativeHeight="251652096" behindDoc="0" locked="0" layoutInCell="1" allowOverlap="1" wp14:anchorId="04B6BB36" wp14:editId="286E2DEC">
                <wp:simplePos x="0" y="0"/>
                <wp:positionH relativeFrom="column">
                  <wp:posOffset>3048000</wp:posOffset>
                </wp:positionH>
                <wp:positionV relativeFrom="paragraph">
                  <wp:posOffset>8455025</wp:posOffset>
                </wp:positionV>
                <wp:extent cx="2413635" cy="1311910"/>
                <wp:effectExtent l="0" t="0" r="24765" b="21590"/>
                <wp:wrapNone/>
                <wp:docPr id="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BE452D5" w14:textId="77777777" w:rsidR="0078701E" w:rsidRDefault="0078701E"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78701E" w:rsidRDefault="0078701E"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(where the DNO doesn’t witness).</w:t>
                            </w:r>
                          </w:p>
                        </w:txbxContent>
                      </wps:txbx>
                      <wps:bodyPr rot="0" vert="horz" wrap="square" lIns="91440" tIns="45720" rIns="91440" bIns="45720" anchor="t" anchorCtr="0" upright="1">
                        <a:noAutofit/>
                      </wps:bodyPr>
                    </wps:wsp>
                  </a:graphicData>
                </a:graphic>
              </wp:anchor>
            </w:drawing>
          </mc:Choice>
          <mc:Fallback>
            <w:pict>
              <v:rect w14:anchorId="04B6BB36" id="Rectangle 26" o:spid="_x0000_s1029" style="position:absolute;left:0;text-align:left;margin-left:240pt;margin-top:665.75pt;width:190.05pt;height:103.3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" filled="f" strokecolor="#010101" strokeweight=".26456mm">
                <v:stroke opacity="59110f"/>
                <v:path arrowok="t"/>
                <v:textbox>
                  <w:txbxContent>
                    <w:p w14:paraId="2BE452D5" w14:textId="77777777" w:rsidR="0078701E" w:rsidRDefault="0078701E"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78701E" w:rsidRDefault="0078701E"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(where the DNO doesn’t witness).</w:t>
                      </w:r>
                    </w:p>
                  </w:txbxContent>
                </v:textbox>
              </v:rect>
            </w:pict>
          </mc:Fallback>
        </mc:AlternateContent>
      </w:r>
      <w:r w:rsidRPr="00A068B0">
        <w:rPr>
          <w:rFonts w:ascii="Arial Bold" w:hAnsi="Arial Bold"/>
          <w:b/>
          <w:bCs/>
          <w:spacing w:val="0"/>
          <w:sz w:val="20"/>
        </w:rPr>
        <w:t>Connecting Micro-generators in a single premises</w:t>
      </w:r>
      <w:r w:rsidRPr="00A068B0">
        <w:rPr>
          <w:rFonts w:ascii="Arial Bold" w:hAnsi="Arial Bold"/>
          <w:b/>
          <w:bCs/>
          <w:spacing w:val="0"/>
          <w:sz w:val="20"/>
        </w:rPr>
        <w:tab/>
        <w:t>Connecting Micro-generators in multiple premises</w:t>
      </w:r>
    </w:p>
    <w:p w14:paraId="28A3414D" w14:textId="4F75452D" w:rsidR="0029104E" w:rsidRPr="00A068B0" w:rsidRDefault="007354D7" w:rsidP="0029104E">
      <w:pPr>
        <w:rPr>
          <w:b/>
          <w:bCs/>
        </w:rPr>
      </w:pPr>
      <w:r w:rsidRPr="00A068B0">
        <w:rPr>
          <w:b/>
          <w:bCs/>
          <w:noProof/>
          <w:lang w:eastAsia="en-GB"/>
        </w:rPr>
        <mc:AlternateContent>
          <mc:Choice Requires="wps">
            <w:drawing>
              <wp:anchor distT="0" distB="0" distL="114300" distR="114300" simplePos="0" relativeHeight="251655168" behindDoc="0" locked="0" layoutInCell="1" allowOverlap="1" wp14:anchorId="729B5B23" wp14:editId="25E48782">
                <wp:simplePos x="0" y="0"/>
                <wp:positionH relativeFrom="column">
                  <wp:posOffset>247650</wp:posOffset>
                </wp:positionH>
                <wp:positionV relativeFrom="paragraph">
                  <wp:posOffset>72390</wp:posOffset>
                </wp:positionV>
                <wp:extent cx="2381250" cy="965200"/>
                <wp:effectExtent l="0" t="0" r="19050" b="25400"/>
                <wp:wrapNone/>
                <wp:docPr id="6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DAA059E" w14:textId="77777777" w:rsidR="0078701E" w:rsidRDefault="0078701E"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78701E" w:rsidRDefault="0078701E"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29B5B23" id="Freeform 25" o:spid="_x0000_s1030" style="position:absolute;left:0;text-align:left;margin-left:19.5pt;margin-top:5.7pt;width:187.5pt;height:76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DAA059E" w14:textId="77777777" w:rsidR="0078701E" w:rsidRDefault="0078701E"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78701E" w:rsidRDefault="0078701E"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v:textbox>
              </v:shape>
            </w:pict>
          </mc:Fallback>
        </mc:AlternateContent>
      </w:r>
      <w:r w:rsidRPr="00A068B0">
        <w:rPr>
          <w:b/>
          <w:bCs/>
          <w:noProof/>
          <w:lang w:eastAsia="en-GB"/>
        </w:rPr>
        <mc:AlternateContent>
          <mc:Choice Requires="wps">
            <w:drawing>
              <wp:anchor distT="0" distB="0" distL="114300" distR="114300" simplePos="0" relativeHeight="251651072" behindDoc="0" locked="0" layoutInCell="1" allowOverlap="1" wp14:anchorId="36E69360" wp14:editId="4B2F58B9">
                <wp:simplePos x="0" y="0"/>
                <wp:positionH relativeFrom="column">
                  <wp:posOffset>3133725</wp:posOffset>
                </wp:positionH>
                <wp:positionV relativeFrom="paragraph">
                  <wp:posOffset>107315</wp:posOffset>
                </wp:positionV>
                <wp:extent cx="2381250" cy="965200"/>
                <wp:effectExtent l="0" t="0" r="19050" b="25400"/>
                <wp:wrapNone/>
                <wp:docPr id="26"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71B24CF" w14:textId="77777777" w:rsidR="0078701E" w:rsidRDefault="0078701E"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78701E" w:rsidRDefault="0078701E"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0A6A1418" w:rsidR="0078701E" w:rsidRDefault="0078701E"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of multiple </w:t>
                            </w:r>
                            <w:r>
                              <w:rPr>
                                <w:rFonts w:ascii="Arial" w:eastAsia="Calibri" w:hAnsi="Arial" w:cs="Arial"/>
                                <w:b/>
                                <w:bCs/>
                                <w:color w:val="000000"/>
                                <w:kern w:val="24"/>
                                <w:sz w:val="20"/>
                                <w:szCs w:val="20"/>
                                <w:lang w:val="en-US"/>
                              </w:rPr>
                              <w:t>Micro-generating Plants</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36E69360" id="_x0000_s1031" style="position:absolute;left:0;text-align:left;margin-left:246.75pt;margin-top:8.45pt;width:187.5pt;height:76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71B24CF" w14:textId="77777777" w:rsidR="0078701E" w:rsidRDefault="0078701E"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78701E" w:rsidRDefault="0078701E"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0A6A1418" w:rsidR="0078701E" w:rsidRDefault="0078701E"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of multiple </w:t>
                      </w:r>
                      <w:r>
                        <w:rPr>
                          <w:rFonts w:ascii="Arial" w:eastAsia="Calibri" w:hAnsi="Arial" w:cs="Arial"/>
                          <w:b/>
                          <w:bCs/>
                          <w:color w:val="000000"/>
                          <w:kern w:val="24"/>
                          <w:sz w:val="20"/>
                          <w:szCs w:val="20"/>
                          <w:lang w:val="en-US"/>
                        </w:rPr>
                        <w:t>Micro-generating Plants</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v:textbox>
              </v:shape>
            </w:pict>
          </mc:Fallback>
        </mc:AlternateContent>
      </w:r>
    </w:p>
    <w:p w14:paraId="1A0CFC9E" w14:textId="77777777" w:rsidR="0029104E" w:rsidRPr="00A068B0" w:rsidRDefault="0029104E" w:rsidP="0029104E">
      <w:pPr>
        <w:rPr>
          <w:b/>
          <w:bCs/>
        </w:rPr>
      </w:pPr>
    </w:p>
    <w:p w14:paraId="7F440479" w14:textId="77777777" w:rsidR="0029104E" w:rsidRPr="00A068B0" w:rsidRDefault="0029104E" w:rsidP="0029104E">
      <w:pPr>
        <w:rPr>
          <w:b/>
          <w:bCs/>
        </w:rPr>
      </w:pPr>
    </w:p>
    <w:p w14:paraId="6F6C964E" w14:textId="3129EC5B" w:rsidR="0029104E" w:rsidRPr="00A068B0" w:rsidRDefault="0029104E" w:rsidP="0029104E">
      <w:pPr>
        <w:rPr>
          <w:b/>
          <w:bCs/>
        </w:rPr>
      </w:pPr>
    </w:p>
    <w:p w14:paraId="33CF3462" w14:textId="47292DDC" w:rsidR="0029104E" w:rsidRPr="00A068B0" w:rsidRDefault="0029104E" w:rsidP="0029104E">
      <w:pPr>
        <w:rPr>
          <w:b/>
          <w:bCs/>
        </w:rPr>
      </w:pPr>
    </w:p>
    <w:p w14:paraId="2F196BCB" w14:textId="287C9C77" w:rsidR="0029104E" w:rsidRPr="00A068B0" w:rsidRDefault="0029104E" w:rsidP="0029104E">
      <w:pPr>
        <w:rPr>
          <w:b/>
          <w:bCs/>
        </w:rPr>
      </w:pPr>
    </w:p>
    <w:p w14:paraId="7D491C90" w14:textId="742E6113"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60288" behindDoc="0" locked="0" layoutInCell="1" allowOverlap="1" wp14:anchorId="41C66202" wp14:editId="726B8A85">
                <wp:simplePos x="0" y="0"/>
                <wp:positionH relativeFrom="column">
                  <wp:posOffset>4295775</wp:posOffset>
                </wp:positionH>
                <wp:positionV relativeFrom="paragraph">
                  <wp:posOffset>107315</wp:posOffset>
                </wp:positionV>
                <wp:extent cx="0" cy="234950"/>
                <wp:effectExtent l="76200" t="0" r="57150" b="50800"/>
                <wp:wrapNone/>
                <wp:docPr id="30" name="Straight Arrow Connector 30"/>
                <wp:cNvGraphicFramePr/>
                <a:graphic xmlns:a="http://schemas.openxmlformats.org/drawingml/2006/main">
                  <a:graphicData uri="http://schemas.microsoft.com/office/word/2010/wordprocessingShape">
                    <wps:wsp>
                      <wps:cNvCnPr/>
                      <wps:spPr>
                        <a:xfrm>
                          <a:off x="0" y="0"/>
                          <a:ext cx="0" cy="234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2274E33" id="_x0000_t32" coordsize="21600,21600" o:spt="32" o:oned="t" path="m,l21600,21600e" filled="f">
                <v:path arrowok="t" fillok="f" o:connecttype="none"/>
                <o:lock v:ext="edit" shapetype="t"/>
              </v:shapetype>
              <v:shape id="Straight Arrow Connector 30" o:spid="_x0000_s1026" type="#_x0000_t32" style="position:absolute;margin-left:338.25pt;margin-top:8.45pt;width:0;height:18.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57216" behindDoc="0" locked="0" layoutInCell="1" allowOverlap="1" wp14:anchorId="296A4F55" wp14:editId="22ADFDF0">
                <wp:simplePos x="0" y="0"/>
                <wp:positionH relativeFrom="column">
                  <wp:posOffset>1428750</wp:posOffset>
                </wp:positionH>
                <wp:positionV relativeFrom="paragraph">
                  <wp:posOffset>87630</wp:posOffset>
                </wp:positionV>
                <wp:extent cx="0" cy="3095625"/>
                <wp:effectExtent l="76200" t="0" r="76200" b="47625"/>
                <wp:wrapNone/>
                <wp:docPr id="70" name="Straight Arrow Connector 70"/>
                <wp:cNvGraphicFramePr/>
                <a:graphic xmlns:a="http://schemas.openxmlformats.org/drawingml/2006/main">
                  <a:graphicData uri="http://schemas.microsoft.com/office/word/2010/wordprocessingShape">
                    <wps:wsp>
                      <wps:cNvCnPr/>
                      <wps:spPr>
                        <a:xfrm>
                          <a:off x="0" y="0"/>
                          <a:ext cx="0" cy="3095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B6F80F" id="Straight Arrow Connector 70" o:spid="_x0000_s1026" type="#_x0000_t32" style="position:absolute;margin-left:112.5pt;margin-top:6.9pt;width:0;height:243.75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" strokecolor="black [3213]">
                <v:stroke endarrow="block"/>
              </v:shape>
            </w:pict>
          </mc:Fallback>
        </mc:AlternateContent>
      </w:r>
    </w:p>
    <w:p w14:paraId="78D9CE00" w14:textId="4F8AEF7F" w:rsidR="0029104E" w:rsidRPr="00A068B0" w:rsidRDefault="0029104E" w:rsidP="0029104E">
      <w:pPr>
        <w:rPr>
          <w:b/>
          <w:bCs/>
        </w:rPr>
      </w:pPr>
    </w:p>
    <w:p w14:paraId="56C0C26C" w14:textId="1C762445"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48000" behindDoc="0" locked="0" layoutInCell="1" allowOverlap="1" wp14:anchorId="7F8452B7" wp14:editId="07F3B024">
                <wp:simplePos x="0" y="0"/>
                <wp:positionH relativeFrom="column">
                  <wp:posOffset>3143250</wp:posOffset>
                </wp:positionH>
                <wp:positionV relativeFrom="paragraph">
                  <wp:posOffset>11430</wp:posOffset>
                </wp:positionV>
                <wp:extent cx="2413635" cy="723900"/>
                <wp:effectExtent l="0" t="0" r="24765" b="19050"/>
                <wp:wrapNone/>
                <wp:docPr id="4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23900"/>
                        </a:xfrm>
                        <a:prstGeom prst="rect">
                          <a:avLst/>
                        </a:prstGeom>
                        <a:solidFill>
                          <a:schemeClr val="bg1"/>
                        </a:solidFill>
                        <a:ln w="9525">
                          <a:solidFill>
                            <a:srgbClr val="010101">
                              <a:alpha val="90195"/>
                            </a:srgbClr>
                          </a:solidFill>
                          <a:miter lim="800000"/>
                          <a:headEnd/>
                          <a:tailEnd/>
                        </a:ln>
                      </wps:spPr>
                      <wps:txbx>
                        <w:txbxContent>
                          <w:p w14:paraId="637CB9BD" w14:textId="61EC065E" w:rsidR="0078701E" w:rsidRPr="001B17A4" w:rsidRDefault="0078701E"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78701E" w:rsidRDefault="0078701E"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7F8452B7" id="Rectangle 7" o:spid="_x0000_s1032" style="position:absolute;left:0;text-align:left;margin-left:247.5pt;margin-top:.9pt;width:190.05pt;height:57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" fillcolor="white [3212]" strokecolor="#010101">
                <v:stroke opacity="59110f"/>
                <v:path arrowok="t"/>
                <v:textbox>
                  <w:txbxContent>
                    <w:p w14:paraId="637CB9BD" w14:textId="61EC065E" w:rsidR="0078701E" w:rsidRPr="001B17A4" w:rsidRDefault="0078701E"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78701E" w:rsidRDefault="0078701E"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v:textbox>
              </v:rect>
            </w:pict>
          </mc:Fallback>
        </mc:AlternateContent>
      </w:r>
    </w:p>
    <w:p w14:paraId="3BEF7CC8" w14:textId="211379C8" w:rsidR="0029104E" w:rsidRPr="00A068B0" w:rsidRDefault="0029104E" w:rsidP="0029104E">
      <w:pPr>
        <w:rPr>
          <w:b/>
          <w:bCs/>
        </w:rPr>
      </w:pPr>
    </w:p>
    <w:p w14:paraId="6D92CC6F" w14:textId="14D1A9A0" w:rsidR="0029104E" w:rsidRPr="00A068B0" w:rsidRDefault="0029104E" w:rsidP="0029104E">
      <w:pPr>
        <w:rPr>
          <w:b/>
          <w:bCs/>
        </w:rPr>
      </w:pPr>
    </w:p>
    <w:p w14:paraId="33B9BEFA" w14:textId="3FFA1D39" w:rsidR="0029104E" w:rsidRPr="00A068B0" w:rsidRDefault="0029104E" w:rsidP="0029104E">
      <w:pPr>
        <w:rPr>
          <w:b/>
          <w:bCs/>
        </w:rPr>
      </w:pPr>
    </w:p>
    <w:p w14:paraId="77E05203" w14:textId="3CA1623A"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61312" behindDoc="0" locked="0" layoutInCell="1" allowOverlap="1" wp14:anchorId="0B7D1B27" wp14:editId="2AB9014A">
                <wp:simplePos x="0" y="0"/>
                <wp:positionH relativeFrom="column">
                  <wp:posOffset>4314825</wp:posOffset>
                </wp:positionH>
                <wp:positionV relativeFrom="paragraph">
                  <wp:posOffset>93345</wp:posOffset>
                </wp:positionV>
                <wp:extent cx="0" cy="304800"/>
                <wp:effectExtent l="76200" t="0" r="57150" b="57150"/>
                <wp:wrapNone/>
                <wp:docPr id="33" name="Straight Arrow Connector 33"/>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BAF120" id="Straight Arrow Connector 33" o:spid="_x0000_s1026" type="#_x0000_t32" style="position:absolute;margin-left:339.75pt;margin-top:7.35pt;width:0;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" strokecolor="black [3040]">
                <v:stroke endarrow="block"/>
              </v:shape>
            </w:pict>
          </mc:Fallback>
        </mc:AlternateContent>
      </w:r>
    </w:p>
    <w:p w14:paraId="73B72B15" w14:textId="283E677D" w:rsidR="0029104E" w:rsidRPr="00A068B0" w:rsidRDefault="0029104E" w:rsidP="0029104E">
      <w:pPr>
        <w:rPr>
          <w:b/>
          <w:bCs/>
        </w:rPr>
      </w:pPr>
    </w:p>
    <w:p w14:paraId="54FCB758" w14:textId="58CD9141"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59264" behindDoc="0" locked="0" layoutInCell="1" allowOverlap="1" wp14:anchorId="13CBC5F0" wp14:editId="16732DCE">
                <wp:simplePos x="0" y="0"/>
                <wp:positionH relativeFrom="margin">
                  <wp:posOffset>3152775</wp:posOffset>
                </wp:positionH>
                <wp:positionV relativeFrom="paragraph">
                  <wp:posOffset>76835</wp:posOffset>
                </wp:positionV>
                <wp:extent cx="2413635" cy="742950"/>
                <wp:effectExtent l="0" t="0" r="24765" b="19050"/>
                <wp:wrapNone/>
                <wp:docPr id="2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429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19471A0" w14:textId="77777777" w:rsidR="0078701E" w:rsidRDefault="0078701E"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78701E" w:rsidRPr="001B17A4" w:rsidRDefault="0078701E" w:rsidP="00E470CF">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13CBC5F0" id="Rectangle 23" o:spid="_x0000_s1033" style="position:absolute;left:0;text-align:left;margin-left:248.25pt;margin-top:6.05pt;width:190.05pt;height:58.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" filled="f" strokecolor="#010101">
                <v:stroke opacity="59110f"/>
                <v:path arrowok="t"/>
                <v:textbox>
                  <w:txbxContent>
                    <w:p w14:paraId="419471A0" w14:textId="77777777" w:rsidR="0078701E" w:rsidRDefault="0078701E"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78701E" w:rsidRPr="001B17A4" w:rsidRDefault="0078701E" w:rsidP="00E470CF">
                      <w:pPr>
                        <w:pStyle w:val="NormalWeb"/>
                        <w:spacing w:before="0" w:beforeAutospacing="0" w:after="0" w:afterAutospacing="0"/>
                        <w:jc w:val="center"/>
                      </w:pPr>
                    </w:p>
                  </w:txbxContent>
                </v:textbox>
                <w10:wrap anchorx="margin"/>
              </v:rect>
            </w:pict>
          </mc:Fallback>
        </mc:AlternateContent>
      </w:r>
    </w:p>
    <w:p w14:paraId="7E128867" w14:textId="07A1B8E9" w:rsidR="0029104E" w:rsidRPr="00A068B0" w:rsidRDefault="0029104E" w:rsidP="0029104E">
      <w:pPr>
        <w:rPr>
          <w:b/>
          <w:bCs/>
        </w:rPr>
      </w:pPr>
    </w:p>
    <w:p w14:paraId="2807C4AA" w14:textId="56BC0C7B" w:rsidR="0029104E" w:rsidRPr="00A068B0" w:rsidRDefault="0029104E" w:rsidP="0029104E">
      <w:pPr>
        <w:rPr>
          <w:b/>
          <w:bCs/>
        </w:rPr>
      </w:pPr>
    </w:p>
    <w:p w14:paraId="4D10814D" w14:textId="751C3F96" w:rsidR="0029104E" w:rsidRPr="00A068B0" w:rsidRDefault="0029104E" w:rsidP="0029104E">
      <w:pPr>
        <w:rPr>
          <w:b/>
          <w:bCs/>
        </w:rPr>
      </w:pPr>
    </w:p>
    <w:p w14:paraId="0D3D551F" w14:textId="12BC257F" w:rsidR="0029104E" w:rsidRPr="00A068B0" w:rsidRDefault="0029104E" w:rsidP="0029104E">
      <w:pPr>
        <w:rPr>
          <w:b/>
          <w:bCs/>
        </w:rPr>
      </w:pPr>
    </w:p>
    <w:p w14:paraId="04F73A31" w14:textId="623F81A8"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63360" behindDoc="0" locked="0" layoutInCell="1" allowOverlap="1" wp14:anchorId="1AF6F86E" wp14:editId="5BB0FAF8">
                <wp:simplePos x="0" y="0"/>
                <wp:positionH relativeFrom="column">
                  <wp:posOffset>4314825</wp:posOffset>
                </wp:positionH>
                <wp:positionV relativeFrom="paragraph">
                  <wp:posOffset>16510</wp:posOffset>
                </wp:positionV>
                <wp:extent cx="0" cy="304800"/>
                <wp:effectExtent l="76200" t="0" r="57150" b="57150"/>
                <wp:wrapNone/>
                <wp:docPr id="79" name="Straight Arrow Connector 79"/>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0D0562" id="Straight Arrow Connector 79" o:spid="_x0000_s1026" type="#_x0000_t32" style="position:absolute;margin-left:339.75pt;margin-top:1.3pt;width:0;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" strokecolor="black [3040]">
                <v:stroke endarrow="block"/>
              </v:shape>
            </w:pict>
          </mc:Fallback>
        </mc:AlternateContent>
      </w:r>
    </w:p>
    <w:p w14:paraId="1B80188F" w14:textId="500B0956" w:rsidR="0029104E" w:rsidRPr="00A068B0" w:rsidRDefault="0029104E" w:rsidP="0029104E">
      <w:pPr>
        <w:rPr>
          <w:b/>
        </w:rPr>
      </w:pPr>
    </w:p>
    <w:p w14:paraId="1C3AE69D" w14:textId="7EF2A367" w:rsidR="0029104E" w:rsidRPr="003B2076" w:rsidRDefault="00E470CF" w:rsidP="0029104E">
      <w:r w:rsidRPr="00A068B0">
        <w:rPr>
          <w:b/>
          <w:bCs/>
          <w:noProof/>
          <w:lang w:eastAsia="en-GB"/>
        </w:rPr>
        <mc:AlternateContent>
          <mc:Choice Requires="wps">
            <w:drawing>
              <wp:anchor distT="0" distB="0" distL="114300" distR="114300" simplePos="0" relativeHeight="251649024" behindDoc="0" locked="0" layoutInCell="1" allowOverlap="1" wp14:anchorId="2828410A" wp14:editId="2F98F2B5">
                <wp:simplePos x="0" y="0"/>
                <wp:positionH relativeFrom="column">
                  <wp:posOffset>3143250</wp:posOffset>
                </wp:positionH>
                <wp:positionV relativeFrom="paragraph">
                  <wp:posOffset>9525</wp:posOffset>
                </wp:positionV>
                <wp:extent cx="2413635" cy="476250"/>
                <wp:effectExtent l="0" t="0" r="24765" b="19050"/>
                <wp:wrapNone/>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4762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B11EC0C" w14:textId="0379EFDF" w:rsidR="0078701E" w:rsidRPr="001B17A4" w:rsidRDefault="0078701E"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2828410A" id="_x0000_s1034" style="position:absolute;left:0;text-align:left;margin-left:247.5pt;margin-top:.75pt;width:190.05pt;height:37.5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" filled="f" strokecolor="#010101">
                <v:stroke opacity="59110f"/>
                <v:path arrowok="t"/>
                <v:textbox>
                  <w:txbxContent>
                    <w:p w14:paraId="1B11EC0C" w14:textId="0379EFDF" w:rsidR="0078701E" w:rsidRPr="001B17A4" w:rsidRDefault="0078701E"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v:textbox>
              </v:rect>
            </w:pict>
          </mc:Fallback>
        </mc:AlternateContent>
      </w:r>
    </w:p>
    <w:p w14:paraId="1AADE583" w14:textId="395E0105" w:rsidR="0029104E" w:rsidRPr="003B2076" w:rsidRDefault="00E470CF" w:rsidP="0029104E">
      <w:r w:rsidRPr="00A068B0">
        <w:rPr>
          <w:b/>
          <w:bCs/>
          <w:noProof/>
          <w:lang w:eastAsia="en-GB"/>
        </w:rPr>
        <mc:AlternateContent>
          <mc:Choice Requires="wps">
            <w:drawing>
              <wp:anchor distT="0" distB="0" distL="114300" distR="114300" simplePos="0" relativeHeight="251664384" behindDoc="0" locked="0" layoutInCell="1" allowOverlap="1" wp14:anchorId="4F464F2E" wp14:editId="19A3D1D6">
                <wp:simplePos x="0" y="0"/>
                <wp:positionH relativeFrom="column">
                  <wp:posOffset>4314825</wp:posOffset>
                </wp:positionH>
                <wp:positionV relativeFrom="paragraph">
                  <wp:posOffset>334645</wp:posOffset>
                </wp:positionV>
                <wp:extent cx="0" cy="304800"/>
                <wp:effectExtent l="76200" t="0" r="57150" b="57150"/>
                <wp:wrapNone/>
                <wp:docPr id="14464" name="Straight Arrow Connector 14464"/>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B5F036" id="Straight Arrow Connector 14464" o:spid="_x0000_s1026" type="#_x0000_t32" style="position:absolute;margin-left:339.75pt;margin-top:26.35pt;width:0;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54144" behindDoc="0" locked="0" layoutInCell="1" allowOverlap="1" wp14:anchorId="3090EBCA" wp14:editId="3CB5CE8B">
                <wp:simplePos x="0" y="0"/>
                <wp:positionH relativeFrom="column">
                  <wp:posOffset>3124200</wp:posOffset>
                </wp:positionH>
                <wp:positionV relativeFrom="paragraph">
                  <wp:posOffset>635635</wp:posOffset>
                </wp:positionV>
                <wp:extent cx="2413635" cy="1311910"/>
                <wp:effectExtent l="0" t="0" r="24765" b="21590"/>
                <wp:wrapNone/>
                <wp:docPr id="6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0D3C22E" w14:textId="78C35C81" w:rsidR="0078701E" w:rsidRDefault="0078701E"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wps:txbx>
                      <wps:bodyPr rot="0" vert="horz" wrap="square" lIns="91440" tIns="45720" rIns="91440" bIns="45720" anchor="t" anchorCtr="0" upright="1">
                        <a:noAutofit/>
                      </wps:bodyPr>
                    </wps:wsp>
                  </a:graphicData>
                </a:graphic>
              </wp:anchor>
            </w:drawing>
          </mc:Choice>
          <mc:Fallback>
            <w:pict>
              <v:rect w14:anchorId="3090EBCA" id="_x0000_s1035" style="position:absolute;left:0;text-align:left;margin-left:246pt;margin-top:50.05pt;width:190.05pt;height:103.3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" filled="f" strokecolor="#010101" strokeweight=".26456mm">
                <v:stroke opacity="59110f"/>
                <v:path arrowok="t"/>
                <v:textbox>
                  <w:txbxContent>
                    <w:p w14:paraId="60D3C22E" w14:textId="78C35C81" w:rsidR="0078701E" w:rsidRDefault="0078701E"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v:textbox>
              </v:rect>
            </w:pict>
          </mc:Fallback>
        </mc:AlternateContent>
      </w:r>
      <w:r w:rsidR="00C75EB7" w:rsidRPr="00A068B0">
        <w:rPr>
          <w:b/>
          <w:bCs/>
          <w:noProof/>
          <w:lang w:eastAsia="en-GB"/>
        </w:rPr>
        <mc:AlternateContent>
          <mc:Choice Requires="wps">
            <w:drawing>
              <wp:anchor distT="0" distB="0" distL="114300" distR="114300" simplePos="0" relativeHeight="251656192" behindDoc="0" locked="0" layoutInCell="1" allowOverlap="1" wp14:anchorId="1F696DCA" wp14:editId="25C16F22">
                <wp:simplePos x="0" y="0"/>
                <wp:positionH relativeFrom="column">
                  <wp:posOffset>228600</wp:posOffset>
                </wp:positionH>
                <wp:positionV relativeFrom="paragraph">
                  <wp:posOffset>629920</wp:posOffset>
                </wp:positionV>
                <wp:extent cx="2413635" cy="1311910"/>
                <wp:effectExtent l="0" t="0" r="24765" b="21590"/>
                <wp:wrapNone/>
                <wp:docPr id="6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8EE6C4D" w14:textId="05D94788" w:rsidR="0078701E" w:rsidRDefault="0078701E"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wps:txbx>
                      <wps:bodyPr rot="0" vert="horz" wrap="square" lIns="91440" tIns="45720" rIns="91440" bIns="45720" anchor="t" anchorCtr="0" upright="1">
                        <a:noAutofit/>
                      </wps:bodyPr>
                    </wps:wsp>
                  </a:graphicData>
                </a:graphic>
              </wp:anchor>
            </w:drawing>
          </mc:Choice>
          <mc:Fallback>
            <w:pict>
              <v:rect w14:anchorId="1F696DCA" id="_x0000_s1036" style="position:absolute;left:0;text-align:left;margin-left:18pt;margin-top:49.6pt;width:190.05pt;height:103.3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" filled="f" strokecolor="#010101" strokeweight=".26456mm">
                <v:stroke opacity="59110f"/>
                <v:path arrowok="t"/>
                <v:textbox>
                  <w:txbxContent>
                    <w:p w14:paraId="68EE6C4D" w14:textId="05D94788" w:rsidR="0078701E" w:rsidRDefault="0078701E"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v:textbox>
              </v:rect>
            </w:pict>
          </mc:Fallback>
        </mc:AlternateContent>
      </w:r>
    </w:p>
    <w:bookmarkEnd w:id="250"/>
    <w:p w14:paraId="4DE38F50" w14:textId="1F58DC1C" w:rsidR="0053317C" w:rsidRPr="003B2076" w:rsidRDefault="0053317C" w:rsidP="0029104E">
      <w:pPr>
        <w:rPr>
          <w:b/>
          <w:sz w:val="20"/>
        </w:rPr>
        <w:sectPr w:rsidR="0053317C" w:rsidRPr="003B2076" w:rsidSect="00D6379C">
          <w:pgSz w:w="11906" w:h="16838"/>
          <w:pgMar w:top="1440" w:right="1440" w:bottom="1440" w:left="1440" w:header="708" w:footer="708" w:gutter="0"/>
          <w:cols w:space="708"/>
          <w:docGrid w:linePitch="360"/>
        </w:sectPr>
      </w:pPr>
    </w:p>
    <w:p w14:paraId="727EC66A" w14:textId="7EED35FA" w:rsidR="0029104E" w:rsidRPr="003B2076" w:rsidRDefault="0029104E" w:rsidP="0029104E">
      <w:pPr>
        <w:pStyle w:val="Heading1"/>
        <w:numPr>
          <w:ilvl w:val="0"/>
          <w:numId w:val="0"/>
        </w:numPr>
      </w:pPr>
      <w:bookmarkStart w:id="251" w:name="_Toc527053386"/>
      <w:r w:rsidRPr="003B2076">
        <w:lastRenderedPageBreak/>
        <w:t>Appendix 3. Micro-generator Documentation</w:t>
      </w:r>
      <w:bookmarkEnd w:id="251"/>
      <w:r w:rsidRPr="003B2076">
        <w:t xml:space="preserve"> </w:t>
      </w:r>
    </w:p>
    <w:p w14:paraId="048EBCA2" w14:textId="56D42683" w:rsidR="0029104E" w:rsidRPr="00A068B0" w:rsidRDefault="0029104E" w:rsidP="0029104E">
      <w:pPr>
        <w:rPr>
          <w:spacing w:val="0"/>
        </w:rPr>
      </w:pPr>
      <w:r w:rsidRPr="00A068B0">
        <w:rPr>
          <w:spacing w:val="0"/>
        </w:rPr>
        <w:t xml:space="preserve">A number of forms are required to be completed and submitted to the </w:t>
      </w:r>
      <w:r w:rsidRPr="00A068B0">
        <w:rPr>
          <w:b/>
          <w:spacing w:val="0"/>
        </w:rPr>
        <w:t>DNO</w:t>
      </w:r>
      <w:r w:rsidRPr="00A068B0">
        <w:rPr>
          <w:spacing w:val="0"/>
        </w:rPr>
        <w:t xml:space="preserve"> for </w:t>
      </w:r>
      <w:r w:rsidRPr="00A068B0">
        <w:rPr>
          <w:b/>
          <w:spacing w:val="0"/>
        </w:rPr>
        <w:t>Micro-generator</w:t>
      </w:r>
      <w:r w:rsidRPr="00A068B0">
        <w:rPr>
          <w:spacing w:val="0"/>
        </w:rPr>
        <w:t xml:space="preserve"> installations and any subsequent modifications to equipment, and/or permanent decommissioning. These are summarised in the table below. The stages in the table below are described in more detail in the Distributed Generation Connection Guides, which are available free of charge on the Energy Networks Association website</w:t>
      </w:r>
      <w:r w:rsidRPr="00A068B0">
        <w:rPr>
          <w:rStyle w:val="FootnoteReference"/>
          <w:spacing w:val="0"/>
          <w:sz w:val="22"/>
          <w:vertAlign w:val="superscript"/>
        </w:rPr>
        <w:footnoteReference w:id="7"/>
      </w:r>
      <w:r w:rsidRPr="00A068B0">
        <w:rPr>
          <w:spacing w:val="0"/>
        </w:rPr>
        <w:t>.</w:t>
      </w:r>
    </w:p>
    <w:p w14:paraId="23D653B2" w14:textId="77777777" w:rsidR="00BB7D9E" w:rsidRPr="003B2076" w:rsidRDefault="00BB7D9E" w:rsidP="0029104E"/>
    <w:tbl>
      <w:tblPr>
        <w:tblStyle w:val="TableGrid"/>
        <w:tblW w:w="9212" w:type="dxa"/>
        <w:tblLayout w:type="fixed"/>
        <w:tblLook w:val="04A0" w:firstRow="1" w:lastRow="0" w:firstColumn="1" w:lastColumn="0" w:noHBand="0" w:noVBand="1"/>
      </w:tblPr>
      <w:tblGrid>
        <w:gridCol w:w="1701"/>
        <w:gridCol w:w="1838"/>
        <w:gridCol w:w="2410"/>
        <w:gridCol w:w="1052"/>
        <w:gridCol w:w="1074"/>
        <w:gridCol w:w="1137"/>
      </w:tblGrid>
      <w:tr w:rsidR="00687CE2" w:rsidRPr="00C07FA6" w14:paraId="3DA8576D" w14:textId="77777777" w:rsidTr="00A068B0">
        <w:tc>
          <w:tcPr>
            <w:tcW w:w="1701" w:type="dxa"/>
          </w:tcPr>
          <w:p w14:paraId="40FCDDD6" w14:textId="3648867C" w:rsidR="00687CE2" w:rsidRPr="00A068B0" w:rsidRDefault="001800F0" w:rsidP="00A068B0">
            <w:pPr>
              <w:spacing w:before="120" w:after="120"/>
              <w:rPr>
                <w:b/>
                <w:spacing w:val="0"/>
              </w:rPr>
            </w:pPr>
            <w:r w:rsidRPr="00A068B0">
              <w:rPr>
                <w:b/>
                <w:spacing w:val="0"/>
              </w:rPr>
              <w:t>Stage</w:t>
            </w:r>
          </w:p>
        </w:tc>
        <w:tc>
          <w:tcPr>
            <w:tcW w:w="1838" w:type="dxa"/>
          </w:tcPr>
          <w:p w14:paraId="3FD737CE" w14:textId="57FC7851" w:rsidR="00687CE2" w:rsidRPr="00A068B0" w:rsidRDefault="001800F0" w:rsidP="00A068B0">
            <w:pPr>
              <w:spacing w:before="120" w:after="120"/>
              <w:rPr>
                <w:b/>
                <w:spacing w:val="0"/>
              </w:rPr>
            </w:pPr>
            <w:r w:rsidRPr="00A068B0">
              <w:rPr>
                <w:b/>
                <w:spacing w:val="0"/>
              </w:rPr>
              <w:t>Form</w:t>
            </w:r>
          </w:p>
        </w:tc>
        <w:tc>
          <w:tcPr>
            <w:tcW w:w="2410" w:type="dxa"/>
          </w:tcPr>
          <w:p w14:paraId="3E84A43D" w14:textId="1997C26E" w:rsidR="00687CE2" w:rsidRPr="00A068B0" w:rsidRDefault="001800F0" w:rsidP="00A068B0">
            <w:pPr>
              <w:spacing w:before="120" w:after="120"/>
              <w:rPr>
                <w:b/>
                <w:spacing w:val="0"/>
              </w:rPr>
            </w:pPr>
            <w:r w:rsidRPr="00A068B0">
              <w:rPr>
                <w:b/>
                <w:spacing w:val="0"/>
              </w:rPr>
              <w:t>Notes / Description</w:t>
            </w:r>
          </w:p>
        </w:tc>
        <w:tc>
          <w:tcPr>
            <w:tcW w:w="1052" w:type="dxa"/>
          </w:tcPr>
          <w:p w14:paraId="019DA02A" w14:textId="77777777" w:rsidR="00687CE2" w:rsidRPr="00A068B0" w:rsidRDefault="00687CE2" w:rsidP="00A068B0">
            <w:pPr>
              <w:spacing w:before="120" w:after="120"/>
              <w:rPr>
                <w:b/>
                <w:spacing w:val="0"/>
                <w:sz w:val="18"/>
              </w:rPr>
            </w:pPr>
            <w:r w:rsidRPr="00A068B0">
              <w:rPr>
                <w:b/>
                <w:spacing w:val="0"/>
                <w:sz w:val="18"/>
              </w:rPr>
              <w:t>Single premises</w:t>
            </w:r>
          </w:p>
        </w:tc>
        <w:tc>
          <w:tcPr>
            <w:tcW w:w="1074" w:type="dxa"/>
          </w:tcPr>
          <w:p w14:paraId="1716233B" w14:textId="219A8AE4" w:rsidR="00687CE2" w:rsidRPr="00A068B0" w:rsidRDefault="00687CE2" w:rsidP="00A068B0">
            <w:pPr>
              <w:spacing w:before="120" w:after="120"/>
              <w:rPr>
                <w:b/>
                <w:spacing w:val="0"/>
                <w:sz w:val="18"/>
              </w:rPr>
            </w:pPr>
            <w:r w:rsidRPr="00A068B0">
              <w:rPr>
                <w:b/>
                <w:spacing w:val="0"/>
                <w:sz w:val="18"/>
              </w:rPr>
              <w:t>Multiple premises</w:t>
            </w:r>
          </w:p>
        </w:tc>
        <w:tc>
          <w:tcPr>
            <w:tcW w:w="1137" w:type="dxa"/>
          </w:tcPr>
          <w:p w14:paraId="67F86740" w14:textId="77777777" w:rsidR="00687CE2" w:rsidRDefault="001800F0" w:rsidP="006F1070">
            <w:pPr>
              <w:spacing w:before="120"/>
              <w:jc w:val="center"/>
              <w:rPr>
                <w:b/>
                <w:spacing w:val="0"/>
                <w:sz w:val="18"/>
              </w:rPr>
            </w:pPr>
            <w:r w:rsidRPr="00A068B0">
              <w:rPr>
                <w:b/>
                <w:spacing w:val="0"/>
                <w:sz w:val="18"/>
              </w:rPr>
              <w:t>Complete</w:t>
            </w:r>
          </w:p>
          <w:p w14:paraId="47525C36" w14:textId="3F9DE994" w:rsidR="006F1070" w:rsidRPr="00A068B0" w:rsidRDefault="006F1070" w:rsidP="006F1070">
            <w:pPr>
              <w:spacing w:before="120"/>
              <w:jc w:val="center"/>
              <w:rPr>
                <w:b/>
                <w:spacing w:val="0"/>
              </w:rPr>
            </w:pPr>
            <w:r>
              <w:rPr>
                <w:b/>
                <w:spacing w:val="0"/>
                <w:sz w:val="18"/>
              </w:rPr>
              <w:t>Y/N</w:t>
            </w:r>
          </w:p>
        </w:tc>
      </w:tr>
      <w:tr w:rsidR="00687CE2" w:rsidRPr="00C07FA6" w14:paraId="3ED44A24" w14:textId="77777777" w:rsidTr="00A068B0">
        <w:trPr>
          <w:trHeight w:val="509"/>
        </w:trPr>
        <w:tc>
          <w:tcPr>
            <w:tcW w:w="1701" w:type="dxa"/>
          </w:tcPr>
          <w:p w14:paraId="7E2EBD9F" w14:textId="77777777" w:rsidR="00687CE2" w:rsidRPr="00A068B0" w:rsidRDefault="00687CE2" w:rsidP="00A068B0">
            <w:pPr>
              <w:spacing w:before="120" w:after="120"/>
              <w:jc w:val="left"/>
              <w:rPr>
                <w:spacing w:val="0"/>
                <w:sz w:val="20"/>
              </w:rPr>
            </w:pPr>
            <w:r w:rsidRPr="00A068B0">
              <w:rPr>
                <w:spacing w:val="0"/>
                <w:sz w:val="20"/>
              </w:rPr>
              <w:t xml:space="preserve">1. Find an </w:t>
            </w:r>
            <w:r w:rsidRPr="00A068B0">
              <w:rPr>
                <w:b/>
                <w:spacing w:val="0"/>
                <w:sz w:val="20"/>
              </w:rPr>
              <w:t>Installer</w:t>
            </w:r>
          </w:p>
        </w:tc>
        <w:tc>
          <w:tcPr>
            <w:tcW w:w="1838" w:type="dxa"/>
          </w:tcPr>
          <w:p w14:paraId="622D7279"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048D7396" w14:textId="77777777" w:rsidR="00687CE2" w:rsidRPr="00A068B0" w:rsidRDefault="00687CE2" w:rsidP="00A068B0">
            <w:pPr>
              <w:spacing w:before="120" w:after="120"/>
              <w:jc w:val="left"/>
              <w:rPr>
                <w:spacing w:val="0"/>
                <w:sz w:val="20"/>
              </w:rPr>
            </w:pPr>
            <w:r w:rsidRPr="00A068B0">
              <w:rPr>
                <w:spacing w:val="0"/>
                <w:sz w:val="20"/>
              </w:rPr>
              <w:t>No form required – see ENA Distributed Generation Connection Guides for more information.  Outside of the scope of this document.</w:t>
            </w:r>
          </w:p>
        </w:tc>
        <w:tc>
          <w:tcPr>
            <w:tcW w:w="1052" w:type="dxa"/>
            <w:vAlign w:val="center"/>
          </w:tcPr>
          <w:p w14:paraId="4197FCF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ED131ED" w14:textId="6017C4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A753DE5" w14:textId="77777777" w:rsidR="00687CE2" w:rsidRPr="00A068B0" w:rsidRDefault="00687CE2" w:rsidP="00A068B0">
            <w:pPr>
              <w:spacing w:before="120" w:after="120"/>
              <w:rPr>
                <w:spacing w:val="0"/>
                <w:sz w:val="20"/>
              </w:rPr>
            </w:pPr>
          </w:p>
        </w:tc>
      </w:tr>
      <w:tr w:rsidR="00687CE2" w:rsidRPr="00C07FA6" w14:paraId="25D53795" w14:textId="77777777" w:rsidTr="00A068B0">
        <w:trPr>
          <w:trHeight w:val="401"/>
        </w:trPr>
        <w:tc>
          <w:tcPr>
            <w:tcW w:w="1701" w:type="dxa"/>
          </w:tcPr>
          <w:p w14:paraId="712D19A5" w14:textId="77777777" w:rsidR="00687CE2" w:rsidRPr="00A068B0" w:rsidRDefault="00687CE2" w:rsidP="00A068B0">
            <w:pPr>
              <w:spacing w:before="120" w:after="120"/>
              <w:jc w:val="left"/>
              <w:rPr>
                <w:spacing w:val="0"/>
                <w:sz w:val="20"/>
              </w:rPr>
            </w:pPr>
            <w:r w:rsidRPr="00A068B0">
              <w:rPr>
                <w:spacing w:val="0"/>
                <w:sz w:val="20"/>
              </w:rPr>
              <w:t xml:space="preserve">2. Discuss with the </w:t>
            </w:r>
            <w:r w:rsidRPr="00A068B0">
              <w:rPr>
                <w:b/>
                <w:spacing w:val="0"/>
                <w:sz w:val="20"/>
              </w:rPr>
              <w:t>DNO</w:t>
            </w:r>
          </w:p>
        </w:tc>
        <w:tc>
          <w:tcPr>
            <w:tcW w:w="1838" w:type="dxa"/>
          </w:tcPr>
          <w:p w14:paraId="6A3DD596"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6137C510" w14:textId="77777777" w:rsidR="00687CE2" w:rsidRPr="00A068B0" w:rsidRDefault="00687CE2" w:rsidP="00A068B0">
            <w:pPr>
              <w:spacing w:before="120" w:after="120"/>
              <w:jc w:val="left"/>
              <w:rPr>
                <w:spacing w:val="0"/>
                <w:sz w:val="20"/>
              </w:rPr>
            </w:pPr>
            <w:r w:rsidRPr="00A068B0">
              <w:rPr>
                <w:spacing w:val="0"/>
                <w:sz w:val="20"/>
              </w:rPr>
              <w:t>As above.</w:t>
            </w:r>
          </w:p>
        </w:tc>
        <w:tc>
          <w:tcPr>
            <w:tcW w:w="1052" w:type="dxa"/>
            <w:vAlign w:val="center"/>
          </w:tcPr>
          <w:p w14:paraId="338FF465"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349F8AA7" w14:textId="7F618978"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796F8D7" w14:textId="77777777" w:rsidR="00687CE2" w:rsidRPr="00A068B0" w:rsidRDefault="00687CE2" w:rsidP="00A068B0">
            <w:pPr>
              <w:spacing w:before="120" w:after="120"/>
              <w:rPr>
                <w:spacing w:val="0"/>
                <w:sz w:val="20"/>
              </w:rPr>
            </w:pPr>
          </w:p>
        </w:tc>
      </w:tr>
      <w:tr w:rsidR="00687CE2" w:rsidRPr="00C07FA6" w14:paraId="5B2413A1" w14:textId="77777777" w:rsidTr="00A068B0">
        <w:trPr>
          <w:trHeight w:val="420"/>
        </w:trPr>
        <w:tc>
          <w:tcPr>
            <w:tcW w:w="1701" w:type="dxa"/>
          </w:tcPr>
          <w:p w14:paraId="7FC2230C" w14:textId="77777777" w:rsidR="00687CE2" w:rsidRPr="00A068B0" w:rsidRDefault="00687CE2" w:rsidP="00A068B0">
            <w:pPr>
              <w:spacing w:before="120" w:after="120"/>
              <w:jc w:val="left"/>
              <w:rPr>
                <w:spacing w:val="0"/>
                <w:sz w:val="20"/>
              </w:rPr>
            </w:pPr>
            <w:r w:rsidRPr="00A068B0">
              <w:rPr>
                <w:spacing w:val="0"/>
                <w:sz w:val="20"/>
              </w:rPr>
              <w:t>3. Submit application</w:t>
            </w:r>
          </w:p>
        </w:tc>
        <w:tc>
          <w:tcPr>
            <w:tcW w:w="1838" w:type="dxa"/>
          </w:tcPr>
          <w:p w14:paraId="55C76DFB" w14:textId="069272CC" w:rsidR="00687CE2" w:rsidRPr="00A068B0" w:rsidRDefault="00687CE2" w:rsidP="00A068B0">
            <w:pPr>
              <w:spacing w:before="120" w:after="120"/>
              <w:jc w:val="left"/>
              <w:rPr>
                <w:spacing w:val="0"/>
                <w:sz w:val="20"/>
              </w:rPr>
            </w:pPr>
            <w:r w:rsidRPr="00A068B0">
              <w:rPr>
                <w:spacing w:val="0"/>
                <w:sz w:val="20"/>
              </w:rPr>
              <w:t>A: Application form</w:t>
            </w:r>
          </w:p>
        </w:tc>
        <w:tc>
          <w:tcPr>
            <w:tcW w:w="2410" w:type="dxa"/>
          </w:tcPr>
          <w:p w14:paraId="5ED3224E" w14:textId="24274DF8" w:rsidR="00687CE2" w:rsidRPr="00A068B0" w:rsidRDefault="00687CE2" w:rsidP="00A068B0">
            <w:pPr>
              <w:spacing w:before="120" w:after="120"/>
              <w:jc w:val="left"/>
              <w:rPr>
                <w:spacing w:val="0"/>
                <w:sz w:val="20"/>
              </w:rPr>
            </w:pPr>
            <w:r w:rsidRPr="00A068B0">
              <w:rPr>
                <w:spacing w:val="0"/>
                <w:sz w:val="20"/>
              </w:rPr>
              <w:t xml:space="preserve">Submit an application, so that the </w:t>
            </w:r>
            <w:r w:rsidRPr="00A068B0">
              <w:rPr>
                <w:b/>
                <w:spacing w:val="0"/>
                <w:sz w:val="20"/>
              </w:rPr>
              <w:t>DNO</w:t>
            </w:r>
            <w:r w:rsidRPr="00A068B0">
              <w:rPr>
                <w:spacing w:val="0"/>
                <w:sz w:val="20"/>
              </w:rPr>
              <w:t xml:space="preserve"> can assess whether there is a requirement for network studies and </w:t>
            </w:r>
            <w:r w:rsidRPr="00A068B0">
              <w:rPr>
                <w:b/>
                <w:spacing w:val="0"/>
                <w:sz w:val="20"/>
                <w:lang w:val="en-US"/>
              </w:rPr>
              <w:t>Distribution</w:t>
            </w:r>
            <w:r w:rsidRPr="00A068B0">
              <w:rPr>
                <w:b/>
                <w:spacing w:val="0"/>
                <w:sz w:val="20"/>
              </w:rPr>
              <w:t xml:space="preserve"> Network</w:t>
            </w:r>
            <w:r w:rsidRPr="00A068B0">
              <w:rPr>
                <w:spacing w:val="0"/>
                <w:sz w:val="20"/>
              </w:rPr>
              <w:t xml:space="preserve"> reinforcement.</w:t>
            </w:r>
          </w:p>
        </w:tc>
        <w:tc>
          <w:tcPr>
            <w:tcW w:w="1052" w:type="dxa"/>
            <w:vAlign w:val="center"/>
          </w:tcPr>
          <w:p w14:paraId="64D7E84B"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9F77CE8" w14:textId="4D0BD0F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67FAD31" w14:textId="77777777" w:rsidR="00687CE2" w:rsidRPr="00A068B0" w:rsidRDefault="00687CE2" w:rsidP="00A068B0">
            <w:pPr>
              <w:spacing w:before="120" w:after="120"/>
              <w:rPr>
                <w:spacing w:val="0"/>
                <w:sz w:val="20"/>
              </w:rPr>
            </w:pPr>
          </w:p>
        </w:tc>
      </w:tr>
      <w:tr w:rsidR="00687CE2" w:rsidRPr="00C07FA6" w14:paraId="233F8D4E" w14:textId="77777777" w:rsidTr="00A068B0">
        <w:trPr>
          <w:trHeight w:val="455"/>
        </w:trPr>
        <w:tc>
          <w:tcPr>
            <w:tcW w:w="1701" w:type="dxa"/>
          </w:tcPr>
          <w:p w14:paraId="1211F7BC" w14:textId="77777777" w:rsidR="00687CE2" w:rsidRPr="00A068B0" w:rsidRDefault="00687CE2" w:rsidP="00A068B0">
            <w:pPr>
              <w:spacing w:before="120" w:after="120"/>
              <w:jc w:val="left"/>
              <w:rPr>
                <w:spacing w:val="0"/>
                <w:sz w:val="20"/>
              </w:rPr>
            </w:pPr>
            <w:r w:rsidRPr="00A068B0">
              <w:rPr>
                <w:spacing w:val="0"/>
                <w:sz w:val="20"/>
              </w:rPr>
              <w:t>4. Application acceptance</w:t>
            </w:r>
          </w:p>
        </w:tc>
        <w:tc>
          <w:tcPr>
            <w:tcW w:w="1838" w:type="dxa"/>
          </w:tcPr>
          <w:p w14:paraId="56599E85"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47232923" w14:textId="77777777" w:rsidR="00687CE2" w:rsidRPr="00A068B0" w:rsidRDefault="00687CE2" w:rsidP="00A068B0">
            <w:pPr>
              <w:spacing w:before="120" w:after="120"/>
              <w:jc w:val="left"/>
              <w:rPr>
                <w:spacing w:val="0"/>
                <w:sz w:val="20"/>
              </w:rPr>
            </w:pPr>
            <w:r w:rsidRPr="00A068B0">
              <w:rPr>
                <w:spacing w:val="0"/>
                <w:sz w:val="20"/>
              </w:rPr>
              <w:t xml:space="preserve">If the </w:t>
            </w:r>
            <w:r w:rsidRPr="00A068B0">
              <w:rPr>
                <w:b/>
                <w:spacing w:val="0"/>
                <w:sz w:val="20"/>
              </w:rPr>
              <w:t>DNO</w:t>
            </w:r>
            <w:r w:rsidRPr="00A068B0">
              <w:rPr>
                <w:spacing w:val="0"/>
                <w:sz w:val="20"/>
              </w:rPr>
              <w:t xml:space="preserve"> determines that </w:t>
            </w:r>
            <w:r w:rsidRPr="00A068B0">
              <w:rPr>
                <w:b/>
                <w:spacing w:val="0"/>
                <w:sz w:val="20"/>
                <w:lang w:val="en-US"/>
              </w:rPr>
              <w:t>Distribution</w:t>
            </w:r>
            <w:r w:rsidRPr="00A068B0">
              <w:rPr>
                <w:spacing w:val="0"/>
                <w:sz w:val="20"/>
              </w:rPr>
              <w:t xml:space="preserve"> </w:t>
            </w:r>
            <w:r w:rsidRPr="00A068B0">
              <w:rPr>
                <w:b/>
                <w:spacing w:val="0"/>
                <w:sz w:val="20"/>
              </w:rPr>
              <w:t>Network</w:t>
            </w:r>
            <w:r w:rsidRPr="00A068B0">
              <w:rPr>
                <w:spacing w:val="0"/>
                <w:sz w:val="20"/>
              </w:rPr>
              <w:t xml:space="preserve"> reinforcement is required to facilitate connecting your </w:t>
            </w:r>
            <w:r w:rsidRPr="00A068B0">
              <w:rPr>
                <w:b/>
                <w:spacing w:val="0"/>
                <w:sz w:val="20"/>
              </w:rPr>
              <w:t>Micro-generator</w:t>
            </w:r>
            <w:r w:rsidRPr="00A068B0">
              <w:rPr>
                <w:spacing w:val="0"/>
                <w:sz w:val="20"/>
              </w:rPr>
              <w:t xml:space="preserve">s, they will make you a Connection Offer.  Once you have accepted the </w:t>
            </w:r>
            <w:r w:rsidRPr="00A068B0">
              <w:rPr>
                <w:b/>
                <w:spacing w:val="0"/>
                <w:sz w:val="20"/>
              </w:rPr>
              <w:t>DNO’s Connection Offer</w:t>
            </w:r>
            <w:r w:rsidRPr="00A068B0">
              <w:rPr>
                <w:spacing w:val="0"/>
                <w:sz w:val="20"/>
              </w:rPr>
              <w:t>, construction can begin.</w:t>
            </w:r>
          </w:p>
          <w:p w14:paraId="2AEDEEDF" w14:textId="77777777" w:rsidR="00687CE2" w:rsidRPr="00A068B0" w:rsidRDefault="00687CE2" w:rsidP="00A068B0">
            <w:pPr>
              <w:spacing w:before="120" w:after="120"/>
              <w:jc w:val="left"/>
              <w:rPr>
                <w:spacing w:val="0"/>
                <w:sz w:val="20"/>
              </w:rPr>
            </w:pPr>
            <w:r w:rsidRPr="00A068B0">
              <w:rPr>
                <w:spacing w:val="0"/>
                <w:sz w:val="20"/>
              </w:rPr>
              <w:t>See ENA Distributed Generation Connection Guides for more information.</w:t>
            </w:r>
          </w:p>
        </w:tc>
        <w:tc>
          <w:tcPr>
            <w:tcW w:w="1052" w:type="dxa"/>
            <w:vAlign w:val="center"/>
          </w:tcPr>
          <w:p w14:paraId="04F19B9C"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3EB64CC" w14:textId="582F8714"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886B7A2" w14:textId="77777777" w:rsidR="00687CE2" w:rsidRPr="00A068B0" w:rsidRDefault="00687CE2" w:rsidP="00A068B0">
            <w:pPr>
              <w:spacing w:before="120" w:after="120"/>
              <w:rPr>
                <w:spacing w:val="0"/>
                <w:sz w:val="20"/>
              </w:rPr>
            </w:pPr>
          </w:p>
        </w:tc>
      </w:tr>
      <w:tr w:rsidR="00687CE2" w:rsidRPr="00C07FA6" w14:paraId="44F7A06E" w14:textId="77777777" w:rsidTr="00A068B0">
        <w:trPr>
          <w:trHeight w:val="616"/>
        </w:trPr>
        <w:tc>
          <w:tcPr>
            <w:tcW w:w="1701" w:type="dxa"/>
          </w:tcPr>
          <w:p w14:paraId="581CBFCD" w14:textId="77777777" w:rsidR="00687CE2" w:rsidRPr="00A068B0" w:rsidRDefault="00687CE2" w:rsidP="00A068B0">
            <w:pPr>
              <w:spacing w:before="120" w:after="120"/>
              <w:jc w:val="left"/>
              <w:rPr>
                <w:spacing w:val="0"/>
                <w:sz w:val="20"/>
              </w:rPr>
            </w:pPr>
            <w:r w:rsidRPr="00A068B0">
              <w:rPr>
                <w:spacing w:val="0"/>
                <w:sz w:val="20"/>
              </w:rPr>
              <w:t>5. Construction and commissioning</w:t>
            </w:r>
          </w:p>
        </w:tc>
        <w:tc>
          <w:tcPr>
            <w:tcW w:w="1838" w:type="dxa"/>
          </w:tcPr>
          <w:p w14:paraId="61F70CD6" w14:textId="77777777" w:rsidR="00687CE2" w:rsidRPr="00A068B0" w:rsidRDefault="00687CE2" w:rsidP="00A068B0">
            <w:pPr>
              <w:spacing w:before="120" w:after="120"/>
              <w:jc w:val="left"/>
              <w:rPr>
                <w:spacing w:val="0"/>
                <w:sz w:val="20"/>
              </w:rPr>
            </w:pPr>
            <w:r w:rsidRPr="00A068B0">
              <w:rPr>
                <w:spacing w:val="0"/>
                <w:sz w:val="20"/>
              </w:rPr>
              <w:t>See below.</w:t>
            </w:r>
          </w:p>
        </w:tc>
        <w:tc>
          <w:tcPr>
            <w:tcW w:w="2410" w:type="dxa"/>
          </w:tcPr>
          <w:p w14:paraId="5DB46720" w14:textId="37CBD260" w:rsidR="00687CE2" w:rsidRPr="00A068B0" w:rsidRDefault="001F6916" w:rsidP="00A068B0">
            <w:pPr>
              <w:spacing w:before="120" w:after="120"/>
              <w:jc w:val="left"/>
              <w:rPr>
                <w:spacing w:val="0"/>
                <w:sz w:val="20"/>
              </w:rPr>
            </w:pPr>
            <w:r>
              <w:rPr>
                <w:spacing w:val="0"/>
                <w:sz w:val="20"/>
              </w:rPr>
              <w:t>S</w:t>
            </w:r>
            <w:r w:rsidRPr="00A068B0">
              <w:rPr>
                <w:spacing w:val="0"/>
                <w:sz w:val="20"/>
              </w:rPr>
              <w:t>ee ENA Distributed Generation Connection Guides for more information.</w:t>
            </w:r>
            <w:r>
              <w:rPr>
                <w:spacing w:val="0"/>
                <w:sz w:val="20"/>
              </w:rPr>
              <w:t xml:space="preserve"> See below (item 6) for relevant </w:t>
            </w:r>
            <w:r>
              <w:rPr>
                <w:spacing w:val="0"/>
                <w:sz w:val="20"/>
              </w:rPr>
              <w:lastRenderedPageBreak/>
              <w:t>forms.</w:t>
            </w:r>
            <w:r w:rsidRPr="00A068B0">
              <w:rPr>
                <w:spacing w:val="0"/>
                <w:sz w:val="20"/>
              </w:rPr>
              <w:t xml:space="preserve">  </w:t>
            </w:r>
          </w:p>
        </w:tc>
        <w:tc>
          <w:tcPr>
            <w:tcW w:w="1052" w:type="dxa"/>
            <w:vAlign w:val="center"/>
          </w:tcPr>
          <w:p w14:paraId="6CE51A5A" w14:textId="77777777" w:rsidR="00687CE2" w:rsidRPr="00A068B0" w:rsidRDefault="00687CE2" w:rsidP="00A068B0">
            <w:pPr>
              <w:spacing w:before="120" w:after="120"/>
              <w:jc w:val="center"/>
              <w:rPr>
                <w:spacing w:val="0"/>
                <w:sz w:val="32"/>
              </w:rPr>
            </w:pPr>
            <w:r w:rsidRPr="00A068B0">
              <w:rPr>
                <w:spacing w:val="0"/>
                <w:sz w:val="32"/>
              </w:rPr>
              <w:lastRenderedPageBreak/>
              <w:sym w:font="Wingdings" w:char="F0FC"/>
            </w:r>
          </w:p>
        </w:tc>
        <w:tc>
          <w:tcPr>
            <w:tcW w:w="1074" w:type="dxa"/>
            <w:vAlign w:val="center"/>
          </w:tcPr>
          <w:p w14:paraId="2C30E5D5" w14:textId="5866419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AEDEF06" w14:textId="77777777" w:rsidR="00687CE2" w:rsidRPr="00A068B0" w:rsidRDefault="00687CE2" w:rsidP="00A068B0">
            <w:pPr>
              <w:spacing w:before="120" w:after="120"/>
              <w:rPr>
                <w:spacing w:val="0"/>
                <w:sz w:val="20"/>
              </w:rPr>
            </w:pPr>
          </w:p>
        </w:tc>
      </w:tr>
      <w:tr w:rsidR="00687CE2" w:rsidRPr="00C07FA6" w14:paraId="1968000B" w14:textId="77777777" w:rsidTr="00A068B0">
        <w:trPr>
          <w:trHeight w:val="418"/>
        </w:trPr>
        <w:tc>
          <w:tcPr>
            <w:tcW w:w="1701" w:type="dxa"/>
          </w:tcPr>
          <w:p w14:paraId="6AD2817D" w14:textId="77777777" w:rsidR="00687CE2" w:rsidRPr="00A068B0" w:rsidRDefault="00687CE2" w:rsidP="00A068B0">
            <w:pPr>
              <w:spacing w:before="120" w:after="120"/>
              <w:jc w:val="left"/>
              <w:rPr>
                <w:spacing w:val="0"/>
                <w:sz w:val="20"/>
              </w:rPr>
            </w:pPr>
            <w:r w:rsidRPr="00A068B0">
              <w:rPr>
                <w:spacing w:val="0"/>
                <w:sz w:val="20"/>
              </w:rPr>
              <w:t xml:space="preserve">6. Inform the </w:t>
            </w:r>
            <w:r w:rsidRPr="00A068B0">
              <w:rPr>
                <w:b/>
                <w:spacing w:val="0"/>
                <w:sz w:val="20"/>
              </w:rPr>
              <w:t>DNO</w:t>
            </w:r>
          </w:p>
        </w:tc>
        <w:tc>
          <w:tcPr>
            <w:tcW w:w="1838" w:type="dxa"/>
          </w:tcPr>
          <w:p w14:paraId="28BE76F9" w14:textId="6E87B47F" w:rsidR="00687CE2" w:rsidRPr="00A068B0" w:rsidRDefault="00687CE2" w:rsidP="00A068B0">
            <w:pPr>
              <w:spacing w:before="120" w:after="120"/>
              <w:jc w:val="left"/>
              <w:rPr>
                <w:spacing w:val="0"/>
                <w:sz w:val="20"/>
              </w:rPr>
            </w:pPr>
            <w:r w:rsidRPr="00A068B0">
              <w:rPr>
                <w:spacing w:val="0"/>
                <w:sz w:val="20"/>
              </w:rPr>
              <w:t xml:space="preserve">B:  </w:t>
            </w:r>
            <w:r w:rsidRPr="00A068B0">
              <w:rPr>
                <w:b/>
                <w:spacing w:val="0"/>
                <w:sz w:val="20"/>
              </w:rPr>
              <w:t>Installation Document</w:t>
            </w:r>
          </w:p>
          <w:p w14:paraId="2DE6EAED" w14:textId="77777777" w:rsidR="00687CE2" w:rsidRPr="00A068B0" w:rsidRDefault="00687CE2" w:rsidP="00A068B0">
            <w:pPr>
              <w:spacing w:before="120" w:after="120"/>
              <w:jc w:val="left"/>
              <w:rPr>
                <w:spacing w:val="0"/>
                <w:sz w:val="20"/>
              </w:rPr>
            </w:pPr>
          </w:p>
        </w:tc>
        <w:tc>
          <w:tcPr>
            <w:tcW w:w="2410" w:type="dxa"/>
          </w:tcPr>
          <w:p w14:paraId="0ECF4FFB" w14:textId="46E0557D" w:rsidR="00687CE2" w:rsidRPr="00A068B0" w:rsidRDefault="00687CE2" w:rsidP="00A068B0">
            <w:pPr>
              <w:spacing w:before="120" w:after="120"/>
              <w:jc w:val="left"/>
              <w:rPr>
                <w:spacing w:val="0"/>
                <w:sz w:val="20"/>
              </w:rPr>
            </w:pPr>
            <w:r w:rsidRPr="00A068B0">
              <w:rPr>
                <w:spacing w:val="0"/>
                <w:sz w:val="20"/>
              </w:rPr>
              <w:t xml:space="preserve">Submit one form per </w:t>
            </w:r>
            <w:r w:rsidR="002D36D5" w:rsidRPr="00A068B0">
              <w:rPr>
                <w:spacing w:val="0"/>
                <w:sz w:val="20"/>
              </w:rPr>
              <w:t>premises</w:t>
            </w:r>
            <w:r w:rsidRPr="00A068B0">
              <w:rPr>
                <w:spacing w:val="0"/>
                <w:sz w:val="20"/>
              </w:rPr>
              <w:t xml:space="preserve">, signed by the </w:t>
            </w:r>
            <w:r w:rsidRPr="00A068B0">
              <w:rPr>
                <w:b/>
                <w:spacing w:val="0"/>
                <w:sz w:val="20"/>
              </w:rPr>
              <w:t>Customer</w:t>
            </w:r>
            <w:r w:rsidRPr="00A068B0">
              <w:rPr>
                <w:spacing w:val="0"/>
                <w:sz w:val="20"/>
              </w:rPr>
              <w:t xml:space="preserve"> and </w:t>
            </w:r>
            <w:r w:rsidRPr="00A068B0">
              <w:rPr>
                <w:b/>
                <w:spacing w:val="0"/>
                <w:sz w:val="20"/>
              </w:rPr>
              <w:t>Installer</w:t>
            </w:r>
            <w:r w:rsidRPr="00A068B0">
              <w:rPr>
                <w:spacing w:val="0"/>
                <w:sz w:val="20"/>
              </w:rPr>
              <w:t>.</w:t>
            </w:r>
          </w:p>
        </w:tc>
        <w:tc>
          <w:tcPr>
            <w:tcW w:w="1052" w:type="dxa"/>
            <w:vAlign w:val="center"/>
          </w:tcPr>
          <w:p w14:paraId="423C0768"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13F4F59A" w14:textId="0823511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77EE019" w14:textId="77777777" w:rsidR="00687CE2" w:rsidRPr="00A068B0" w:rsidRDefault="00687CE2" w:rsidP="00A068B0">
            <w:pPr>
              <w:spacing w:before="120" w:after="120"/>
              <w:rPr>
                <w:spacing w:val="0"/>
                <w:sz w:val="20"/>
              </w:rPr>
            </w:pPr>
          </w:p>
        </w:tc>
      </w:tr>
      <w:tr w:rsidR="00687CE2" w:rsidRPr="00C07FA6" w14:paraId="22199876" w14:textId="77777777" w:rsidTr="00A068B0">
        <w:trPr>
          <w:trHeight w:val="162"/>
        </w:trPr>
        <w:tc>
          <w:tcPr>
            <w:tcW w:w="1701" w:type="dxa"/>
          </w:tcPr>
          <w:p w14:paraId="45D65B1F" w14:textId="77777777" w:rsidR="00687CE2" w:rsidRPr="00A068B0" w:rsidRDefault="00687CE2" w:rsidP="00A068B0">
            <w:pPr>
              <w:spacing w:before="120" w:after="120"/>
              <w:jc w:val="left"/>
              <w:rPr>
                <w:spacing w:val="0"/>
                <w:sz w:val="20"/>
              </w:rPr>
            </w:pPr>
          </w:p>
        </w:tc>
        <w:tc>
          <w:tcPr>
            <w:tcW w:w="1838" w:type="dxa"/>
          </w:tcPr>
          <w:p w14:paraId="4B7285C9" w14:textId="79632E1C" w:rsidR="00687CE2" w:rsidRPr="00A068B0" w:rsidRDefault="00687CE2" w:rsidP="00A068B0">
            <w:pPr>
              <w:spacing w:before="120" w:after="120"/>
              <w:jc w:val="left"/>
              <w:rPr>
                <w:spacing w:val="0"/>
                <w:sz w:val="20"/>
              </w:rPr>
            </w:pPr>
            <w:r w:rsidRPr="00A068B0">
              <w:rPr>
                <w:spacing w:val="0"/>
                <w:sz w:val="20"/>
              </w:rPr>
              <w:t xml:space="preserve">C: </w:t>
            </w:r>
            <w:r w:rsidRPr="00A068B0">
              <w:rPr>
                <w:b/>
                <w:spacing w:val="0"/>
                <w:sz w:val="20"/>
              </w:rPr>
              <w:t>Type Test Verification Report</w:t>
            </w:r>
          </w:p>
        </w:tc>
        <w:tc>
          <w:tcPr>
            <w:tcW w:w="2410" w:type="dxa"/>
          </w:tcPr>
          <w:p w14:paraId="03833B7A" w14:textId="77777777" w:rsidR="00687CE2" w:rsidRPr="00A068B0" w:rsidRDefault="00687CE2" w:rsidP="00A068B0">
            <w:pPr>
              <w:spacing w:before="120" w:after="120"/>
              <w:jc w:val="left"/>
              <w:rPr>
                <w:spacing w:val="0"/>
                <w:sz w:val="20"/>
              </w:rPr>
            </w:pPr>
            <w:r w:rsidRPr="00A068B0">
              <w:rPr>
                <w:spacing w:val="0"/>
                <w:sz w:val="20"/>
              </w:rPr>
              <w:t xml:space="preserve">To be provided, unless a </w:t>
            </w:r>
            <w:r w:rsidRPr="00A068B0">
              <w:rPr>
                <w:b/>
                <w:spacing w:val="0"/>
                <w:sz w:val="20"/>
              </w:rPr>
              <w:t>Manufacturer</w:t>
            </w:r>
            <w:r w:rsidRPr="00A068B0">
              <w:rPr>
                <w:spacing w:val="0"/>
                <w:sz w:val="20"/>
              </w:rPr>
              <w:t>’s reference number registered with the ENA is available.</w:t>
            </w:r>
          </w:p>
        </w:tc>
        <w:tc>
          <w:tcPr>
            <w:tcW w:w="1052" w:type="dxa"/>
            <w:vAlign w:val="center"/>
          </w:tcPr>
          <w:p w14:paraId="5C8D676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37C58B9A" w14:textId="20481B7F"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08965F8" w14:textId="77777777" w:rsidR="00687CE2" w:rsidRPr="00A068B0" w:rsidRDefault="00687CE2" w:rsidP="00A068B0">
            <w:pPr>
              <w:spacing w:before="120" w:after="120"/>
              <w:rPr>
                <w:spacing w:val="0"/>
                <w:sz w:val="20"/>
              </w:rPr>
            </w:pPr>
          </w:p>
        </w:tc>
      </w:tr>
      <w:tr w:rsidR="00687CE2" w:rsidRPr="00C07FA6" w14:paraId="1B9E0658" w14:textId="77777777" w:rsidTr="00A068B0">
        <w:trPr>
          <w:trHeight w:val="364"/>
        </w:trPr>
        <w:tc>
          <w:tcPr>
            <w:tcW w:w="1701" w:type="dxa"/>
          </w:tcPr>
          <w:p w14:paraId="4AFAB7A4" w14:textId="77777777" w:rsidR="00687CE2" w:rsidRPr="00A068B0" w:rsidRDefault="00687CE2" w:rsidP="00A068B0">
            <w:pPr>
              <w:spacing w:before="120" w:after="120"/>
              <w:jc w:val="left"/>
              <w:rPr>
                <w:spacing w:val="0"/>
                <w:sz w:val="20"/>
              </w:rPr>
            </w:pPr>
            <w:r w:rsidRPr="00A068B0">
              <w:rPr>
                <w:spacing w:val="0"/>
                <w:sz w:val="20"/>
              </w:rPr>
              <w:t>7. Ongoing responsibilities</w:t>
            </w:r>
          </w:p>
        </w:tc>
        <w:tc>
          <w:tcPr>
            <w:tcW w:w="1838" w:type="dxa"/>
          </w:tcPr>
          <w:p w14:paraId="0F63E114" w14:textId="77777777" w:rsidR="00687CE2" w:rsidRPr="00A068B0" w:rsidRDefault="00687CE2" w:rsidP="00A068B0">
            <w:pPr>
              <w:spacing w:before="120" w:after="120"/>
              <w:jc w:val="left"/>
              <w:rPr>
                <w:spacing w:val="0"/>
                <w:sz w:val="20"/>
              </w:rPr>
            </w:pPr>
            <w:r w:rsidRPr="00A068B0">
              <w:rPr>
                <w:spacing w:val="0"/>
                <w:sz w:val="20"/>
              </w:rPr>
              <w:t>N/A</w:t>
            </w:r>
          </w:p>
          <w:p w14:paraId="05BE6F39" w14:textId="77777777" w:rsidR="00687CE2" w:rsidRPr="00A068B0" w:rsidRDefault="00687CE2" w:rsidP="00A068B0">
            <w:pPr>
              <w:spacing w:before="120" w:after="120"/>
              <w:jc w:val="left"/>
              <w:rPr>
                <w:spacing w:val="0"/>
                <w:sz w:val="20"/>
              </w:rPr>
            </w:pPr>
          </w:p>
        </w:tc>
        <w:tc>
          <w:tcPr>
            <w:tcW w:w="2410" w:type="dxa"/>
          </w:tcPr>
          <w:p w14:paraId="75BD7E99" w14:textId="34D1E48C" w:rsidR="00687CE2" w:rsidRPr="00A068B0" w:rsidRDefault="00687CE2" w:rsidP="006F1070">
            <w:pPr>
              <w:spacing w:before="120" w:after="120"/>
              <w:jc w:val="left"/>
              <w:rPr>
                <w:spacing w:val="0"/>
                <w:sz w:val="20"/>
              </w:rPr>
            </w:pPr>
            <w:r w:rsidRPr="00A068B0">
              <w:rPr>
                <w:spacing w:val="0"/>
                <w:sz w:val="20"/>
              </w:rPr>
              <w:t xml:space="preserve">If a modification is made to the </w:t>
            </w:r>
            <w:r w:rsidRPr="00A068B0">
              <w:rPr>
                <w:b/>
                <w:spacing w:val="0"/>
                <w:sz w:val="20"/>
              </w:rPr>
              <w:t>Micro-generator</w:t>
            </w:r>
            <w:r w:rsidRPr="00A068B0">
              <w:rPr>
                <w:spacing w:val="0"/>
                <w:sz w:val="20"/>
              </w:rPr>
              <w:t xml:space="preserve"> that affects its technical capabilities and compliance with this document a new </w:t>
            </w:r>
            <w:r w:rsidRPr="00A068B0">
              <w:rPr>
                <w:b/>
                <w:spacing w:val="0"/>
                <w:sz w:val="20"/>
              </w:rPr>
              <w:t>Type Test Verification Report</w:t>
            </w:r>
            <w:r w:rsidRPr="00A068B0">
              <w:rPr>
                <w:spacing w:val="0"/>
                <w:sz w:val="20"/>
              </w:rPr>
              <w:t xml:space="preserve"> </w:t>
            </w:r>
            <w:r w:rsidR="006F1070">
              <w:rPr>
                <w:spacing w:val="0"/>
                <w:sz w:val="20"/>
              </w:rPr>
              <w:t>shall</w:t>
            </w:r>
            <w:r w:rsidRPr="00A068B0">
              <w:rPr>
                <w:spacing w:val="0"/>
                <w:sz w:val="20"/>
              </w:rPr>
              <w:t xml:space="preserve"> be provided.</w:t>
            </w:r>
          </w:p>
        </w:tc>
        <w:tc>
          <w:tcPr>
            <w:tcW w:w="1052" w:type="dxa"/>
            <w:vAlign w:val="center"/>
          </w:tcPr>
          <w:p w14:paraId="01AEA9D3"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24B5A90B" w14:textId="66104E2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822D6F9" w14:textId="77777777" w:rsidR="00687CE2" w:rsidRPr="00A068B0" w:rsidRDefault="00687CE2" w:rsidP="00A068B0">
            <w:pPr>
              <w:spacing w:before="120" w:after="120"/>
              <w:rPr>
                <w:spacing w:val="0"/>
                <w:sz w:val="20"/>
              </w:rPr>
            </w:pPr>
          </w:p>
        </w:tc>
      </w:tr>
      <w:tr w:rsidR="00687CE2" w:rsidRPr="00C07FA6" w14:paraId="3E218DF4" w14:textId="77777777" w:rsidTr="00A068B0">
        <w:trPr>
          <w:trHeight w:val="457"/>
        </w:trPr>
        <w:tc>
          <w:tcPr>
            <w:tcW w:w="1701" w:type="dxa"/>
          </w:tcPr>
          <w:p w14:paraId="1866296D" w14:textId="77777777" w:rsidR="00687CE2" w:rsidRPr="00A068B0" w:rsidRDefault="00687CE2" w:rsidP="00A068B0">
            <w:pPr>
              <w:spacing w:before="120" w:after="120"/>
              <w:jc w:val="left"/>
              <w:rPr>
                <w:spacing w:val="0"/>
                <w:sz w:val="20"/>
              </w:rPr>
            </w:pPr>
          </w:p>
        </w:tc>
        <w:tc>
          <w:tcPr>
            <w:tcW w:w="1838" w:type="dxa"/>
          </w:tcPr>
          <w:p w14:paraId="224FEAB4" w14:textId="580B97A7" w:rsidR="00687CE2" w:rsidRPr="00A068B0" w:rsidRDefault="00687CE2" w:rsidP="00A068B0">
            <w:pPr>
              <w:spacing w:before="120" w:after="120"/>
              <w:jc w:val="left"/>
              <w:rPr>
                <w:spacing w:val="0"/>
                <w:sz w:val="20"/>
              </w:rPr>
            </w:pPr>
            <w:r w:rsidRPr="00A068B0">
              <w:rPr>
                <w:spacing w:val="0"/>
                <w:sz w:val="20"/>
              </w:rPr>
              <w:t>D: Notification of decommissioning</w:t>
            </w:r>
          </w:p>
        </w:tc>
        <w:tc>
          <w:tcPr>
            <w:tcW w:w="2410" w:type="dxa"/>
          </w:tcPr>
          <w:p w14:paraId="6EEBC664" w14:textId="77777777" w:rsidR="00687CE2" w:rsidRPr="00A068B0" w:rsidRDefault="00687CE2" w:rsidP="00A068B0">
            <w:pPr>
              <w:spacing w:before="120" w:after="120"/>
              <w:jc w:val="left"/>
              <w:rPr>
                <w:spacing w:val="0"/>
                <w:sz w:val="20"/>
              </w:rPr>
            </w:pPr>
            <w:r w:rsidRPr="00A068B0">
              <w:rPr>
                <w:spacing w:val="0"/>
                <w:sz w:val="20"/>
              </w:rPr>
              <w:t xml:space="preserve">Notify the </w:t>
            </w:r>
            <w:r w:rsidRPr="00A068B0">
              <w:rPr>
                <w:b/>
                <w:spacing w:val="0"/>
                <w:sz w:val="20"/>
              </w:rPr>
              <w:t>DNO</w:t>
            </w:r>
            <w:r w:rsidRPr="00A068B0">
              <w:rPr>
                <w:spacing w:val="0"/>
                <w:sz w:val="20"/>
              </w:rPr>
              <w:t xml:space="preserve"> about the permanent decommissioning of a </w:t>
            </w:r>
            <w:r w:rsidRPr="00A068B0">
              <w:rPr>
                <w:b/>
                <w:spacing w:val="0"/>
                <w:sz w:val="20"/>
              </w:rPr>
              <w:t>Micro-generator</w:t>
            </w:r>
            <w:r w:rsidRPr="00A068B0">
              <w:rPr>
                <w:spacing w:val="0"/>
                <w:sz w:val="20"/>
              </w:rPr>
              <w:t>.</w:t>
            </w:r>
          </w:p>
        </w:tc>
        <w:tc>
          <w:tcPr>
            <w:tcW w:w="1052" w:type="dxa"/>
            <w:vAlign w:val="center"/>
          </w:tcPr>
          <w:p w14:paraId="6626E3B6"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CFAA0D8" w14:textId="246AFC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5F9759B" w14:textId="77777777" w:rsidR="00687CE2" w:rsidRPr="00A068B0" w:rsidRDefault="00687CE2" w:rsidP="00A068B0">
            <w:pPr>
              <w:spacing w:before="120" w:after="120"/>
              <w:rPr>
                <w:spacing w:val="0"/>
                <w:sz w:val="20"/>
              </w:rPr>
            </w:pPr>
          </w:p>
        </w:tc>
      </w:tr>
    </w:tbl>
    <w:p w14:paraId="284FB0E5" w14:textId="77777777" w:rsidR="0029104E" w:rsidRPr="00A068B0" w:rsidRDefault="0029104E" w:rsidP="0029104E">
      <w:pPr>
        <w:rPr>
          <w:spacing w:val="0"/>
        </w:rPr>
      </w:pPr>
      <w:r w:rsidRPr="00A068B0">
        <w:rPr>
          <w:spacing w:val="0"/>
        </w:rPr>
        <w:t xml:space="preserve"> </w:t>
      </w:r>
    </w:p>
    <w:p w14:paraId="14420036" w14:textId="77777777" w:rsidR="0029104E" w:rsidRPr="00A068B0" w:rsidRDefault="0029104E" w:rsidP="0029104E">
      <w:pPr>
        <w:rPr>
          <w:spacing w:val="0"/>
        </w:rPr>
      </w:pPr>
      <w:r w:rsidRPr="00A068B0">
        <w:rPr>
          <w:spacing w:val="0"/>
        </w:rPr>
        <w:t xml:space="preserve">The forms have been designed with the same format of </w:t>
      </w:r>
      <w:r w:rsidRPr="00A068B0">
        <w:rPr>
          <w:b/>
          <w:spacing w:val="0"/>
        </w:rPr>
        <w:t>Customer</w:t>
      </w:r>
      <w:r w:rsidRPr="00A068B0">
        <w:rPr>
          <w:spacing w:val="0"/>
        </w:rPr>
        <w:t xml:space="preserve"> and </w:t>
      </w:r>
      <w:r w:rsidRPr="00A068B0">
        <w:rPr>
          <w:b/>
          <w:spacing w:val="0"/>
        </w:rPr>
        <w:t>Installer</w:t>
      </w:r>
      <w:r w:rsidRPr="00A068B0">
        <w:rPr>
          <w:spacing w:val="0"/>
        </w:rPr>
        <w:t xml:space="preserve"> information at the top of each form.  If you are completing forms electronically, this will allow you to copy and paste your information from one form to another, as you move through the stages of the connection process, unless you need to update your contact details.  </w:t>
      </w:r>
    </w:p>
    <w:p w14:paraId="430EC1E0" w14:textId="77777777" w:rsidR="0029104E" w:rsidRPr="003B2076" w:rsidRDefault="0029104E" w:rsidP="0029104E"/>
    <w:p w14:paraId="2830994D" w14:textId="77777777" w:rsidR="0029104E" w:rsidRPr="003B2076" w:rsidRDefault="0029104E" w:rsidP="0029104E">
      <w:r w:rsidRPr="003B2076">
        <w:br w:type="page"/>
      </w:r>
    </w:p>
    <w:tbl>
      <w:tblPr>
        <w:tblW w:w="992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2438"/>
        <w:gridCol w:w="1675"/>
        <w:gridCol w:w="606"/>
        <w:gridCol w:w="606"/>
        <w:gridCol w:w="606"/>
        <w:gridCol w:w="2007"/>
      </w:tblGrid>
      <w:tr w:rsidR="0029104E" w:rsidRPr="003B2076" w14:paraId="233F6A21" w14:textId="77777777" w:rsidTr="000A6A63">
        <w:trPr>
          <w:trHeight w:val="557"/>
        </w:trPr>
        <w:tc>
          <w:tcPr>
            <w:tcW w:w="9922" w:type="dxa"/>
            <w:gridSpan w:val="7"/>
            <w:shd w:val="clear" w:color="auto" w:fill="DBE5F1" w:themeFill="accent1" w:themeFillTint="33"/>
            <w:vAlign w:val="center"/>
          </w:tcPr>
          <w:p w14:paraId="6B75DA2A" w14:textId="4A59AA31" w:rsidR="004314BC" w:rsidRPr="00A068B0" w:rsidRDefault="0029104E" w:rsidP="00A068B0">
            <w:pPr>
              <w:spacing w:before="120" w:after="120"/>
              <w:jc w:val="center"/>
              <w:rPr>
                <w:b/>
                <w:spacing w:val="0"/>
                <w:sz w:val="28"/>
                <w:szCs w:val="24"/>
              </w:rPr>
            </w:pPr>
            <w:r w:rsidRPr="00A068B0">
              <w:rPr>
                <w:b/>
                <w:spacing w:val="0"/>
                <w:sz w:val="28"/>
                <w:szCs w:val="24"/>
              </w:rPr>
              <w:lastRenderedPageBreak/>
              <w:t>Form A: Application fo</w:t>
            </w:r>
            <w:r w:rsidR="006F1070">
              <w:rPr>
                <w:b/>
                <w:spacing w:val="0"/>
                <w:sz w:val="28"/>
                <w:szCs w:val="24"/>
              </w:rPr>
              <w:t>r connection of multiple Micro-Generating</w:t>
            </w:r>
            <w:r w:rsidRPr="00A068B0">
              <w:rPr>
                <w:b/>
                <w:spacing w:val="0"/>
                <w:sz w:val="28"/>
                <w:szCs w:val="24"/>
              </w:rPr>
              <w:t xml:space="preserve"> installations</w:t>
            </w:r>
          </w:p>
        </w:tc>
      </w:tr>
      <w:tr w:rsidR="0029104E" w:rsidRPr="003B2076" w14:paraId="41977909" w14:textId="77777777" w:rsidTr="000A6A63">
        <w:trPr>
          <w:trHeight w:val="416"/>
        </w:trPr>
        <w:tc>
          <w:tcPr>
            <w:tcW w:w="9922" w:type="dxa"/>
            <w:gridSpan w:val="7"/>
            <w:vAlign w:val="center"/>
          </w:tcPr>
          <w:p w14:paraId="52D74AFB" w14:textId="77777777" w:rsidR="0029104E" w:rsidRPr="00A068B0" w:rsidRDefault="0029104E" w:rsidP="00A068B0">
            <w:pPr>
              <w:spacing w:before="120" w:after="120"/>
              <w:rPr>
                <w:spacing w:val="0"/>
                <w:sz w:val="20"/>
              </w:rPr>
            </w:pPr>
            <w:r w:rsidRPr="00A068B0">
              <w:rPr>
                <w:spacing w:val="0"/>
                <w:sz w:val="20"/>
              </w:rPr>
              <w:t xml:space="preserve">To </w:t>
            </w:r>
            <w:r w:rsidRPr="00A068B0">
              <w:rPr>
                <w:spacing w:val="0"/>
                <w:sz w:val="20"/>
              </w:rPr>
              <w:tab/>
              <w:t>ABC electricity distribution                                                 DNO</w:t>
            </w:r>
          </w:p>
          <w:p w14:paraId="2864549B" w14:textId="77777777" w:rsidR="0029104E" w:rsidRPr="00A068B0" w:rsidRDefault="0029104E" w:rsidP="00A068B0">
            <w:pPr>
              <w:spacing w:before="120" w:after="120"/>
              <w:rPr>
                <w:spacing w:val="0"/>
                <w:sz w:val="20"/>
              </w:rPr>
            </w:pPr>
            <w:r w:rsidRPr="00A068B0">
              <w:rPr>
                <w:spacing w:val="0"/>
                <w:sz w:val="20"/>
              </w:rPr>
              <w:tab/>
              <w:t>99 West St, Imaginary Town, ZZ99 9AA                   abced@wxyz.com</w:t>
            </w:r>
          </w:p>
          <w:p w14:paraId="2C0E747C" w14:textId="77777777" w:rsidR="0029104E" w:rsidRPr="00A068B0" w:rsidRDefault="0029104E" w:rsidP="00A068B0">
            <w:pPr>
              <w:spacing w:before="120" w:after="120"/>
              <w:rPr>
                <w:b/>
                <w:spacing w:val="0"/>
                <w:sz w:val="20"/>
              </w:rPr>
            </w:pPr>
          </w:p>
        </w:tc>
      </w:tr>
      <w:tr w:rsidR="0029104E" w:rsidRPr="003B2076" w14:paraId="26C0C3D4" w14:textId="77777777" w:rsidTr="000A6A63">
        <w:trPr>
          <w:trHeight w:val="397"/>
        </w:trPr>
        <w:tc>
          <w:tcPr>
            <w:tcW w:w="9922" w:type="dxa"/>
            <w:gridSpan w:val="7"/>
            <w:shd w:val="clear" w:color="auto" w:fill="D9D9D9"/>
            <w:vAlign w:val="center"/>
          </w:tcPr>
          <w:p w14:paraId="6B0B2CC0" w14:textId="6CE2FE47" w:rsidR="0029104E" w:rsidRPr="00A068B0" w:rsidRDefault="006F1070" w:rsidP="00A068B0">
            <w:pPr>
              <w:spacing w:before="120" w:after="120"/>
              <w:rPr>
                <w:spacing w:val="0"/>
                <w:sz w:val="20"/>
              </w:rPr>
            </w:pPr>
            <w:r>
              <w:rPr>
                <w:b/>
                <w:spacing w:val="0"/>
                <w:sz w:val="20"/>
              </w:rPr>
              <w:t>Developer/</w:t>
            </w:r>
            <w:r w:rsidR="0029104E" w:rsidRPr="00A068B0">
              <w:rPr>
                <w:b/>
                <w:spacing w:val="0"/>
                <w:sz w:val="20"/>
              </w:rPr>
              <w:t>Customer Details:</w:t>
            </w:r>
          </w:p>
        </w:tc>
      </w:tr>
      <w:tr w:rsidR="0029104E" w:rsidRPr="003B2076" w14:paraId="4E077A6F" w14:textId="77777777" w:rsidTr="000A6A63">
        <w:trPr>
          <w:trHeight w:val="397"/>
        </w:trPr>
        <w:tc>
          <w:tcPr>
            <w:tcW w:w="1984" w:type="dxa"/>
            <w:vAlign w:val="center"/>
          </w:tcPr>
          <w:p w14:paraId="4C255C14" w14:textId="624BC5C3" w:rsidR="0029104E" w:rsidRPr="00A068B0" w:rsidRDefault="002C2340" w:rsidP="004B5255">
            <w:pPr>
              <w:spacing w:before="120" w:after="120"/>
              <w:jc w:val="left"/>
              <w:rPr>
                <w:spacing w:val="0"/>
                <w:sz w:val="20"/>
              </w:rPr>
            </w:pPr>
            <w:r w:rsidRPr="004B5255">
              <w:rPr>
                <w:spacing w:val="0"/>
                <w:sz w:val="20"/>
              </w:rPr>
              <w:t>Developer</w:t>
            </w:r>
            <w:r w:rsidR="00D10F35">
              <w:rPr>
                <w:b/>
                <w:spacing w:val="0"/>
                <w:sz w:val="20"/>
              </w:rPr>
              <w:t xml:space="preserve"> </w:t>
            </w:r>
            <w:r>
              <w:rPr>
                <w:b/>
                <w:spacing w:val="0"/>
                <w:sz w:val="20"/>
              </w:rPr>
              <w:t>/</w:t>
            </w:r>
            <w:r w:rsidR="00B672C3">
              <w:rPr>
                <w:b/>
                <w:spacing w:val="0"/>
                <w:sz w:val="20"/>
              </w:rPr>
              <w:br/>
            </w:r>
            <w:r w:rsidR="0029104E" w:rsidRPr="00A068B0">
              <w:rPr>
                <w:b/>
                <w:spacing w:val="0"/>
                <w:sz w:val="20"/>
              </w:rPr>
              <w:t>Customer</w:t>
            </w:r>
            <w:r w:rsidR="0029104E" w:rsidRPr="00A068B0">
              <w:rPr>
                <w:spacing w:val="0"/>
                <w:sz w:val="20"/>
              </w:rPr>
              <w:t xml:space="preserve"> (name)</w:t>
            </w:r>
          </w:p>
        </w:tc>
        <w:tc>
          <w:tcPr>
            <w:tcW w:w="7938" w:type="dxa"/>
            <w:gridSpan w:val="6"/>
            <w:vAlign w:val="center"/>
          </w:tcPr>
          <w:p w14:paraId="504A50B8" w14:textId="77777777" w:rsidR="0029104E" w:rsidRPr="00A068B0" w:rsidRDefault="0029104E" w:rsidP="00A068B0">
            <w:pPr>
              <w:spacing w:before="120" w:after="120"/>
              <w:rPr>
                <w:spacing w:val="0"/>
                <w:sz w:val="20"/>
              </w:rPr>
            </w:pPr>
          </w:p>
        </w:tc>
      </w:tr>
      <w:tr w:rsidR="0029104E" w:rsidRPr="003B2076" w14:paraId="4B06FCEF" w14:textId="77777777" w:rsidTr="000A6A63">
        <w:trPr>
          <w:trHeight w:val="397"/>
        </w:trPr>
        <w:tc>
          <w:tcPr>
            <w:tcW w:w="1984" w:type="dxa"/>
            <w:vAlign w:val="center"/>
          </w:tcPr>
          <w:p w14:paraId="0FF0DB21" w14:textId="77777777" w:rsidR="0029104E" w:rsidRPr="00A068B0" w:rsidRDefault="0029104E" w:rsidP="00A068B0">
            <w:pPr>
              <w:spacing w:before="120" w:after="120"/>
              <w:rPr>
                <w:spacing w:val="0"/>
                <w:sz w:val="20"/>
              </w:rPr>
            </w:pPr>
            <w:r w:rsidRPr="00A068B0">
              <w:rPr>
                <w:spacing w:val="0"/>
                <w:sz w:val="20"/>
              </w:rPr>
              <w:t>Address</w:t>
            </w:r>
          </w:p>
        </w:tc>
        <w:tc>
          <w:tcPr>
            <w:tcW w:w="7938" w:type="dxa"/>
            <w:gridSpan w:val="6"/>
            <w:vAlign w:val="center"/>
          </w:tcPr>
          <w:p w14:paraId="26133C8F" w14:textId="77777777" w:rsidR="0029104E" w:rsidRPr="00A068B0" w:rsidRDefault="0029104E" w:rsidP="00A068B0">
            <w:pPr>
              <w:spacing w:before="120" w:after="120"/>
              <w:rPr>
                <w:spacing w:val="0"/>
                <w:sz w:val="20"/>
              </w:rPr>
            </w:pPr>
          </w:p>
        </w:tc>
      </w:tr>
      <w:tr w:rsidR="0029104E" w:rsidRPr="003B2076" w14:paraId="2E58E0B4" w14:textId="77777777" w:rsidTr="000A6A63">
        <w:trPr>
          <w:trHeight w:val="397"/>
        </w:trPr>
        <w:tc>
          <w:tcPr>
            <w:tcW w:w="1984" w:type="dxa"/>
            <w:vAlign w:val="center"/>
          </w:tcPr>
          <w:p w14:paraId="6622457F" w14:textId="77777777" w:rsidR="0029104E" w:rsidRPr="00A068B0" w:rsidRDefault="0029104E" w:rsidP="00A068B0">
            <w:pPr>
              <w:spacing w:before="120" w:after="120"/>
              <w:rPr>
                <w:spacing w:val="0"/>
                <w:sz w:val="20"/>
              </w:rPr>
            </w:pPr>
            <w:r w:rsidRPr="00A068B0">
              <w:rPr>
                <w:spacing w:val="0"/>
                <w:sz w:val="20"/>
              </w:rPr>
              <w:t>Post Code</w:t>
            </w:r>
          </w:p>
        </w:tc>
        <w:tc>
          <w:tcPr>
            <w:tcW w:w="7938" w:type="dxa"/>
            <w:gridSpan w:val="6"/>
            <w:vAlign w:val="center"/>
          </w:tcPr>
          <w:p w14:paraId="4BD10FD3" w14:textId="77777777" w:rsidR="0029104E" w:rsidRPr="00A068B0" w:rsidRDefault="0029104E" w:rsidP="00A068B0">
            <w:pPr>
              <w:spacing w:before="120" w:after="120"/>
              <w:rPr>
                <w:spacing w:val="0"/>
                <w:sz w:val="20"/>
              </w:rPr>
            </w:pPr>
          </w:p>
        </w:tc>
      </w:tr>
      <w:tr w:rsidR="0029104E" w:rsidRPr="003B2076" w14:paraId="5BD127DD" w14:textId="77777777" w:rsidTr="000A6A63">
        <w:trPr>
          <w:trHeight w:val="397"/>
        </w:trPr>
        <w:tc>
          <w:tcPr>
            <w:tcW w:w="1984" w:type="dxa"/>
            <w:vAlign w:val="center"/>
          </w:tcPr>
          <w:p w14:paraId="22B12512" w14:textId="77777777" w:rsidR="0029104E" w:rsidRPr="00A068B0" w:rsidRDefault="0029104E" w:rsidP="00A068B0">
            <w:pPr>
              <w:spacing w:before="120" w:after="120"/>
              <w:jc w:val="left"/>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7938" w:type="dxa"/>
            <w:gridSpan w:val="6"/>
            <w:vAlign w:val="center"/>
          </w:tcPr>
          <w:p w14:paraId="00E7E88D" w14:textId="77777777" w:rsidR="0029104E" w:rsidRPr="00A068B0" w:rsidRDefault="0029104E" w:rsidP="00A068B0">
            <w:pPr>
              <w:spacing w:before="120" w:after="120"/>
              <w:rPr>
                <w:spacing w:val="0"/>
                <w:sz w:val="20"/>
              </w:rPr>
            </w:pPr>
          </w:p>
        </w:tc>
      </w:tr>
      <w:tr w:rsidR="0029104E" w:rsidRPr="003B2076" w14:paraId="785A1D85" w14:textId="77777777" w:rsidTr="000A6A63">
        <w:trPr>
          <w:trHeight w:val="397"/>
        </w:trPr>
        <w:tc>
          <w:tcPr>
            <w:tcW w:w="1984" w:type="dxa"/>
            <w:vAlign w:val="center"/>
          </w:tcPr>
          <w:p w14:paraId="01F31D6F" w14:textId="77777777" w:rsidR="0029104E" w:rsidRPr="00A068B0" w:rsidRDefault="0029104E" w:rsidP="00A068B0">
            <w:pPr>
              <w:spacing w:before="120" w:after="120"/>
              <w:rPr>
                <w:spacing w:val="0"/>
                <w:sz w:val="20"/>
              </w:rPr>
            </w:pPr>
            <w:r w:rsidRPr="00A068B0">
              <w:rPr>
                <w:spacing w:val="0"/>
                <w:sz w:val="20"/>
              </w:rPr>
              <w:t>Telephone number</w:t>
            </w:r>
          </w:p>
        </w:tc>
        <w:tc>
          <w:tcPr>
            <w:tcW w:w="7938" w:type="dxa"/>
            <w:gridSpan w:val="6"/>
            <w:vAlign w:val="center"/>
          </w:tcPr>
          <w:p w14:paraId="66BCE996" w14:textId="77777777" w:rsidR="0029104E" w:rsidRPr="00A068B0" w:rsidRDefault="0029104E" w:rsidP="00A068B0">
            <w:pPr>
              <w:spacing w:before="120" w:after="120"/>
              <w:rPr>
                <w:spacing w:val="0"/>
                <w:sz w:val="20"/>
              </w:rPr>
            </w:pPr>
          </w:p>
        </w:tc>
      </w:tr>
      <w:tr w:rsidR="0029104E" w:rsidRPr="003B2076" w14:paraId="6F34D0A1" w14:textId="77777777" w:rsidTr="000A6A63">
        <w:trPr>
          <w:trHeight w:val="397"/>
        </w:trPr>
        <w:tc>
          <w:tcPr>
            <w:tcW w:w="1984" w:type="dxa"/>
            <w:vAlign w:val="center"/>
          </w:tcPr>
          <w:p w14:paraId="342B7C17" w14:textId="77777777" w:rsidR="0029104E" w:rsidRPr="00A068B0" w:rsidRDefault="0029104E" w:rsidP="00A068B0">
            <w:pPr>
              <w:spacing w:before="120" w:after="120"/>
              <w:rPr>
                <w:spacing w:val="0"/>
                <w:sz w:val="20"/>
              </w:rPr>
            </w:pPr>
            <w:r w:rsidRPr="00A068B0">
              <w:rPr>
                <w:spacing w:val="0"/>
                <w:sz w:val="20"/>
              </w:rPr>
              <w:t>E-mail address</w:t>
            </w:r>
          </w:p>
        </w:tc>
        <w:tc>
          <w:tcPr>
            <w:tcW w:w="7938" w:type="dxa"/>
            <w:gridSpan w:val="6"/>
            <w:vAlign w:val="center"/>
          </w:tcPr>
          <w:p w14:paraId="0344531A" w14:textId="77777777" w:rsidR="0029104E" w:rsidRPr="00A068B0" w:rsidRDefault="0029104E" w:rsidP="00A068B0">
            <w:pPr>
              <w:spacing w:before="120" w:after="120"/>
              <w:rPr>
                <w:spacing w:val="0"/>
                <w:sz w:val="20"/>
              </w:rPr>
            </w:pPr>
          </w:p>
        </w:tc>
      </w:tr>
      <w:tr w:rsidR="0029104E" w:rsidRPr="003B2076" w14:paraId="7229289D" w14:textId="77777777" w:rsidTr="000A6A63">
        <w:trPr>
          <w:trHeight w:val="397"/>
        </w:trPr>
        <w:tc>
          <w:tcPr>
            <w:tcW w:w="9922" w:type="dxa"/>
            <w:gridSpan w:val="7"/>
            <w:shd w:val="clear" w:color="auto" w:fill="BFBFBF" w:themeFill="background1" w:themeFillShade="BF"/>
            <w:vAlign w:val="center"/>
          </w:tcPr>
          <w:p w14:paraId="3BA98A3D" w14:textId="77777777" w:rsidR="0029104E" w:rsidRPr="00A068B0" w:rsidRDefault="0029104E" w:rsidP="00A068B0">
            <w:pPr>
              <w:spacing w:before="120" w:after="120"/>
              <w:rPr>
                <w:spacing w:val="0"/>
                <w:sz w:val="20"/>
              </w:rPr>
            </w:pPr>
            <w:r w:rsidRPr="00A068B0">
              <w:rPr>
                <w:b/>
                <w:spacing w:val="0"/>
                <w:sz w:val="20"/>
              </w:rPr>
              <w:t>Installer Details:</w:t>
            </w:r>
          </w:p>
        </w:tc>
      </w:tr>
      <w:tr w:rsidR="0029104E" w:rsidRPr="003B2076" w14:paraId="0D45C2CB" w14:textId="77777777" w:rsidTr="000A6A63">
        <w:trPr>
          <w:trHeight w:val="397"/>
        </w:trPr>
        <w:tc>
          <w:tcPr>
            <w:tcW w:w="1984" w:type="dxa"/>
            <w:vAlign w:val="center"/>
          </w:tcPr>
          <w:p w14:paraId="300802CD" w14:textId="77777777" w:rsidR="0029104E" w:rsidRPr="00A068B0" w:rsidRDefault="0029104E" w:rsidP="00A068B0">
            <w:pPr>
              <w:spacing w:before="120" w:after="120"/>
              <w:rPr>
                <w:spacing w:val="0"/>
                <w:sz w:val="20"/>
              </w:rPr>
            </w:pPr>
            <w:r w:rsidRPr="00A068B0">
              <w:rPr>
                <w:b/>
                <w:spacing w:val="0"/>
                <w:sz w:val="20"/>
              </w:rPr>
              <w:t>Installer</w:t>
            </w:r>
          </w:p>
        </w:tc>
        <w:tc>
          <w:tcPr>
            <w:tcW w:w="7938" w:type="dxa"/>
            <w:gridSpan w:val="6"/>
            <w:vAlign w:val="center"/>
          </w:tcPr>
          <w:p w14:paraId="3E603E60" w14:textId="77777777" w:rsidR="0029104E" w:rsidRPr="00A068B0" w:rsidRDefault="0029104E" w:rsidP="00A068B0">
            <w:pPr>
              <w:spacing w:before="120" w:after="120"/>
              <w:rPr>
                <w:spacing w:val="0"/>
                <w:sz w:val="20"/>
              </w:rPr>
            </w:pPr>
          </w:p>
        </w:tc>
      </w:tr>
      <w:tr w:rsidR="0029104E" w:rsidRPr="003B2076" w14:paraId="2CCA5161" w14:textId="77777777" w:rsidTr="000A6A63">
        <w:trPr>
          <w:trHeight w:val="397"/>
        </w:trPr>
        <w:tc>
          <w:tcPr>
            <w:tcW w:w="1984" w:type="dxa"/>
            <w:vAlign w:val="center"/>
          </w:tcPr>
          <w:p w14:paraId="484E9806" w14:textId="77777777" w:rsidR="0029104E" w:rsidRPr="00A068B0" w:rsidRDefault="0029104E" w:rsidP="00A068B0">
            <w:pPr>
              <w:spacing w:before="120" w:after="120"/>
              <w:jc w:val="left"/>
              <w:rPr>
                <w:spacing w:val="0"/>
                <w:sz w:val="20"/>
              </w:rPr>
            </w:pPr>
            <w:r w:rsidRPr="00A068B0">
              <w:rPr>
                <w:spacing w:val="0"/>
                <w:sz w:val="20"/>
              </w:rPr>
              <w:t>Accreditation / Qualification</w:t>
            </w:r>
          </w:p>
        </w:tc>
        <w:tc>
          <w:tcPr>
            <w:tcW w:w="7938" w:type="dxa"/>
            <w:gridSpan w:val="6"/>
            <w:vAlign w:val="center"/>
          </w:tcPr>
          <w:p w14:paraId="0A2AF374" w14:textId="77777777" w:rsidR="0029104E" w:rsidRPr="00A068B0" w:rsidRDefault="0029104E" w:rsidP="00A068B0">
            <w:pPr>
              <w:spacing w:before="120" w:after="120"/>
              <w:rPr>
                <w:spacing w:val="0"/>
                <w:sz w:val="20"/>
              </w:rPr>
            </w:pPr>
          </w:p>
        </w:tc>
      </w:tr>
      <w:tr w:rsidR="0029104E" w:rsidRPr="003B2076" w14:paraId="1DFF7C46" w14:textId="77777777" w:rsidTr="000A6A63">
        <w:trPr>
          <w:trHeight w:val="397"/>
        </w:trPr>
        <w:tc>
          <w:tcPr>
            <w:tcW w:w="1984" w:type="dxa"/>
            <w:vAlign w:val="center"/>
          </w:tcPr>
          <w:p w14:paraId="68A0BE78" w14:textId="77777777" w:rsidR="0029104E" w:rsidRPr="00A068B0" w:rsidRDefault="0029104E" w:rsidP="00A068B0">
            <w:pPr>
              <w:spacing w:before="120" w:after="120"/>
              <w:rPr>
                <w:spacing w:val="0"/>
                <w:sz w:val="20"/>
              </w:rPr>
            </w:pPr>
            <w:r w:rsidRPr="00A068B0">
              <w:rPr>
                <w:spacing w:val="0"/>
                <w:sz w:val="20"/>
              </w:rPr>
              <w:t xml:space="preserve">Address </w:t>
            </w:r>
          </w:p>
        </w:tc>
        <w:tc>
          <w:tcPr>
            <w:tcW w:w="7938" w:type="dxa"/>
            <w:gridSpan w:val="6"/>
            <w:vAlign w:val="center"/>
          </w:tcPr>
          <w:p w14:paraId="79B7DF53" w14:textId="77777777" w:rsidR="0029104E" w:rsidRPr="00A068B0" w:rsidRDefault="0029104E" w:rsidP="00A068B0">
            <w:pPr>
              <w:spacing w:before="120" w:after="120"/>
              <w:rPr>
                <w:spacing w:val="0"/>
                <w:sz w:val="20"/>
              </w:rPr>
            </w:pPr>
          </w:p>
        </w:tc>
      </w:tr>
      <w:tr w:rsidR="0029104E" w:rsidRPr="003B2076" w14:paraId="3B50B070" w14:textId="77777777" w:rsidTr="000A6A63">
        <w:trPr>
          <w:trHeight w:val="397"/>
        </w:trPr>
        <w:tc>
          <w:tcPr>
            <w:tcW w:w="1984" w:type="dxa"/>
            <w:vAlign w:val="center"/>
          </w:tcPr>
          <w:p w14:paraId="6D4F4C7D" w14:textId="77777777" w:rsidR="0029104E" w:rsidRPr="00A068B0" w:rsidRDefault="0029104E" w:rsidP="00A068B0">
            <w:pPr>
              <w:spacing w:before="120" w:after="120"/>
              <w:rPr>
                <w:spacing w:val="0"/>
                <w:sz w:val="20"/>
              </w:rPr>
            </w:pPr>
            <w:r w:rsidRPr="00A068B0">
              <w:rPr>
                <w:spacing w:val="0"/>
                <w:sz w:val="20"/>
              </w:rPr>
              <w:t>Post Code</w:t>
            </w:r>
          </w:p>
        </w:tc>
        <w:tc>
          <w:tcPr>
            <w:tcW w:w="7938" w:type="dxa"/>
            <w:gridSpan w:val="6"/>
            <w:vAlign w:val="center"/>
          </w:tcPr>
          <w:p w14:paraId="1636470E" w14:textId="77777777" w:rsidR="0029104E" w:rsidRPr="00A068B0" w:rsidRDefault="0029104E" w:rsidP="00A068B0">
            <w:pPr>
              <w:spacing w:before="120" w:after="120"/>
              <w:rPr>
                <w:spacing w:val="0"/>
                <w:sz w:val="20"/>
              </w:rPr>
            </w:pPr>
          </w:p>
        </w:tc>
      </w:tr>
      <w:tr w:rsidR="0029104E" w:rsidRPr="003B2076" w14:paraId="67D0B4BB" w14:textId="77777777" w:rsidTr="000A6A63">
        <w:trPr>
          <w:trHeight w:val="397"/>
        </w:trPr>
        <w:tc>
          <w:tcPr>
            <w:tcW w:w="1984" w:type="dxa"/>
            <w:vAlign w:val="center"/>
          </w:tcPr>
          <w:p w14:paraId="218D960D" w14:textId="77777777" w:rsidR="0029104E" w:rsidRPr="00A068B0" w:rsidRDefault="0029104E" w:rsidP="00A068B0">
            <w:pPr>
              <w:spacing w:before="120" w:after="120"/>
              <w:rPr>
                <w:spacing w:val="0"/>
                <w:sz w:val="20"/>
              </w:rPr>
            </w:pPr>
            <w:r w:rsidRPr="00A068B0">
              <w:rPr>
                <w:spacing w:val="0"/>
                <w:sz w:val="20"/>
              </w:rPr>
              <w:t>Contact person</w:t>
            </w:r>
          </w:p>
        </w:tc>
        <w:tc>
          <w:tcPr>
            <w:tcW w:w="7938" w:type="dxa"/>
            <w:gridSpan w:val="6"/>
            <w:vAlign w:val="center"/>
          </w:tcPr>
          <w:p w14:paraId="4FC230A3" w14:textId="77777777" w:rsidR="0029104E" w:rsidRPr="00A068B0" w:rsidRDefault="0029104E" w:rsidP="00A068B0">
            <w:pPr>
              <w:spacing w:before="120" w:after="120"/>
              <w:rPr>
                <w:spacing w:val="0"/>
                <w:sz w:val="20"/>
              </w:rPr>
            </w:pPr>
          </w:p>
        </w:tc>
      </w:tr>
      <w:tr w:rsidR="0029104E" w:rsidRPr="003B2076" w14:paraId="0E900897" w14:textId="77777777" w:rsidTr="000A6A63">
        <w:trPr>
          <w:trHeight w:val="397"/>
        </w:trPr>
        <w:tc>
          <w:tcPr>
            <w:tcW w:w="1984" w:type="dxa"/>
            <w:vAlign w:val="center"/>
          </w:tcPr>
          <w:p w14:paraId="4CB249C4" w14:textId="77777777" w:rsidR="0029104E" w:rsidRPr="00A068B0" w:rsidRDefault="0029104E" w:rsidP="00A068B0">
            <w:pPr>
              <w:spacing w:before="120" w:after="120"/>
              <w:rPr>
                <w:spacing w:val="0"/>
                <w:sz w:val="20"/>
              </w:rPr>
            </w:pPr>
            <w:r w:rsidRPr="00A068B0">
              <w:rPr>
                <w:spacing w:val="0"/>
                <w:sz w:val="20"/>
              </w:rPr>
              <w:t>Telephone Number</w:t>
            </w:r>
          </w:p>
        </w:tc>
        <w:tc>
          <w:tcPr>
            <w:tcW w:w="7938" w:type="dxa"/>
            <w:gridSpan w:val="6"/>
            <w:vAlign w:val="center"/>
          </w:tcPr>
          <w:p w14:paraId="6EC4CA41" w14:textId="77777777" w:rsidR="0029104E" w:rsidRPr="00A068B0" w:rsidRDefault="0029104E" w:rsidP="00A068B0">
            <w:pPr>
              <w:spacing w:before="120" w:after="120"/>
              <w:rPr>
                <w:spacing w:val="0"/>
                <w:sz w:val="20"/>
              </w:rPr>
            </w:pPr>
          </w:p>
        </w:tc>
      </w:tr>
      <w:tr w:rsidR="0029104E" w:rsidRPr="003B2076" w14:paraId="2CF96DB7" w14:textId="77777777" w:rsidTr="000A6A63">
        <w:trPr>
          <w:trHeight w:val="397"/>
        </w:trPr>
        <w:tc>
          <w:tcPr>
            <w:tcW w:w="1984" w:type="dxa"/>
            <w:vAlign w:val="center"/>
          </w:tcPr>
          <w:p w14:paraId="46A64EC3" w14:textId="77777777" w:rsidR="0029104E" w:rsidRPr="00A068B0" w:rsidRDefault="0029104E" w:rsidP="00A068B0">
            <w:pPr>
              <w:spacing w:before="120" w:after="120"/>
              <w:rPr>
                <w:spacing w:val="0"/>
                <w:sz w:val="20"/>
              </w:rPr>
            </w:pPr>
            <w:r w:rsidRPr="00A068B0">
              <w:rPr>
                <w:spacing w:val="0"/>
                <w:sz w:val="20"/>
              </w:rPr>
              <w:t>E-mail address</w:t>
            </w:r>
          </w:p>
        </w:tc>
        <w:tc>
          <w:tcPr>
            <w:tcW w:w="7938" w:type="dxa"/>
            <w:gridSpan w:val="6"/>
            <w:vAlign w:val="center"/>
          </w:tcPr>
          <w:p w14:paraId="75287ABC" w14:textId="77777777" w:rsidR="0029104E" w:rsidRPr="00A068B0" w:rsidRDefault="0029104E" w:rsidP="00A068B0">
            <w:pPr>
              <w:spacing w:before="120" w:after="120"/>
              <w:rPr>
                <w:spacing w:val="0"/>
                <w:sz w:val="20"/>
              </w:rPr>
            </w:pPr>
          </w:p>
        </w:tc>
      </w:tr>
      <w:tr w:rsidR="0029104E" w:rsidRPr="003B2076" w14:paraId="3C0397BD" w14:textId="77777777" w:rsidTr="000A6A63">
        <w:tblPrEx>
          <w:tblLook w:val="01E0" w:firstRow="1" w:lastRow="1" w:firstColumn="1" w:lastColumn="1" w:noHBand="0" w:noVBand="0"/>
        </w:tblPrEx>
        <w:trPr>
          <w:trHeight w:val="493"/>
        </w:trPr>
        <w:tc>
          <w:tcPr>
            <w:tcW w:w="9922" w:type="dxa"/>
            <w:gridSpan w:val="7"/>
            <w:shd w:val="clear" w:color="auto" w:fill="CCCCCC"/>
          </w:tcPr>
          <w:p w14:paraId="77F2E336" w14:textId="77777777" w:rsidR="0029104E" w:rsidRPr="00A068B0" w:rsidRDefault="0029104E" w:rsidP="00A068B0">
            <w:pPr>
              <w:spacing w:before="120" w:after="120"/>
              <w:rPr>
                <w:b/>
                <w:spacing w:val="0"/>
                <w:sz w:val="20"/>
                <w:highlight w:val="lightGray"/>
              </w:rPr>
            </w:pPr>
            <w:r w:rsidRPr="00A068B0">
              <w:rPr>
                <w:b/>
                <w:spacing w:val="0"/>
                <w:sz w:val="20"/>
              </w:rPr>
              <w:t>Proposed Micro-generator Details:</w:t>
            </w:r>
          </w:p>
        </w:tc>
      </w:tr>
      <w:tr w:rsidR="00E540D5" w:rsidRPr="003B2076" w14:paraId="4712DF91" w14:textId="77777777" w:rsidTr="003760BA">
        <w:tblPrEx>
          <w:tblLook w:val="01E0" w:firstRow="1" w:lastRow="1" w:firstColumn="1" w:lastColumn="1" w:noHBand="0" w:noVBand="0"/>
        </w:tblPrEx>
        <w:tc>
          <w:tcPr>
            <w:tcW w:w="1984" w:type="dxa"/>
            <w:vMerge w:val="restart"/>
          </w:tcPr>
          <w:p w14:paraId="70E0F0B8" w14:textId="77777777" w:rsidR="00E540D5" w:rsidRPr="00A068B0" w:rsidRDefault="00E540D5" w:rsidP="000A6A63">
            <w:pPr>
              <w:rPr>
                <w:spacing w:val="0"/>
                <w:sz w:val="20"/>
              </w:rPr>
            </w:pPr>
            <w:r w:rsidRPr="00A068B0">
              <w:rPr>
                <w:spacing w:val="0"/>
                <w:sz w:val="20"/>
              </w:rPr>
              <w:t>Address</w:t>
            </w:r>
          </w:p>
        </w:tc>
        <w:tc>
          <w:tcPr>
            <w:tcW w:w="2438" w:type="dxa"/>
            <w:vMerge w:val="restart"/>
          </w:tcPr>
          <w:p w14:paraId="007FB27E" w14:textId="44802DBD" w:rsidR="00E540D5" w:rsidRPr="00A068B0" w:rsidRDefault="00E540D5" w:rsidP="003B7C17">
            <w:pPr>
              <w:jc w:val="left"/>
              <w:rPr>
                <w:spacing w:val="0"/>
                <w:sz w:val="20"/>
              </w:rPr>
            </w:pPr>
            <w:r w:rsidRPr="00A068B0">
              <w:rPr>
                <w:spacing w:val="0"/>
                <w:sz w:val="20"/>
              </w:rPr>
              <w:t>Post Code</w:t>
            </w:r>
          </w:p>
        </w:tc>
        <w:tc>
          <w:tcPr>
            <w:tcW w:w="1675" w:type="dxa"/>
            <w:vMerge w:val="restart"/>
          </w:tcPr>
          <w:p w14:paraId="3DEF31C3" w14:textId="77777777" w:rsidR="00E540D5" w:rsidRPr="00A068B0" w:rsidRDefault="00E540D5" w:rsidP="00A068B0">
            <w:pPr>
              <w:spacing w:before="120" w:after="120"/>
              <w:rPr>
                <w:spacing w:val="0"/>
                <w:sz w:val="20"/>
              </w:rPr>
            </w:pPr>
            <w:r w:rsidRPr="00A068B0">
              <w:rPr>
                <w:spacing w:val="0"/>
                <w:sz w:val="20"/>
              </w:rPr>
              <w:t>MPAN</w:t>
            </w:r>
          </w:p>
        </w:tc>
        <w:tc>
          <w:tcPr>
            <w:tcW w:w="1818" w:type="dxa"/>
            <w:gridSpan w:val="3"/>
          </w:tcPr>
          <w:p w14:paraId="1C54E334" w14:textId="7CAE6E86" w:rsidR="00E540D5" w:rsidRPr="00A068B0" w:rsidRDefault="00E540D5" w:rsidP="00A068B0">
            <w:pPr>
              <w:spacing w:before="120" w:after="120"/>
              <w:rPr>
                <w:spacing w:val="0"/>
                <w:sz w:val="20"/>
              </w:rPr>
            </w:pPr>
            <w:r w:rsidRPr="00A068B0">
              <w:rPr>
                <w:b/>
                <w:spacing w:val="0"/>
                <w:sz w:val="20"/>
              </w:rPr>
              <w:t>Micro-generator</w:t>
            </w:r>
            <w:r w:rsidRPr="00A068B0">
              <w:rPr>
                <w:spacing w:val="0"/>
                <w:sz w:val="20"/>
              </w:rPr>
              <w:t xml:space="preserve"> </w:t>
            </w:r>
            <w:r w:rsidRPr="00A068B0">
              <w:rPr>
                <w:b/>
                <w:spacing w:val="0"/>
                <w:sz w:val="20"/>
              </w:rPr>
              <w:t>Registered Capacity</w:t>
            </w:r>
            <w:r w:rsidRPr="00A068B0">
              <w:rPr>
                <w:spacing w:val="0"/>
                <w:sz w:val="20"/>
              </w:rPr>
              <w:t xml:space="preserve"> in kW at 230 V AC</w:t>
            </w:r>
          </w:p>
        </w:tc>
        <w:tc>
          <w:tcPr>
            <w:tcW w:w="2007" w:type="dxa"/>
            <w:vMerge w:val="restart"/>
          </w:tcPr>
          <w:p w14:paraId="7F9D0D44" w14:textId="77777777" w:rsidR="00E540D5" w:rsidRPr="005E2CFF" w:rsidRDefault="00E540D5" w:rsidP="00A068B0">
            <w:pPr>
              <w:spacing w:before="120" w:after="120"/>
              <w:rPr>
                <w:spacing w:val="0"/>
                <w:sz w:val="20"/>
              </w:rPr>
            </w:pPr>
            <w:r w:rsidRPr="005E2CFF">
              <w:rPr>
                <w:b/>
                <w:spacing w:val="0"/>
                <w:sz w:val="20"/>
              </w:rPr>
              <w:t>Manufacturer‘s</w:t>
            </w:r>
            <w:r w:rsidRPr="005E2CFF">
              <w:rPr>
                <w:spacing w:val="0"/>
                <w:sz w:val="20"/>
              </w:rPr>
              <w:t xml:space="preserve"> Ref No (this number should be registered on the ENA </w:t>
            </w:r>
            <w:r w:rsidRPr="005E2CFF">
              <w:rPr>
                <w:b/>
                <w:spacing w:val="0"/>
                <w:sz w:val="20"/>
              </w:rPr>
              <w:t>Type Test Verification Report</w:t>
            </w:r>
            <w:r w:rsidRPr="005E2CFF">
              <w:rPr>
                <w:spacing w:val="0"/>
                <w:sz w:val="20"/>
              </w:rPr>
              <w:t xml:space="preserve"> Register as Product ID)</w:t>
            </w:r>
          </w:p>
        </w:tc>
      </w:tr>
      <w:tr w:rsidR="00E540D5" w:rsidRPr="003B2076" w14:paraId="28EF6C28" w14:textId="77777777" w:rsidTr="003760BA">
        <w:tblPrEx>
          <w:tblLook w:val="01E0" w:firstRow="1" w:lastRow="1" w:firstColumn="1" w:lastColumn="1" w:noHBand="0" w:noVBand="0"/>
        </w:tblPrEx>
        <w:tc>
          <w:tcPr>
            <w:tcW w:w="1984" w:type="dxa"/>
            <w:vMerge/>
          </w:tcPr>
          <w:p w14:paraId="3A178CE0" w14:textId="77777777" w:rsidR="00E540D5" w:rsidRPr="005E2CFF" w:rsidRDefault="00E540D5" w:rsidP="000A6A63">
            <w:pPr>
              <w:rPr>
                <w:spacing w:val="0"/>
                <w:sz w:val="20"/>
              </w:rPr>
            </w:pPr>
          </w:p>
        </w:tc>
        <w:tc>
          <w:tcPr>
            <w:tcW w:w="2438" w:type="dxa"/>
            <w:vMerge/>
          </w:tcPr>
          <w:p w14:paraId="348446FE" w14:textId="61BFFC8C" w:rsidR="00E540D5" w:rsidRPr="005E2CFF" w:rsidRDefault="00E540D5" w:rsidP="000A6A63">
            <w:pPr>
              <w:rPr>
                <w:spacing w:val="0"/>
                <w:sz w:val="20"/>
              </w:rPr>
            </w:pPr>
          </w:p>
        </w:tc>
        <w:tc>
          <w:tcPr>
            <w:tcW w:w="1675" w:type="dxa"/>
            <w:vMerge/>
          </w:tcPr>
          <w:p w14:paraId="51A43B0A" w14:textId="77777777" w:rsidR="00E540D5" w:rsidRPr="005E2CFF" w:rsidRDefault="00E540D5" w:rsidP="000A6A63">
            <w:pPr>
              <w:rPr>
                <w:spacing w:val="0"/>
                <w:sz w:val="20"/>
              </w:rPr>
            </w:pPr>
          </w:p>
        </w:tc>
        <w:tc>
          <w:tcPr>
            <w:tcW w:w="606" w:type="dxa"/>
          </w:tcPr>
          <w:p w14:paraId="2479D463" w14:textId="77777777" w:rsidR="00E540D5" w:rsidRPr="00A068B0" w:rsidRDefault="00E540D5" w:rsidP="000A6A63">
            <w:pPr>
              <w:rPr>
                <w:spacing w:val="0"/>
                <w:sz w:val="20"/>
              </w:rPr>
            </w:pPr>
            <w:r w:rsidRPr="00A068B0">
              <w:rPr>
                <w:spacing w:val="0"/>
                <w:sz w:val="20"/>
              </w:rPr>
              <w:t>PH1</w:t>
            </w:r>
          </w:p>
        </w:tc>
        <w:tc>
          <w:tcPr>
            <w:tcW w:w="606" w:type="dxa"/>
          </w:tcPr>
          <w:p w14:paraId="70D5A710" w14:textId="77777777" w:rsidR="00E540D5" w:rsidRPr="00A068B0" w:rsidRDefault="00E540D5" w:rsidP="000A6A63">
            <w:pPr>
              <w:rPr>
                <w:spacing w:val="0"/>
                <w:sz w:val="20"/>
              </w:rPr>
            </w:pPr>
            <w:r w:rsidRPr="00A068B0">
              <w:rPr>
                <w:spacing w:val="0"/>
                <w:sz w:val="20"/>
              </w:rPr>
              <w:t>PH2</w:t>
            </w:r>
          </w:p>
        </w:tc>
        <w:tc>
          <w:tcPr>
            <w:tcW w:w="606" w:type="dxa"/>
          </w:tcPr>
          <w:p w14:paraId="4F770D7E" w14:textId="77777777" w:rsidR="00E540D5" w:rsidRPr="00A068B0" w:rsidRDefault="00E540D5" w:rsidP="000A6A63">
            <w:pPr>
              <w:rPr>
                <w:spacing w:val="0"/>
                <w:sz w:val="20"/>
              </w:rPr>
            </w:pPr>
            <w:r w:rsidRPr="00A068B0">
              <w:rPr>
                <w:spacing w:val="0"/>
                <w:sz w:val="20"/>
              </w:rPr>
              <w:t>PH3</w:t>
            </w:r>
          </w:p>
        </w:tc>
        <w:tc>
          <w:tcPr>
            <w:tcW w:w="2007" w:type="dxa"/>
            <w:vMerge/>
          </w:tcPr>
          <w:p w14:paraId="254D7E35" w14:textId="77777777" w:rsidR="00E540D5" w:rsidRPr="00A068B0" w:rsidRDefault="00E540D5" w:rsidP="000A6A63">
            <w:pPr>
              <w:rPr>
                <w:spacing w:val="0"/>
                <w:sz w:val="20"/>
              </w:rPr>
            </w:pPr>
          </w:p>
        </w:tc>
      </w:tr>
      <w:tr w:rsidR="00E540D5" w:rsidRPr="003B2076" w14:paraId="3D92BA30" w14:textId="77777777" w:rsidTr="003760BA">
        <w:tblPrEx>
          <w:tblLook w:val="01E0" w:firstRow="1" w:lastRow="1" w:firstColumn="1" w:lastColumn="1" w:noHBand="0" w:noVBand="0"/>
        </w:tblPrEx>
        <w:tc>
          <w:tcPr>
            <w:tcW w:w="1984" w:type="dxa"/>
          </w:tcPr>
          <w:p w14:paraId="0414F727" w14:textId="77777777" w:rsidR="00E540D5" w:rsidRPr="00A068B0" w:rsidRDefault="00E540D5" w:rsidP="000A6A63">
            <w:pPr>
              <w:rPr>
                <w:spacing w:val="0"/>
                <w:sz w:val="20"/>
              </w:rPr>
            </w:pPr>
          </w:p>
        </w:tc>
        <w:tc>
          <w:tcPr>
            <w:tcW w:w="2438" w:type="dxa"/>
          </w:tcPr>
          <w:p w14:paraId="335A449F" w14:textId="05DB8177" w:rsidR="00E540D5" w:rsidRPr="00A068B0" w:rsidRDefault="00E540D5" w:rsidP="000A6A63">
            <w:pPr>
              <w:rPr>
                <w:spacing w:val="0"/>
                <w:sz w:val="20"/>
              </w:rPr>
            </w:pPr>
          </w:p>
        </w:tc>
        <w:tc>
          <w:tcPr>
            <w:tcW w:w="1675" w:type="dxa"/>
          </w:tcPr>
          <w:p w14:paraId="29075D1B" w14:textId="77777777" w:rsidR="00E540D5" w:rsidRPr="00A068B0" w:rsidRDefault="00E540D5" w:rsidP="000A6A63">
            <w:pPr>
              <w:rPr>
                <w:spacing w:val="0"/>
                <w:sz w:val="20"/>
              </w:rPr>
            </w:pPr>
          </w:p>
        </w:tc>
        <w:tc>
          <w:tcPr>
            <w:tcW w:w="606" w:type="dxa"/>
          </w:tcPr>
          <w:p w14:paraId="1A8BAA61" w14:textId="77777777" w:rsidR="00E540D5" w:rsidRPr="00A068B0" w:rsidRDefault="00E540D5" w:rsidP="000A6A63">
            <w:pPr>
              <w:rPr>
                <w:spacing w:val="0"/>
                <w:sz w:val="20"/>
              </w:rPr>
            </w:pPr>
          </w:p>
        </w:tc>
        <w:tc>
          <w:tcPr>
            <w:tcW w:w="606" w:type="dxa"/>
          </w:tcPr>
          <w:p w14:paraId="7B140F58" w14:textId="77777777" w:rsidR="00E540D5" w:rsidRPr="00A068B0" w:rsidRDefault="00E540D5" w:rsidP="000A6A63">
            <w:pPr>
              <w:rPr>
                <w:spacing w:val="0"/>
                <w:sz w:val="20"/>
              </w:rPr>
            </w:pPr>
          </w:p>
        </w:tc>
        <w:tc>
          <w:tcPr>
            <w:tcW w:w="606" w:type="dxa"/>
          </w:tcPr>
          <w:p w14:paraId="4B9DA771" w14:textId="77777777" w:rsidR="00E540D5" w:rsidRPr="00A068B0" w:rsidRDefault="00E540D5" w:rsidP="000A6A63">
            <w:pPr>
              <w:rPr>
                <w:spacing w:val="0"/>
                <w:sz w:val="20"/>
              </w:rPr>
            </w:pPr>
          </w:p>
        </w:tc>
        <w:tc>
          <w:tcPr>
            <w:tcW w:w="2007" w:type="dxa"/>
          </w:tcPr>
          <w:p w14:paraId="7A2D7948" w14:textId="77777777" w:rsidR="00E540D5" w:rsidRPr="00A068B0" w:rsidRDefault="00E540D5" w:rsidP="000A6A63">
            <w:pPr>
              <w:rPr>
                <w:spacing w:val="0"/>
                <w:sz w:val="20"/>
              </w:rPr>
            </w:pPr>
          </w:p>
        </w:tc>
      </w:tr>
      <w:tr w:rsidR="00E540D5" w:rsidRPr="003B2076" w14:paraId="28DC2715" w14:textId="77777777" w:rsidTr="003760BA">
        <w:tblPrEx>
          <w:tblLook w:val="01E0" w:firstRow="1" w:lastRow="1" w:firstColumn="1" w:lastColumn="1" w:noHBand="0" w:noVBand="0"/>
        </w:tblPrEx>
        <w:tc>
          <w:tcPr>
            <w:tcW w:w="1984" w:type="dxa"/>
          </w:tcPr>
          <w:p w14:paraId="40FDA72B" w14:textId="77777777" w:rsidR="00E540D5" w:rsidRPr="00A068B0" w:rsidRDefault="00E540D5" w:rsidP="000A6A63">
            <w:pPr>
              <w:rPr>
                <w:spacing w:val="0"/>
                <w:sz w:val="20"/>
              </w:rPr>
            </w:pPr>
          </w:p>
        </w:tc>
        <w:tc>
          <w:tcPr>
            <w:tcW w:w="2438" w:type="dxa"/>
          </w:tcPr>
          <w:p w14:paraId="5E02ED64" w14:textId="13B8EA31" w:rsidR="00E540D5" w:rsidRPr="00A068B0" w:rsidRDefault="00E540D5" w:rsidP="000A6A63">
            <w:pPr>
              <w:rPr>
                <w:spacing w:val="0"/>
                <w:sz w:val="20"/>
              </w:rPr>
            </w:pPr>
          </w:p>
        </w:tc>
        <w:tc>
          <w:tcPr>
            <w:tcW w:w="1675" w:type="dxa"/>
          </w:tcPr>
          <w:p w14:paraId="315A0E30" w14:textId="77777777" w:rsidR="00E540D5" w:rsidRPr="00A068B0" w:rsidRDefault="00E540D5" w:rsidP="000A6A63">
            <w:pPr>
              <w:rPr>
                <w:spacing w:val="0"/>
                <w:sz w:val="20"/>
              </w:rPr>
            </w:pPr>
          </w:p>
        </w:tc>
        <w:tc>
          <w:tcPr>
            <w:tcW w:w="606" w:type="dxa"/>
          </w:tcPr>
          <w:p w14:paraId="66DF20C0" w14:textId="77777777" w:rsidR="00E540D5" w:rsidRPr="00A068B0" w:rsidRDefault="00E540D5" w:rsidP="000A6A63">
            <w:pPr>
              <w:rPr>
                <w:spacing w:val="0"/>
                <w:sz w:val="20"/>
              </w:rPr>
            </w:pPr>
          </w:p>
        </w:tc>
        <w:tc>
          <w:tcPr>
            <w:tcW w:w="606" w:type="dxa"/>
          </w:tcPr>
          <w:p w14:paraId="18F8535F" w14:textId="77777777" w:rsidR="00E540D5" w:rsidRPr="00A068B0" w:rsidRDefault="00E540D5" w:rsidP="000A6A63">
            <w:pPr>
              <w:rPr>
                <w:spacing w:val="0"/>
                <w:sz w:val="20"/>
              </w:rPr>
            </w:pPr>
          </w:p>
        </w:tc>
        <w:tc>
          <w:tcPr>
            <w:tcW w:w="606" w:type="dxa"/>
          </w:tcPr>
          <w:p w14:paraId="09A33364" w14:textId="77777777" w:rsidR="00E540D5" w:rsidRPr="00A068B0" w:rsidRDefault="00E540D5" w:rsidP="000A6A63">
            <w:pPr>
              <w:rPr>
                <w:spacing w:val="0"/>
                <w:sz w:val="20"/>
              </w:rPr>
            </w:pPr>
          </w:p>
        </w:tc>
        <w:tc>
          <w:tcPr>
            <w:tcW w:w="2007" w:type="dxa"/>
          </w:tcPr>
          <w:p w14:paraId="54F72891" w14:textId="77777777" w:rsidR="00E540D5" w:rsidRPr="00A068B0" w:rsidRDefault="00E540D5" w:rsidP="000A6A63">
            <w:pPr>
              <w:rPr>
                <w:spacing w:val="0"/>
                <w:sz w:val="20"/>
              </w:rPr>
            </w:pPr>
          </w:p>
        </w:tc>
      </w:tr>
      <w:tr w:rsidR="00E540D5" w:rsidRPr="003B2076" w14:paraId="06248673" w14:textId="77777777" w:rsidTr="003760BA">
        <w:tblPrEx>
          <w:tblLook w:val="01E0" w:firstRow="1" w:lastRow="1" w:firstColumn="1" w:lastColumn="1" w:noHBand="0" w:noVBand="0"/>
        </w:tblPrEx>
        <w:tc>
          <w:tcPr>
            <w:tcW w:w="1984" w:type="dxa"/>
          </w:tcPr>
          <w:p w14:paraId="20D41364" w14:textId="77777777" w:rsidR="00E540D5" w:rsidRPr="00A068B0" w:rsidRDefault="00E540D5" w:rsidP="000A6A63">
            <w:pPr>
              <w:rPr>
                <w:spacing w:val="0"/>
                <w:sz w:val="20"/>
              </w:rPr>
            </w:pPr>
          </w:p>
          <w:p w14:paraId="02F8B71A" w14:textId="77777777" w:rsidR="00E540D5" w:rsidRPr="00A068B0" w:rsidRDefault="00E540D5" w:rsidP="000A6A63">
            <w:pPr>
              <w:rPr>
                <w:spacing w:val="0"/>
                <w:sz w:val="20"/>
              </w:rPr>
            </w:pPr>
          </w:p>
        </w:tc>
        <w:tc>
          <w:tcPr>
            <w:tcW w:w="2438" w:type="dxa"/>
          </w:tcPr>
          <w:p w14:paraId="1A9516C5" w14:textId="5CB0CE20" w:rsidR="00E540D5" w:rsidRPr="00A068B0" w:rsidRDefault="00E540D5" w:rsidP="000A6A63">
            <w:pPr>
              <w:rPr>
                <w:spacing w:val="0"/>
                <w:sz w:val="20"/>
              </w:rPr>
            </w:pPr>
          </w:p>
        </w:tc>
        <w:tc>
          <w:tcPr>
            <w:tcW w:w="1675" w:type="dxa"/>
          </w:tcPr>
          <w:p w14:paraId="6497517E" w14:textId="77777777" w:rsidR="00E540D5" w:rsidRPr="00A068B0" w:rsidRDefault="00E540D5" w:rsidP="000A6A63">
            <w:pPr>
              <w:rPr>
                <w:spacing w:val="0"/>
                <w:sz w:val="20"/>
              </w:rPr>
            </w:pPr>
          </w:p>
        </w:tc>
        <w:tc>
          <w:tcPr>
            <w:tcW w:w="606" w:type="dxa"/>
          </w:tcPr>
          <w:p w14:paraId="1C1E3C05" w14:textId="77777777" w:rsidR="00E540D5" w:rsidRPr="00A068B0" w:rsidRDefault="00E540D5" w:rsidP="000A6A63">
            <w:pPr>
              <w:rPr>
                <w:spacing w:val="0"/>
                <w:sz w:val="20"/>
              </w:rPr>
            </w:pPr>
          </w:p>
        </w:tc>
        <w:tc>
          <w:tcPr>
            <w:tcW w:w="606" w:type="dxa"/>
          </w:tcPr>
          <w:p w14:paraId="4EF15F36" w14:textId="77777777" w:rsidR="00E540D5" w:rsidRPr="00A068B0" w:rsidRDefault="00E540D5" w:rsidP="000A6A63">
            <w:pPr>
              <w:rPr>
                <w:spacing w:val="0"/>
                <w:sz w:val="20"/>
              </w:rPr>
            </w:pPr>
          </w:p>
        </w:tc>
        <w:tc>
          <w:tcPr>
            <w:tcW w:w="606" w:type="dxa"/>
          </w:tcPr>
          <w:p w14:paraId="1CDE7AD4" w14:textId="77777777" w:rsidR="00E540D5" w:rsidRPr="00A068B0" w:rsidRDefault="00E540D5" w:rsidP="000A6A63">
            <w:pPr>
              <w:rPr>
                <w:spacing w:val="0"/>
                <w:sz w:val="20"/>
              </w:rPr>
            </w:pPr>
          </w:p>
        </w:tc>
        <w:tc>
          <w:tcPr>
            <w:tcW w:w="2007" w:type="dxa"/>
          </w:tcPr>
          <w:p w14:paraId="1E1AD32F" w14:textId="77777777" w:rsidR="00E540D5" w:rsidRPr="00A068B0" w:rsidRDefault="00E540D5" w:rsidP="000A6A63">
            <w:pPr>
              <w:rPr>
                <w:spacing w:val="0"/>
                <w:sz w:val="20"/>
              </w:rPr>
            </w:pPr>
          </w:p>
        </w:tc>
      </w:tr>
      <w:tr w:rsidR="00E540D5" w:rsidRPr="003B2076" w14:paraId="28F0AB59" w14:textId="77777777" w:rsidTr="003760BA">
        <w:tblPrEx>
          <w:tblLook w:val="01E0" w:firstRow="1" w:lastRow="1" w:firstColumn="1" w:lastColumn="1" w:noHBand="0" w:noVBand="0"/>
        </w:tblPrEx>
        <w:tc>
          <w:tcPr>
            <w:tcW w:w="1984" w:type="dxa"/>
          </w:tcPr>
          <w:p w14:paraId="42468B1F" w14:textId="77777777" w:rsidR="00E540D5" w:rsidRPr="00A068B0" w:rsidRDefault="00E540D5" w:rsidP="000A6A63">
            <w:pPr>
              <w:rPr>
                <w:spacing w:val="0"/>
                <w:sz w:val="20"/>
              </w:rPr>
            </w:pPr>
          </w:p>
        </w:tc>
        <w:tc>
          <w:tcPr>
            <w:tcW w:w="2438" w:type="dxa"/>
          </w:tcPr>
          <w:p w14:paraId="2753F795" w14:textId="227943F3" w:rsidR="00E540D5" w:rsidRPr="00A068B0" w:rsidRDefault="00E540D5" w:rsidP="000A6A63">
            <w:pPr>
              <w:rPr>
                <w:spacing w:val="0"/>
                <w:sz w:val="20"/>
              </w:rPr>
            </w:pPr>
          </w:p>
        </w:tc>
        <w:tc>
          <w:tcPr>
            <w:tcW w:w="1675" w:type="dxa"/>
          </w:tcPr>
          <w:p w14:paraId="5B4DE85E" w14:textId="77777777" w:rsidR="00E540D5" w:rsidRPr="00A068B0" w:rsidRDefault="00E540D5" w:rsidP="000A6A63">
            <w:pPr>
              <w:rPr>
                <w:spacing w:val="0"/>
                <w:sz w:val="20"/>
              </w:rPr>
            </w:pPr>
          </w:p>
        </w:tc>
        <w:tc>
          <w:tcPr>
            <w:tcW w:w="606" w:type="dxa"/>
          </w:tcPr>
          <w:p w14:paraId="56D844CD" w14:textId="77777777" w:rsidR="00E540D5" w:rsidRPr="00A068B0" w:rsidRDefault="00E540D5" w:rsidP="000A6A63">
            <w:pPr>
              <w:rPr>
                <w:spacing w:val="0"/>
                <w:sz w:val="20"/>
              </w:rPr>
            </w:pPr>
          </w:p>
        </w:tc>
        <w:tc>
          <w:tcPr>
            <w:tcW w:w="606" w:type="dxa"/>
          </w:tcPr>
          <w:p w14:paraId="41D44078" w14:textId="77777777" w:rsidR="00E540D5" w:rsidRPr="00A068B0" w:rsidRDefault="00E540D5" w:rsidP="000A6A63">
            <w:pPr>
              <w:rPr>
                <w:spacing w:val="0"/>
                <w:sz w:val="20"/>
              </w:rPr>
            </w:pPr>
          </w:p>
        </w:tc>
        <w:tc>
          <w:tcPr>
            <w:tcW w:w="606" w:type="dxa"/>
          </w:tcPr>
          <w:p w14:paraId="06BA06D3" w14:textId="77777777" w:rsidR="00E540D5" w:rsidRPr="00A068B0" w:rsidRDefault="00E540D5" w:rsidP="000A6A63">
            <w:pPr>
              <w:rPr>
                <w:spacing w:val="0"/>
                <w:sz w:val="20"/>
              </w:rPr>
            </w:pPr>
          </w:p>
        </w:tc>
        <w:tc>
          <w:tcPr>
            <w:tcW w:w="2007" w:type="dxa"/>
          </w:tcPr>
          <w:p w14:paraId="29A48E37" w14:textId="77777777" w:rsidR="00E540D5" w:rsidRPr="00A068B0" w:rsidRDefault="00E540D5" w:rsidP="000A6A63">
            <w:pPr>
              <w:rPr>
                <w:spacing w:val="0"/>
                <w:sz w:val="20"/>
              </w:rPr>
            </w:pPr>
          </w:p>
        </w:tc>
      </w:tr>
      <w:tr w:rsidR="00E540D5" w:rsidRPr="003B2076" w14:paraId="7819A62A" w14:textId="77777777" w:rsidTr="003760BA">
        <w:tblPrEx>
          <w:tblLook w:val="01E0" w:firstRow="1" w:lastRow="1" w:firstColumn="1" w:lastColumn="1" w:noHBand="0" w:noVBand="0"/>
        </w:tblPrEx>
        <w:tc>
          <w:tcPr>
            <w:tcW w:w="1984" w:type="dxa"/>
          </w:tcPr>
          <w:p w14:paraId="33EA473B" w14:textId="77777777" w:rsidR="00E540D5" w:rsidRPr="00A068B0" w:rsidRDefault="00E540D5" w:rsidP="000A6A63">
            <w:pPr>
              <w:rPr>
                <w:spacing w:val="0"/>
                <w:sz w:val="20"/>
              </w:rPr>
            </w:pPr>
          </w:p>
        </w:tc>
        <w:tc>
          <w:tcPr>
            <w:tcW w:w="2438" w:type="dxa"/>
          </w:tcPr>
          <w:p w14:paraId="3DBB6A5D" w14:textId="4F7236D6" w:rsidR="00E540D5" w:rsidRPr="00A068B0" w:rsidRDefault="00E540D5" w:rsidP="000A6A63">
            <w:pPr>
              <w:rPr>
                <w:spacing w:val="0"/>
                <w:sz w:val="20"/>
              </w:rPr>
            </w:pPr>
          </w:p>
        </w:tc>
        <w:tc>
          <w:tcPr>
            <w:tcW w:w="1675" w:type="dxa"/>
          </w:tcPr>
          <w:p w14:paraId="59EC5A02" w14:textId="77777777" w:rsidR="00E540D5" w:rsidRPr="00A068B0" w:rsidRDefault="00E540D5" w:rsidP="000A6A63">
            <w:pPr>
              <w:rPr>
                <w:spacing w:val="0"/>
                <w:sz w:val="20"/>
              </w:rPr>
            </w:pPr>
          </w:p>
        </w:tc>
        <w:tc>
          <w:tcPr>
            <w:tcW w:w="606" w:type="dxa"/>
          </w:tcPr>
          <w:p w14:paraId="5B45F1F7" w14:textId="77777777" w:rsidR="00E540D5" w:rsidRPr="00A068B0" w:rsidRDefault="00E540D5" w:rsidP="000A6A63">
            <w:pPr>
              <w:rPr>
                <w:spacing w:val="0"/>
                <w:sz w:val="20"/>
              </w:rPr>
            </w:pPr>
          </w:p>
        </w:tc>
        <w:tc>
          <w:tcPr>
            <w:tcW w:w="606" w:type="dxa"/>
          </w:tcPr>
          <w:p w14:paraId="25607882" w14:textId="77777777" w:rsidR="00E540D5" w:rsidRPr="00A068B0" w:rsidRDefault="00E540D5" w:rsidP="000A6A63">
            <w:pPr>
              <w:rPr>
                <w:spacing w:val="0"/>
                <w:sz w:val="20"/>
              </w:rPr>
            </w:pPr>
          </w:p>
        </w:tc>
        <w:tc>
          <w:tcPr>
            <w:tcW w:w="606" w:type="dxa"/>
          </w:tcPr>
          <w:p w14:paraId="00FBDCA9" w14:textId="77777777" w:rsidR="00E540D5" w:rsidRPr="00A068B0" w:rsidRDefault="00E540D5" w:rsidP="000A6A63">
            <w:pPr>
              <w:rPr>
                <w:spacing w:val="0"/>
                <w:sz w:val="20"/>
              </w:rPr>
            </w:pPr>
          </w:p>
        </w:tc>
        <w:tc>
          <w:tcPr>
            <w:tcW w:w="2007" w:type="dxa"/>
          </w:tcPr>
          <w:p w14:paraId="594CF32B" w14:textId="77777777" w:rsidR="00E540D5" w:rsidRPr="00A068B0" w:rsidRDefault="00E540D5" w:rsidP="000A6A63">
            <w:pPr>
              <w:rPr>
                <w:spacing w:val="0"/>
                <w:sz w:val="20"/>
              </w:rPr>
            </w:pPr>
          </w:p>
        </w:tc>
      </w:tr>
      <w:tr w:rsidR="00E540D5" w:rsidRPr="003B2076" w14:paraId="18B15F03" w14:textId="77777777" w:rsidTr="003760BA">
        <w:tblPrEx>
          <w:tblLook w:val="01E0" w:firstRow="1" w:lastRow="1" w:firstColumn="1" w:lastColumn="1" w:noHBand="0" w:noVBand="0"/>
        </w:tblPrEx>
        <w:tc>
          <w:tcPr>
            <w:tcW w:w="1984" w:type="dxa"/>
          </w:tcPr>
          <w:p w14:paraId="0B0893FE" w14:textId="77777777" w:rsidR="00E540D5" w:rsidRPr="00A068B0" w:rsidRDefault="00E540D5" w:rsidP="000A6A63">
            <w:pPr>
              <w:rPr>
                <w:spacing w:val="0"/>
                <w:sz w:val="20"/>
              </w:rPr>
            </w:pPr>
          </w:p>
        </w:tc>
        <w:tc>
          <w:tcPr>
            <w:tcW w:w="2438" w:type="dxa"/>
          </w:tcPr>
          <w:p w14:paraId="63223F21" w14:textId="7EE91C67" w:rsidR="00E540D5" w:rsidRPr="00A068B0" w:rsidRDefault="00E540D5" w:rsidP="000A6A63">
            <w:pPr>
              <w:rPr>
                <w:spacing w:val="0"/>
                <w:sz w:val="20"/>
              </w:rPr>
            </w:pPr>
          </w:p>
        </w:tc>
        <w:tc>
          <w:tcPr>
            <w:tcW w:w="1675" w:type="dxa"/>
          </w:tcPr>
          <w:p w14:paraId="33DCB63F" w14:textId="77777777" w:rsidR="00E540D5" w:rsidRPr="00A068B0" w:rsidRDefault="00E540D5" w:rsidP="000A6A63">
            <w:pPr>
              <w:rPr>
                <w:spacing w:val="0"/>
                <w:sz w:val="20"/>
              </w:rPr>
            </w:pPr>
          </w:p>
        </w:tc>
        <w:tc>
          <w:tcPr>
            <w:tcW w:w="606" w:type="dxa"/>
          </w:tcPr>
          <w:p w14:paraId="35485FE3" w14:textId="77777777" w:rsidR="00E540D5" w:rsidRPr="00A068B0" w:rsidRDefault="00E540D5" w:rsidP="000A6A63">
            <w:pPr>
              <w:rPr>
                <w:spacing w:val="0"/>
                <w:sz w:val="20"/>
              </w:rPr>
            </w:pPr>
          </w:p>
        </w:tc>
        <w:tc>
          <w:tcPr>
            <w:tcW w:w="606" w:type="dxa"/>
          </w:tcPr>
          <w:p w14:paraId="34934881" w14:textId="77777777" w:rsidR="00E540D5" w:rsidRPr="00A068B0" w:rsidRDefault="00E540D5" w:rsidP="000A6A63">
            <w:pPr>
              <w:rPr>
                <w:spacing w:val="0"/>
                <w:sz w:val="20"/>
              </w:rPr>
            </w:pPr>
          </w:p>
        </w:tc>
        <w:tc>
          <w:tcPr>
            <w:tcW w:w="606" w:type="dxa"/>
          </w:tcPr>
          <w:p w14:paraId="115149D1" w14:textId="77777777" w:rsidR="00E540D5" w:rsidRPr="00A068B0" w:rsidRDefault="00E540D5" w:rsidP="000A6A63">
            <w:pPr>
              <w:rPr>
                <w:spacing w:val="0"/>
                <w:sz w:val="20"/>
              </w:rPr>
            </w:pPr>
          </w:p>
        </w:tc>
        <w:tc>
          <w:tcPr>
            <w:tcW w:w="2007" w:type="dxa"/>
          </w:tcPr>
          <w:p w14:paraId="76899F4E" w14:textId="77777777" w:rsidR="00E540D5" w:rsidRPr="00A068B0" w:rsidRDefault="00E540D5" w:rsidP="000A6A63">
            <w:pPr>
              <w:rPr>
                <w:spacing w:val="0"/>
                <w:sz w:val="20"/>
              </w:rPr>
            </w:pPr>
          </w:p>
        </w:tc>
      </w:tr>
      <w:tr w:rsidR="00E540D5" w:rsidRPr="003B2076" w14:paraId="47BC9688" w14:textId="77777777" w:rsidTr="003760BA">
        <w:tblPrEx>
          <w:tblLook w:val="01E0" w:firstRow="1" w:lastRow="1" w:firstColumn="1" w:lastColumn="1" w:noHBand="0" w:noVBand="0"/>
        </w:tblPrEx>
        <w:tc>
          <w:tcPr>
            <w:tcW w:w="1984" w:type="dxa"/>
          </w:tcPr>
          <w:p w14:paraId="6796AA50" w14:textId="77777777" w:rsidR="00E540D5" w:rsidRPr="00A068B0" w:rsidRDefault="00E540D5" w:rsidP="000A6A63">
            <w:pPr>
              <w:rPr>
                <w:spacing w:val="0"/>
                <w:sz w:val="20"/>
              </w:rPr>
            </w:pPr>
          </w:p>
        </w:tc>
        <w:tc>
          <w:tcPr>
            <w:tcW w:w="2438" w:type="dxa"/>
          </w:tcPr>
          <w:p w14:paraId="1A10B00F" w14:textId="381FEB8E" w:rsidR="00E540D5" w:rsidRPr="00A068B0" w:rsidRDefault="00E540D5" w:rsidP="000A6A63">
            <w:pPr>
              <w:rPr>
                <w:spacing w:val="0"/>
                <w:sz w:val="20"/>
              </w:rPr>
            </w:pPr>
          </w:p>
        </w:tc>
        <w:tc>
          <w:tcPr>
            <w:tcW w:w="1675" w:type="dxa"/>
          </w:tcPr>
          <w:p w14:paraId="0D3EDFA2" w14:textId="77777777" w:rsidR="00E540D5" w:rsidRPr="00A068B0" w:rsidRDefault="00E540D5" w:rsidP="000A6A63">
            <w:pPr>
              <w:rPr>
                <w:spacing w:val="0"/>
                <w:sz w:val="20"/>
              </w:rPr>
            </w:pPr>
          </w:p>
        </w:tc>
        <w:tc>
          <w:tcPr>
            <w:tcW w:w="606" w:type="dxa"/>
          </w:tcPr>
          <w:p w14:paraId="4015F576" w14:textId="77777777" w:rsidR="00E540D5" w:rsidRPr="00A068B0" w:rsidRDefault="00E540D5" w:rsidP="000A6A63">
            <w:pPr>
              <w:rPr>
                <w:spacing w:val="0"/>
                <w:sz w:val="20"/>
              </w:rPr>
            </w:pPr>
          </w:p>
        </w:tc>
        <w:tc>
          <w:tcPr>
            <w:tcW w:w="606" w:type="dxa"/>
          </w:tcPr>
          <w:p w14:paraId="25767EC5" w14:textId="77777777" w:rsidR="00E540D5" w:rsidRPr="00A068B0" w:rsidRDefault="00E540D5" w:rsidP="000A6A63">
            <w:pPr>
              <w:rPr>
                <w:spacing w:val="0"/>
                <w:sz w:val="20"/>
              </w:rPr>
            </w:pPr>
          </w:p>
        </w:tc>
        <w:tc>
          <w:tcPr>
            <w:tcW w:w="606" w:type="dxa"/>
          </w:tcPr>
          <w:p w14:paraId="4DEA094F" w14:textId="77777777" w:rsidR="00E540D5" w:rsidRPr="00A068B0" w:rsidRDefault="00E540D5" w:rsidP="000A6A63">
            <w:pPr>
              <w:rPr>
                <w:spacing w:val="0"/>
                <w:sz w:val="20"/>
              </w:rPr>
            </w:pPr>
          </w:p>
        </w:tc>
        <w:tc>
          <w:tcPr>
            <w:tcW w:w="2007" w:type="dxa"/>
          </w:tcPr>
          <w:p w14:paraId="2673E8F4" w14:textId="77777777" w:rsidR="00E540D5" w:rsidRPr="00A068B0" w:rsidRDefault="00E540D5" w:rsidP="000A6A63">
            <w:pPr>
              <w:rPr>
                <w:spacing w:val="0"/>
                <w:sz w:val="20"/>
              </w:rPr>
            </w:pPr>
          </w:p>
        </w:tc>
      </w:tr>
      <w:tr w:rsidR="00E540D5" w:rsidRPr="003B2076" w14:paraId="34B6F931" w14:textId="77777777" w:rsidTr="003760BA">
        <w:tblPrEx>
          <w:tblLook w:val="01E0" w:firstRow="1" w:lastRow="1" w:firstColumn="1" w:lastColumn="1" w:noHBand="0" w:noVBand="0"/>
        </w:tblPrEx>
        <w:tc>
          <w:tcPr>
            <w:tcW w:w="1984" w:type="dxa"/>
          </w:tcPr>
          <w:p w14:paraId="28E7BA99" w14:textId="77777777" w:rsidR="00E540D5" w:rsidRPr="00A068B0" w:rsidRDefault="00E540D5" w:rsidP="000A6A63">
            <w:pPr>
              <w:rPr>
                <w:spacing w:val="0"/>
                <w:sz w:val="20"/>
              </w:rPr>
            </w:pPr>
          </w:p>
        </w:tc>
        <w:tc>
          <w:tcPr>
            <w:tcW w:w="2438" w:type="dxa"/>
          </w:tcPr>
          <w:p w14:paraId="5CEE353B" w14:textId="158539A1" w:rsidR="00E540D5" w:rsidRPr="00A068B0" w:rsidRDefault="00E540D5" w:rsidP="000A6A63">
            <w:pPr>
              <w:rPr>
                <w:spacing w:val="0"/>
                <w:sz w:val="20"/>
              </w:rPr>
            </w:pPr>
          </w:p>
        </w:tc>
        <w:tc>
          <w:tcPr>
            <w:tcW w:w="1675" w:type="dxa"/>
          </w:tcPr>
          <w:p w14:paraId="397CF45F" w14:textId="77777777" w:rsidR="00E540D5" w:rsidRPr="00A068B0" w:rsidRDefault="00E540D5" w:rsidP="000A6A63">
            <w:pPr>
              <w:rPr>
                <w:spacing w:val="0"/>
                <w:sz w:val="20"/>
              </w:rPr>
            </w:pPr>
          </w:p>
        </w:tc>
        <w:tc>
          <w:tcPr>
            <w:tcW w:w="606" w:type="dxa"/>
          </w:tcPr>
          <w:p w14:paraId="09B7B57C" w14:textId="77777777" w:rsidR="00E540D5" w:rsidRPr="00A068B0" w:rsidRDefault="00E540D5" w:rsidP="000A6A63">
            <w:pPr>
              <w:rPr>
                <w:spacing w:val="0"/>
                <w:sz w:val="20"/>
              </w:rPr>
            </w:pPr>
          </w:p>
        </w:tc>
        <w:tc>
          <w:tcPr>
            <w:tcW w:w="606" w:type="dxa"/>
          </w:tcPr>
          <w:p w14:paraId="67BA08C5" w14:textId="77777777" w:rsidR="00E540D5" w:rsidRPr="00A068B0" w:rsidRDefault="00E540D5" w:rsidP="000A6A63">
            <w:pPr>
              <w:rPr>
                <w:spacing w:val="0"/>
                <w:sz w:val="20"/>
              </w:rPr>
            </w:pPr>
          </w:p>
        </w:tc>
        <w:tc>
          <w:tcPr>
            <w:tcW w:w="606" w:type="dxa"/>
          </w:tcPr>
          <w:p w14:paraId="66EF6CA5" w14:textId="77777777" w:rsidR="00E540D5" w:rsidRPr="00A068B0" w:rsidRDefault="00E540D5" w:rsidP="000A6A63">
            <w:pPr>
              <w:rPr>
                <w:spacing w:val="0"/>
                <w:sz w:val="20"/>
              </w:rPr>
            </w:pPr>
          </w:p>
        </w:tc>
        <w:tc>
          <w:tcPr>
            <w:tcW w:w="2007" w:type="dxa"/>
          </w:tcPr>
          <w:p w14:paraId="0A27D22F" w14:textId="77777777" w:rsidR="00E540D5" w:rsidRPr="00A068B0" w:rsidRDefault="00E540D5" w:rsidP="000A6A63">
            <w:pPr>
              <w:rPr>
                <w:spacing w:val="0"/>
                <w:sz w:val="20"/>
              </w:rPr>
            </w:pPr>
          </w:p>
        </w:tc>
      </w:tr>
      <w:tr w:rsidR="00E540D5" w:rsidRPr="003B2076" w14:paraId="0DFF188C" w14:textId="77777777" w:rsidTr="003760BA">
        <w:tblPrEx>
          <w:tblLook w:val="01E0" w:firstRow="1" w:lastRow="1" w:firstColumn="1" w:lastColumn="1" w:noHBand="0" w:noVBand="0"/>
        </w:tblPrEx>
        <w:tc>
          <w:tcPr>
            <w:tcW w:w="1984" w:type="dxa"/>
          </w:tcPr>
          <w:p w14:paraId="6A829567" w14:textId="77777777" w:rsidR="00E540D5" w:rsidRPr="00A068B0" w:rsidRDefault="00E540D5" w:rsidP="000A6A63">
            <w:pPr>
              <w:rPr>
                <w:spacing w:val="0"/>
                <w:sz w:val="20"/>
              </w:rPr>
            </w:pPr>
          </w:p>
        </w:tc>
        <w:tc>
          <w:tcPr>
            <w:tcW w:w="2438" w:type="dxa"/>
          </w:tcPr>
          <w:p w14:paraId="2EAA90FF" w14:textId="2F338F13" w:rsidR="00E540D5" w:rsidRPr="00A068B0" w:rsidRDefault="00E540D5" w:rsidP="000A6A63">
            <w:pPr>
              <w:rPr>
                <w:spacing w:val="0"/>
                <w:sz w:val="20"/>
              </w:rPr>
            </w:pPr>
          </w:p>
        </w:tc>
        <w:tc>
          <w:tcPr>
            <w:tcW w:w="1675" w:type="dxa"/>
          </w:tcPr>
          <w:p w14:paraId="608954C9" w14:textId="77777777" w:rsidR="00E540D5" w:rsidRPr="00A068B0" w:rsidRDefault="00E540D5" w:rsidP="000A6A63">
            <w:pPr>
              <w:rPr>
                <w:spacing w:val="0"/>
                <w:sz w:val="20"/>
              </w:rPr>
            </w:pPr>
          </w:p>
        </w:tc>
        <w:tc>
          <w:tcPr>
            <w:tcW w:w="606" w:type="dxa"/>
          </w:tcPr>
          <w:p w14:paraId="0F868E2C" w14:textId="77777777" w:rsidR="00E540D5" w:rsidRPr="00A068B0" w:rsidRDefault="00E540D5" w:rsidP="000A6A63">
            <w:pPr>
              <w:rPr>
                <w:spacing w:val="0"/>
                <w:sz w:val="20"/>
              </w:rPr>
            </w:pPr>
          </w:p>
        </w:tc>
        <w:tc>
          <w:tcPr>
            <w:tcW w:w="606" w:type="dxa"/>
          </w:tcPr>
          <w:p w14:paraId="3808D7B8" w14:textId="77777777" w:rsidR="00E540D5" w:rsidRPr="00A068B0" w:rsidRDefault="00E540D5" w:rsidP="000A6A63">
            <w:pPr>
              <w:rPr>
                <w:spacing w:val="0"/>
                <w:sz w:val="20"/>
              </w:rPr>
            </w:pPr>
          </w:p>
        </w:tc>
        <w:tc>
          <w:tcPr>
            <w:tcW w:w="606" w:type="dxa"/>
          </w:tcPr>
          <w:p w14:paraId="46488E5A" w14:textId="77777777" w:rsidR="00E540D5" w:rsidRPr="00A068B0" w:rsidRDefault="00E540D5" w:rsidP="000A6A63">
            <w:pPr>
              <w:rPr>
                <w:spacing w:val="0"/>
                <w:sz w:val="20"/>
              </w:rPr>
            </w:pPr>
          </w:p>
        </w:tc>
        <w:tc>
          <w:tcPr>
            <w:tcW w:w="2007" w:type="dxa"/>
          </w:tcPr>
          <w:p w14:paraId="6889EABC" w14:textId="77777777" w:rsidR="00E540D5" w:rsidRPr="00A068B0" w:rsidRDefault="00E540D5" w:rsidP="000A6A63">
            <w:pPr>
              <w:rPr>
                <w:spacing w:val="0"/>
                <w:sz w:val="20"/>
              </w:rPr>
            </w:pPr>
          </w:p>
        </w:tc>
      </w:tr>
      <w:tr w:rsidR="00E540D5" w:rsidRPr="003B2076" w14:paraId="52F00029" w14:textId="77777777" w:rsidTr="003760BA">
        <w:tblPrEx>
          <w:tblLook w:val="01E0" w:firstRow="1" w:lastRow="1" w:firstColumn="1" w:lastColumn="1" w:noHBand="0" w:noVBand="0"/>
        </w:tblPrEx>
        <w:tc>
          <w:tcPr>
            <w:tcW w:w="1984" w:type="dxa"/>
          </w:tcPr>
          <w:p w14:paraId="0E5D7C11" w14:textId="77777777" w:rsidR="00E540D5" w:rsidRPr="00A068B0" w:rsidRDefault="00E540D5" w:rsidP="000A6A63">
            <w:pPr>
              <w:rPr>
                <w:spacing w:val="0"/>
                <w:sz w:val="20"/>
              </w:rPr>
            </w:pPr>
          </w:p>
        </w:tc>
        <w:tc>
          <w:tcPr>
            <w:tcW w:w="2438" w:type="dxa"/>
          </w:tcPr>
          <w:p w14:paraId="336D5D69" w14:textId="6438FE9E" w:rsidR="00E540D5" w:rsidRPr="00A068B0" w:rsidRDefault="00E540D5" w:rsidP="000A6A63">
            <w:pPr>
              <w:rPr>
                <w:spacing w:val="0"/>
                <w:sz w:val="20"/>
              </w:rPr>
            </w:pPr>
          </w:p>
        </w:tc>
        <w:tc>
          <w:tcPr>
            <w:tcW w:w="1675" w:type="dxa"/>
          </w:tcPr>
          <w:p w14:paraId="05A558B2" w14:textId="77777777" w:rsidR="00E540D5" w:rsidRPr="00A068B0" w:rsidRDefault="00E540D5" w:rsidP="000A6A63">
            <w:pPr>
              <w:rPr>
                <w:spacing w:val="0"/>
                <w:sz w:val="20"/>
              </w:rPr>
            </w:pPr>
          </w:p>
        </w:tc>
        <w:tc>
          <w:tcPr>
            <w:tcW w:w="606" w:type="dxa"/>
          </w:tcPr>
          <w:p w14:paraId="33484615" w14:textId="77777777" w:rsidR="00E540D5" w:rsidRPr="00A068B0" w:rsidRDefault="00E540D5" w:rsidP="000A6A63">
            <w:pPr>
              <w:rPr>
                <w:spacing w:val="0"/>
                <w:sz w:val="20"/>
              </w:rPr>
            </w:pPr>
          </w:p>
        </w:tc>
        <w:tc>
          <w:tcPr>
            <w:tcW w:w="606" w:type="dxa"/>
          </w:tcPr>
          <w:p w14:paraId="76B56DEA" w14:textId="77777777" w:rsidR="00E540D5" w:rsidRPr="00A068B0" w:rsidRDefault="00E540D5" w:rsidP="000A6A63">
            <w:pPr>
              <w:rPr>
                <w:spacing w:val="0"/>
                <w:sz w:val="20"/>
              </w:rPr>
            </w:pPr>
          </w:p>
        </w:tc>
        <w:tc>
          <w:tcPr>
            <w:tcW w:w="606" w:type="dxa"/>
          </w:tcPr>
          <w:p w14:paraId="2946A57E" w14:textId="77777777" w:rsidR="00E540D5" w:rsidRPr="00A068B0" w:rsidRDefault="00E540D5" w:rsidP="000A6A63">
            <w:pPr>
              <w:rPr>
                <w:spacing w:val="0"/>
                <w:sz w:val="20"/>
              </w:rPr>
            </w:pPr>
          </w:p>
        </w:tc>
        <w:tc>
          <w:tcPr>
            <w:tcW w:w="2007" w:type="dxa"/>
          </w:tcPr>
          <w:p w14:paraId="16479370" w14:textId="77777777" w:rsidR="00E540D5" w:rsidRPr="00A068B0" w:rsidRDefault="00E540D5" w:rsidP="000A6A63">
            <w:pPr>
              <w:rPr>
                <w:spacing w:val="0"/>
                <w:sz w:val="20"/>
              </w:rPr>
            </w:pPr>
          </w:p>
        </w:tc>
      </w:tr>
      <w:tr w:rsidR="0029104E" w:rsidRPr="003B2076" w14:paraId="53673FAE" w14:textId="77777777" w:rsidTr="000A6A63">
        <w:tblPrEx>
          <w:tblLook w:val="01E0" w:firstRow="1" w:lastRow="1" w:firstColumn="1" w:lastColumn="1" w:noHBand="0" w:noVBand="0"/>
        </w:tblPrEx>
        <w:tc>
          <w:tcPr>
            <w:tcW w:w="9922" w:type="dxa"/>
            <w:gridSpan w:val="7"/>
          </w:tcPr>
          <w:p w14:paraId="5C4301E1" w14:textId="77777777" w:rsidR="0029104E" w:rsidRPr="00A068B0" w:rsidRDefault="0029104E" w:rsidP="00A068B0">
            <w:pPr>
              <w:spacing w:before="120" w:after="120"/>
              <w:rPr>
                <w:spacing w:val="0"/>
                <w:sz w:val="20"/>
                <w:szCs w:val="18"/>
              </w:rPr>
            </w:pPr>
            <w:r w:rsidRPr="00A068B0">
              <w:rPr>
                <w:rFonts w:eastAsia="Batang"/>
                <w:spacing w:val="0"/>
                <w:sz w:val="20"/>
                <w:szCs w:val="18"/>
              </w:rPr>
              <w:t xml:space="preserve">Use continuation sheet where more than 10 </w:t>
            </w:r>
            <w:r w:rsidRPr="00A068B0">
              <w:rPr>
                <w:rFonts w:eastAsia="Batang"/>
                <w:b/>
                <w:spacing w:val="0"/>
                <w:sz w:val="20"/>
                <w:szCs w:val="18"/>
              </w:rPr>
              <w:t>Micro-generator</w:t>
            </w:r>
            <w:r w:rsidRPr="00A068B0">
              <w:rPr>
                <w:rFonts w:eastAsia="Batang"/>
                <w:spacing w:val="0"/>
                <w:sz w:val="20"/>
                <w:szCs w:val="18"/>
              </w:rPr>
              <w:t>s are to be installed</w:t>
            </w:r>
            <w:r w:rsidRPr="00A068B0">
              <w:rPr>
                <w:spacing w:val="0"/>
                <w:sz w:val="20"/>
                <w:szCs w:val="18"/>
              </w:rPr>
              <w:t>.</w:t>
            </w:r>
          </w:p>
          <w:p w14:paraId="11ABFE8A" w14:textId="19749A99" w:rsidR="0029104E" w:rsidRPr="00A068B0" w:rsidRDefault="0029104E" w:rsidP="00A068B0">
            <w:pPr>
              <w:spacing w:before="120" w:after="120"/>
              <w:rPr>
                <w:spacing w:val="0"/>
                <w:sz w:val="20"/>
                <w:szCs w:val="18"/>
              </w:rPr>
            </w:pPr>
            <w:r w:rsidRPr="00A068B0">
              <w:rPr>
                <w:spacing w:val="0"/>
                <w:sz w:val="20"/>
                <w:szCs w:val="18"/>
              </w:rPr>
              <w:t xml:space="preserve">Please include an electronic map with the location of each </w:t>
            </w:r>
            <w:r w:rsidR="006F1070">
              <w:rPr>
                <w:spacing w:val="0"/>
                <w:sz w:val="20"/>
                <w:szCs w:val="18"/>
              </w:rPr>
              <w:t>Customer Installation</w:t>
            </w:r>
            <w:r w:rsidRPr="00A068B0">
              <w:rPr>
                <w:spacing w:val="0"/>
                <w:sz w:val="20"/>
                <w:szCs w:val="18"/>
              </w:rPr>
              <w:t xml:space="preserve"> highlighted in red.</w:t>
            </w:r>
          </w:p>
          <w:p w14:paraId="0E50B9E5" w14:textId="56AD3FE4" w:rsidR="0029104E" w:rsidRPr="00A068B0" w:rsidRDefault="0029104E" w:rsidP="00A068B0">
            <w:pPr>
              <w:spacing w:before="120" w:after="120"/>
              <w:rPr>
                <w:spacing w:val="0"/>
                <w:sz w:val="20"/>
                <w:szCs w:val="18"/>
              </w:rPr>
            </w:pPr>
            <w:r w:rsidRPr="00A068B0">
              <w:rPr>
                <w:spacing w:val="0"/>
                <w:sz w:val="20"/>
                <w:szCs w:val="18"/>
              </w:rPr>
              <w:t xml:space="preserve">Record </w:t>
            </w:r>
            <w:r w:rsidRPr="00A068B0">
              <w:rPr>
                <w:b/>
                <w:spacing w:val="0"/>
                <w:sz w:val="20"/>
                <w:szCs w:val="18"/>
              </w:rPr>
              <w:t>Micro-generator</w:t>
            </w:r>
            <w:r w:rsidRPr="00A068B0">
              <w:rPr>
                <w:spacing w:val="0"/>
                <w:sz w:val="20"/>
                <w:szCs w:val="18"/>
              </w:rPr>
              <w:t xml:space="preserve"> </w:t>
            </w:r>
            <w:r w:rsidRPr="00A068B0">
              <w:rPr>
                <w:b/>
                <w:spacing w:val="0"/>
                <w:sz w:val="20"/>
                <w:lang w:eastAsia="en-GB"/>
              </w:rPr>
              <w:t>Registered Capacity</w:t>
            </w:r>
            <w:r w:rsidRPr="00A068B0" w:rsidDel="00AF66AD">
              <w:rPr>
                <w:spacing w:val="0"/>
                <w:sz w:val="20"/>
                <w:szCs w:val="18"/>
              </w:rPr>
              <w:t xml:space="preserve"> </w:t>
            </w:r>
            <w:r w:rsidRPr="00A068B0">
              <w:rPr>
                <w:spacing w:val="0"/>
                <w:sz w:val="20"/>
                <w:szCs w:val="18"/>
              </w:rPr>
              <w:t>in kW at 230</w:t>
            </w:r>
            <w:r w:rsidR="004314BC" w:rsidRPr="00A068B0">
              <w:rPr>
                <w:spacing w:val="0"/>
                <w:sz w:val="20"/>
                <w:szCs w:val="18"/>
              </w:rPr>
              <w:t xml:space="preserve"> </w:t>
            </w:r>
            <w:r w:rsidRPr="00A068B0">
              <w:rPr>
                <w:spacing w:val="0"/>
                <w:sz w:val="20"/>
                <w:szCs w:val="18"/>
              </w:rPr>
              <w:t>V AC, to one decimal place, under PH1 for single phase supplies and under the relevant phase for two and three phase supplies. For example 2.8</w:t>
            </w:r>
            <w:r w:rsidR="004314BC" w:rsidRPr="00A068B0">
              <w:rPr>
                <w:spacing w:val="0"/>
                <w:sz w:val="20"/>
                <w:szCs w:val="18"/>
              </w:rPr>
              <w:t xml:space="preserve"> </w:t>
            </w:r>
            <w:r w:rsidRPr="00A068B0">
              <w:rPr>
                <w:spacing w:val="0"/>
                <w:sz w:val="20"/>
                <w:szCs w:val="18"/>
              </w:rPr>
              <w:t>kW.</w:t>
            </w:r>
          </w:p>
          <w:p w14:paraId="49F83DCA" w14:textId="1283B344" w:rsidR="00752498" w:rsidRPr="00A068B0" w:rsidRDefault="0029104E" w:rsidP="00A068B0">
            <w:pPr>
              <w:spacing w:before="120" w:after="120"/>
              <w:rPr>
                <w:spacing w:val="0"/>
                <w:sz w:val="20"/>
                <w:szCs w:val="18"/>
              </w:rPr>
            </w:pPr>
            <w:r w:rsidRPr="00A068B0">
              <w:rPr>
                <w:spacing w:val="0"/>
                <w:sz w:val="20"/>
                <w:szCs w:val="18"/>
              </w:rPr>
              <w:t xml:space="preserve">Detail on a separate sheet if there are any proposals to limit export to a lower figure than that of the </w:t>
            </w:r>
            <w:r w:rsidRPr="00A068B0">
              <w:rPr>
                <w:b/>
                <w:spacing w:val="0"/>
                <w:sz w:val="20"/>
                <w:szCs w:val="18"/>
              </w:rPr>
              <w:t>Micro-generator.</w:t>
            </w:r>
          </w:p>
        </w:tc>
      </w:tr>
    </w:tbl>
    <w:p w14:paraId="3B02D31F" w14:textId="77777777" w:rsidR="0029104E" w:rsidRPr="003B2076" w:rsidRDefault="0029104E" w:rsidP="0029104E">
      <w:pPr>
        <w:rPr>
          <w:rFonts w:eastAsia="Batang"/>
          <w:sz w:val="18"/>
          <w:szCs w:val="18"/>
        </w:rPr>
      </w:pPr>
    </w:p>
    <w:p w14:paraId="766A2F17" w14:textId="77777777" w:rsidR="0029104E" w:rsidRPr="00A068B0" w:rsidRDefault="0029104E" w:rsidP="0029104E">
      <w:pPr>
        <w:rPr>
          <w:sz w:val="20"/>
        </w:rPr>
      </w:pPr>
      <w:r w:rsidRPr="003B2076">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088"/>
        <w:gridCol w:w="1007"/>
        <w:gridCol w:w="299"/>
        <w:gridCol w:w="1510"/>
        <w:gridCol w:w="394"/>
        <w:gridCol w:w="333"/>
        <w:gridCol w:w="776"/>
        <w:gridCol w:w="816"/>
        <w:gridCol w:w="820"/>
        <w:gridCol w:w="820"/>
      </w:tblGrid>
      <w:tr w:rsidR="0029104E" w:rsidRPr="003B2076" w14:paraId="3F3DA22F" w14:textId="77777777" w:rsidTr="000A6A63">
        <w:tc>
          <w:tcPr>
            <w:tcW w:w="5000" w:type="pct"/>
            <w:gridSpan w:val="11"/>
            <w:shd w:val="clear" w:color="auto" w:fill="DBE5F1" w:themeFill="accent1" w:themeFillTint="33"/>
          </w:tcPr>
          <w:p w14:paraId="629D7599" w14:textId="77777777" w:rsidR="0029104E" w:rsidRPr="00A068B0" w:rsidRDefault="0029104E" w:rsidP="00A068B0">
            <w:pPr>
              <w:spacing w:before="120" w:after="120"/>
              <w:jc w:val="center"/>
              <w:rPr>
                <w:b/>
                <w:spacing w:val="0"/>
                <w:sz w:val="28"/>
              </w:rPr>
            </w:pPr>
            <w:r w:rsidRPr="00A068B0">
              <w:rPr>
                <w:b/>
                <w:spacing w:val="0"/>
                <w:sz w:val="28"/>
              </w:rPr>
              <w:lastRenderedPageBreak/>
              <w:t xml:space="preserve">Form B: Installation Document for connection under G98 </w:t>
            </w:r>
          </w:p>
          <w:p w14:paraId="4DB54C51" w14:textId="6B93A08F" w:rsidR="0029104E" w:rsidRPr="003B2076" w:rsidRDefault="0029104E" w:rsidP="00A068B0">
            <w:pPr>
              <w:pStyle w:val="CommentText"/>
              <w:spacing w:before="120" w:after="120"/>
              <w:rPr>
                <w:lang w:val="en-GB"/>
              </w:rPr>
            </w:pPr>
            <w:r w:rsidRPr="003B2076">
              <w:rPr>
                <w:rFonts w:ascii="Arial" w:hAnsi="Arial" w:cs="Arial"/>
              </w:rPr>
              <w:t xml:space="preserve">Please complete and provide this document for </w:t>
            </w:r>
            <w:r w:rsidR="00B24B16" w:rsidRPr="003B2076">
              <w:rPr>
                <w:rFonts w:ascii="Arial" w:hAnsi="Arial" w:cs="Arial"/>
                <w:lang w:val="en-GB"/>
              </w:rPr>
              <w:t>each</w:t>
            </w:r>
            <w:r w:rsidR="00E67FF8" w:rsidRPr="003B2076">
              <w:rPr>
                <w:rFonts w:ascii="Arial" w:hAnsi="Arial" w:cs="Arial"/>
                <w:lang w:val="en-GB"/>
              </w:rPr>
              <w:t xml:space="preserve"> </w:t>
            </w:r>
            <w:r w:rsidRPr="003B2076">
              <w:rPr>
                <w:rFonts w:ascii="Arial" w:hAnsi="Arial" w:cs="Arial"/>
              </w:rPr>
              <w:t>premises</w:t>
            </w:r>
            <w:r w:rsidRPr="003B2076">
              <w:rPr>
                <w:rFonts w:ascii="Arial" w:hAnsi="Arial" w:cs="Arial"/>
                <w:lang w:val="en-GB"/>
              </w:rPr>
              <w:t>,</w:t>
            </w:r>
            <w:r w:rsidRPr="003B2076">
              <w:rPr>
                <w:rFonts w:ascii="Arial" w:hAnsi="Arial" w:cs="Arial"/>
              </w:rPr>
              <w:t xml:space="preserve"> once </w:t>
            </w:r>
            <w:r w:rsidR="00B24B16" w:rsidRPr="00A068B0">
              <w:rPr>
                <w:rFonts w:ascii="Arial" w:hAnsi="Arial" w:cs="Arial"/>
                <w:b/>
                <w:lang w:val="en-GB"/>
              </w:rPr>
              <w:t>Micro-generator</w:t>
            </w:r>
            <w:r w:rsidR="00B24B16" w:rsidRPr="003B2076">
              <w:rPr>
                <w:rFonts w:ascii="Arial" w:hAnsi="Arial" w:cs="Arial"/>
                <w:lang w:val="en-GB"/>
              </w:rPr>
              <w:t xml:space="preserve"> </w:t>
            </w:r>
            <w:r w:rsidRPr="003B2076">
              <w:rPr>
                <w:rFonts w:ascii="Arial" w:hAnsi="Arial" w:cs="Arial"/>
              </w:rPr>
              <w:t>installation is complete</w:t>
            </w:r>
            <w:r w:rsidR="00B24B16" w:rsidRPr="003B2076">
              <w:rPr>
                <w:rFonts w:ascii="Arial" w:hAnsi="Arial" w:cs="Arial"/>
                <w:lang w:val="en-GB"/>
              </w:rPr>
              <w:t>.</w:t>
            </w:r>
            <w:r w:rsidRPr="003B2076">
              <w:rPr>
                <w:rFonts w:ascii="Arial" w:hAnsi="Arial" w:cs="Arial"/>
              </w:rPr>
              <w:t xml:space="preserve"> </w:t>
            </w:r>
          </w:p>
        </w:tc>
      </w:tr>
      <w:tr w:rsidR="0029104E" w:rsidRPr="003B2076" w14:paraId="3DA3A20F" w14:textId="77777777" w:rsidTr="000A6A63">
        <w:tc>
          <w:tcPr>
            <w:tcW w:w="5000" w:type="pct"/>
            <w:gridSpan w:val="11"/>
            <w:tcBorders>
              <w:bottom w:val="single" w:sz="4" w:space="0" w:color="auto"/>
            </w:tcBorders>
            <w:shd w:val="clear" w:color="auto" w:fill="auto"/>
          </w:tcPr>
          <w:p w14:paraId="3A83A7FC" w14:textId="77777777" w:rsidR="0029104E" w:rsidRPr="00A068B0" w:rsidRDefault="0029104E" w:rsidP="00A068B0">
            <w:pPr>
              <w:spacing w:before="120" w:after="120"/>
              <w:rPr>
                <w:spacing w:val="0"/>
                <w:sz w:val="24"/>
              </w:rPr>
            </w:pPr>
            <w:r w:rsidRPr="00A068B0">
              <w:rPr>
                <w:spacing w:val="0"/>
              </w:rPr>
              <w:t xml:space="preserve">To </w:t>
            </w:r>
            <w:r w:rsidRPr="00A068B0">
              <w:rPr>
                <w:spacing w:val="0"/>
              </w:rPr>
              <w:tab/>
              <w:t xml:space="preserve">ABC electricity distribution                             </w:t>
            </w:r>
            <w:r w:rsidRPr="00A068B0">
              <w:rPr>
                <w:b/>
                <w:spacing w:val="0"/>
              </w:rPr>
              <w:t>DNO</w:t>
            </w:r>
            <w:r w:rsidRPr="00A068B0">
              <w:rPr>
                <w:spacing w:val="0"/>
              </w:rPr>
              <w:t xml:space="preserve"> </w:t>
            </w:r>
          </w:p>
          <w:p w14:paraId="67D05040" w14:textId="77777777" w:rsidR="0029104E" w:rsidRPr="00A068B0" w:rsidRDefault="0029104E" w:rsidP="00A068B0">
            <w:pPr>
              <w:spacing w:before="120" w:after="120"/>
              <w:rPr>
                <w:spacing w:val="0"/>
                <w:sz w:val="24"/>
              </w:rPr>
            </w:pPr>
            <w:r w:rsidRPr="00A068B0">
              <w:rPr>
                <w:spacing w:val="0"/>
              </w:rPr>
              <w:t>99 West St, Imaginary Town, ZZ99 9AA        abced@wxyz.com</w:t>
            </w:r>
          </w:p>
        </w:tc>
      </w:tr>
      <w:tr w:rsidR="0029104E" w:rsidRPr="003B2076" w14:paraId="3DB1E2D3" w14:textId="77777777" w:rsidTr="000A6A63">
        <w:trPr>
          <w:trHeight w:val="429"/>
        </w:trPr>
        <w:tc>
          <w:tcPr>
            <w:tcW w:w="5000" w:type="pct"/>
            <w:gridSpan w:val="11"/>
            <w:shd w:val="pct20" w:color="auto" w:fill="auto"/>
            <w:vAlign w:val="center"/>
          </w:tcPr>
          <w:p w14:paraId="498CE820" w14:textId="77777777" w:rsidR="0029104E" w:rsidRPr="00A068B0" w:rsidRDefault="0029104E" w:rsidP="00A068B0">
            <w:pPr>
              <w:spacing w:before="120" w:after="120"/>
              <w:rPr>
                <w:spacing w:val="0"/>
                <w:sz w:val="20"/>
              </w:rPr>
            </w:pPr>
            <w:r w:rsidRPr="00A068B0">
              <w:rPr>
                <w:b/>
                <w:spacing w:val="0"/>
                <w:sz w:val="20"/>
              </w:rPr>
              <w:t>Customer Details:</w:t>
            </w:r>
          </w:p>
        </w:tc>
      </w:tr>
      <w:tr w:rsidR="0029104E" w:rsidRPr="003B2076" w14:paraId="04EC5A36" w14:textId="77777777" w:rsidTr="006F1070">
        <w:trPr>
          <w:trHeight w:val="340"/>
        </w:trPr>
        <w:tc>
          <w:tcPr>
            <w:tcW w:w="1841" w:type="pct"/>
            <w:gridSpan w:val="3"/>
            <w:shd w:val="clear" w:color="auto" w:fill="auto"/>
            <w:vAlign w:val="center"/>
          </w:tcPr>
          <w:p w14:paraId="6C579244" w14:textId="4B4E5482" w:rsidR="0029104E" w:rsidRPr="00A068B0" w:rsidRDefault="0029104E" w:rsidP="00F011FB">
            <w:pPr>
              <w:spacing w:before="120" w:after="120"/>
              <w:jc w:val="left"/>
              <w:rPr>
                <w:spacing w:val="0"/>
                <w:sz w:val="20"/>
              </w:rPr>
            </w:pPr>
            <w:r w:rsidRPr="00A068B0">
              <w:rPr>
                <w:b/>
                <w:spacing w:val="0"/>
                <w:sz w:val="20"/>
              </w:rPr>
              <w:t>Customer</w:t>
            </w:r>
            <w:r w:rsidRPr="00A068B0">
              <w:rPr>
                <w:spacing w:val="0"/>
                <w:sz w:val="20"/>
              </w:rPr>
              <w:t xml:space="preserve"> (name)</w:t>
            </w:r>
          </w:p>
        </w:tc>
        <w:tc>
          <w:tcPr>
            <w:tcW w:w="3159" w:type="pct"/>
            <w:gridSpan w:val="8"/>
            <w:shd w:val="clear" w:color="auto" w:fill="auto"/>
          </w:tcPr>
          <w:p w14:paraId="76931DD5" w14:textId="77777777" w:rsidR="0029104E" w:rsidRPr="00A068B0" w:rsidRDefault="0029104E" w:rsidP="00A068B0">
            <w:pPr>
              <w:spacing w:before="120" w:after="120"/>
              <w:rPr>
                <w:spacing w:val="0"/>
              </w:rPr>
            </w:pPr>
          </w:p>
        </w:tc>
      </w:tr>
      <w:tr w:rsidR="0029104E" w:rsidRPr="003B2076" w14:paraId="22070D2E" w14:textId="77777777" w:rsidTr="006F1070">
        <w:trPr>
          <w:trHeight w:val="340"/>
        </w:trPr>
        <w:tc>
          <w:tcPr>
            <w:tcW w:w="1841" w:type="pct"/>
            <w:gridSpan w:val="3"/>
            <w:shd w:val="clear" w:color="auto" w:fill="auto"/>
            <w:vAlign w:val="center"/>
          </w:tcPr>
          <w:p w14:paraId="7A4D7765" w14:textId="77777777" w:rsidR="0029104E" w:rsidRPr="00A068B0" w:rsidRDefault="0029104E" w:rsidP="00A068B0">
            <w:pPr>
              <w:spacing w:before="120" w:after="120"/>
              <w:rPr>
                <w:spacing w:val="0"/>
                <w:sz w:val="20"/>
              </w:rPr>
            </w:pPr>
            <w:r w:rsidRPr="00A068B0">
              <w:rPr>
                <w:spacing w:val="0"/>
                <w:sz w:val="20"/>
              </w:rPr>
              <w:t>Address</w:t>
            </w:r>
          </w:p>
        </w:tc>
        <w:tc>
          <w:tcPr>
            <w:tcW w:w="3159" w:type="pct"/>
            <w:gridSpan w:val="8"/>
            <w:shd w:val="clear" w:color="auto" w:fill="auto"/>
          </w:tcPr>
          <w:p w14:paraId="08EA5D39" w14:textId="77777777" w:rsidR="0029104E" w:rsidRPr="00A068B0" w:rsidRDefault="0029104E" w:rsidP="00A068B0">
            <w:pPr>
              <w:spacing w:before="120" w:after="120"/>
              <w:rPr>
                <w:spacing w:val="0"/>
              </w:rPr>
            </w:pPr>
          </w:p>
        </w:tc>
      </w:tr>
      <w:tr w:rsidR="0029104E" w:rsidRPr="003B2076" w14:paraId="258327BE" w14:textId="77777777" w:rsidTr="006F1070">
        <w:trPr>
          <w:trHeight w:val="340"/>
        </w:trPr>
        <w:tc>
          <w:tcPr>
            <w:tcW w:w="1841" w:type="pct"/>
            <w:gridSpan w:val="3"/>
            <w:shd w:val="clear" w:color="auto" w:fill="auto"/>
            <w:vAlign w:val="center"/>
          </w:tcPr>
          <w:p w14:paraId="03915D67" w14:textId="77777777" w:rsidR="0029104E" w:rsidRPr="00A068B0" w:rsidRDefault="0029104E" w:rsidP="00A068B0">
            <w:pPr>
              <w:spacing w:before="120" w:after="120"/>
              <w:rPr>
                <w:spacing w:val="0"/>
                <w:sz w:val="20"/>
              </w:rPr>
            </w:pPr>
            <w:r w:rsidRPr="00A068B0">
              <w:rPr>
                <w:spacing w:val="0"/>
                <w:sz w:val="20"/>
              </w:rPr>
              <w:t>Post Code</w:t>
            </w:r>
          </w:p>
        </w:tc>
        <w:tc>
          <w:tcPr>
            <w:tcW w:w="3159" w:type="pct"/>
            <w:gridSpan w:val="8"/>
            <w:shd w:val="clear" w:color="auto" w:fill="auto"/>
          </w:tcPr>
          <w:p w14:paraId="7AB8FB07" w14:textId="77777777" w:rsidR="0029104E" w:rsidRPr="00A068B0" w:rsidRDefault="0029104E" w:rsidP="00A068B0">
            <w:pPr>
              <w:spacing w:before="120" w:after="120"/>
              <w:rPr>
                <w:spacing w:val="0"/>
              </w:rPr>
            </w:pPr>
          </w:p>
        </w:tc>
      </w:tr>
      <w:tr w:rsidR="0029104E" w:rsidRPr="003B2076" w14:paraId="5A3FF831" w14:textId="77777777" w:rsidTr="006F1070">
        <w:trPr>
          <w:trHeight w:val="340"/>
        </w:trPr>
        <w:tc>
          <w:tcPr>
            <w:tcW w:w="1841" w:type="pct"/>
            <w:gridSpan w:val="3"/>
            <w:shd w:val="clear" w:color="auto" w:fill="auto"/>
            <w:vAlign w:val="center"/>
          </w:tcPr>
          <w:p w14:paraId="33986297" w14:textId="77777777" w:rsidR="0029104E" w:rsidRPr="00A068B0" w:rsidRDefault="0029104E" w:rsidP="00A068B0">
            <w:pPr>
              <w:spacing w:before="120" w:after="120"/>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3159" w:type="pct"/>
            <w:gridSpan w:val="8"/>
            <w:shd w:val="clear" w:color="auto" w:fill="auto"/>
          </w:tcPr>
          <w:p w14:paraId="780B0807" w14:textId="77777777" w:rsidR="0029104E" w:rsidRPr="00A068B0" w:rsidRDefault="0029104E" w:rsidP="00A068B0">
            <w:pPr>
              <w:spacing w:before="120" w:after="120"/>
              <w:rPr>
                <w:spacing w:val="0"/>
              </w:rPr>
            </w:pPr>
          </w:p>
        </w:tc>
      </w:tr>
      <w:tr w:rsidR="0029104E" w:rsidRPr="003B2076" w14:paraId="440C0E8C" w14:textId="77777777" w:rsidTr="006F1070">
        <w:trPr>
          <w:trHeight w:val="340"/>
        </w:trPr>
        <w:tc>
          <w:tcPr>
            <w:tcW w:w="1841" w:type="pct"/>
            <w:gridSpan w:val="3"/>
            <w:shd w:val="clear" w:color="auto" w:fill="auto"/>
            <w:vAlign w:val="center"/>
          </w:tcPr>
          <w:p w14:paraId="63214F2F" w14:textId="77777777" w:rsidR="0029104E" w:rsidRPr="00A068B0" w:rsidRDefault="0029104E" w:rsidP="00A068B0">
            <w:pPr>
              <w:spacing w:before="120" w:after="120"/>
              <w:rPr>
                <w:spacing w:val="0"/>
                <w:sz w:val="20"/>
              </w:rPr>
            </w:pPr>
            <w:r w:rsidRPr="00A068B0">
              <w:rPr>
                <w:spacing w:val="0"/>
                <w:sz w:val="20"/>
              </w:rPr>
              <w:t>Telephone number</w:t>
            </w:r>
          </w:p>
        </w:tc>
        <w:tc>
          <w:tcPr>
            <w:tcW w:w="3159" w:type="pct"/>
            <w:gridSpan w:val="8"/>
            <w:shd w:val="clear" w:color="auto" w:fill="auto"/>
          </w:tcPr>
          <w:p w14:paraId="0FE7A0AF" w14:textId="77777777" w:rsidR="0029104E" w:rsidRPr="00A068B0" w:rsidRDefault="0029104E" w:rsidP="00A068B0">
            <w:pPr>
              <w:spacing w:before="120" w:after="120"/>
              <w:rPr>
                <w:spacing w:val="0"/>
              </w:rPr>
            </w:pPr>
          </w:p>
        </w:tc>
      </w:tr>
      <w:tr w:rsidR="0029104E" w:rsidRPr="003B2076" w14:paraId="3448E8E9" w14:textId="77777777" w:rsidTr="006F1070">
        <w:trPr>
          <w:trHeight w:val="340"/>
        </w:trPr>
        <w:tc>
          <w:tcPr>
            <w:tcW w:w="1841" w:type="pct"/>
            <w:gridSpan w:val="3"/>
            <w:shd w:val="clear" w:color="auto" w:fill="auto"/>
            <w:vAlign w:val="center"/>
          </w:tcPr>
          <w:p w14:paraId="1D96FACF" w14:textId="77777777" w:rsidR="0029104E" w:rsidRPr="00A068B0" w:rsidRDefault="0029104E" w:rsidP="00A068B0">
            <w:pPr>
              <w:spacing w:before="120" w:after="120"/>
              <w:rPr>
                <w:spacing w:val="0"/>
                <w:sz w:val="20"/>
              </w:rPr>
            </w:pPr>
            <w:r w:rsidRPr="00A068B0">
              <w:rPr>
                <w:spacing w:val="0"/>
                <w:sz w:val="20"/>
              </w:rPr>
              <w:t>E-mail address</w:t>
            </w:r>
          </w:p>
        </w:tc>
        <w:tc>
          <w:tcPr>
            <w:tcW w:w="3159" w:type="pct"/>
            <w:gridSpan w:val="8"/>
            <w:shd w:val="clear" w:color="auto" w:fill="auto"/>
          </w:tcPr>
          <w:p w14:paraId="4420AAE5" w14:textId="77777777" w:rsidR="0029104E" w:rsidRPr="00A068B0" w:rsidRDefault="0029104E" w:rsidP="00A068B0">
            <w:pPr>
              <w:spacing w:before="120" w:after="120"/>
              <w:rPr>
                <w:spacing w:val="0"/>
              </w:rPr>
            </w:pPr>
          </w:p>
        </w:tc>
      </w:tr>
      <w:tr w:rsidR="0029104E" w:rsidRPr="003B2076" w14:paraId="21D405F0" w14:textId="77777777" w:rsidTr="006F1070">
        <w:trPr>
          <w:trHeight w:val="340"/>
        </w:trPr>
        <w:tc>
          <w:tcPr>
            <w:tcW w:w="1841" w:type="pct"/>
            <w:gridSpan w:val="3"/>
            <w:shd w:val="clear" w:color="auto" w:fill="auto"/>
          </w:tcPr>
          <w:p w14:paraId="1FB384AE" w14:textId="77777777" w:rsidR="0029104E" w:rsidRPr="00A068B0" w:rsidRDefault="0029104E" w:rsidP="00A068B0">
            <w:pPr>
              <w:spacing w:before="120" w:after="120"/>
              <w:rPr>
                <w:spacing w:val="0"/>
                <w:sz w:val="20"/>
              </w:rPr>
            </w:pPr>
            <w:r w:rsidRPr="00A068B0">
              <w:rPr>
                <w:b/>
                <w:spacing w:val="0"/>
                <w:sz w:val="20"/>
              </w:rPr>
              <w:t>Customer</w:t>
            </w:r>
            <w:r w:rsidRPr="00A068B0">
              <w:rPr>
                <w:spacing w:val="0"/>
                <w:sz w:val="20"/>
              </w:rPr>
              <w:t xml:space="preserve"> signature</w:t>
            </w:r>
          </w:p>
        </w:tc>
        <w:tc>
          <w:tcPr>
            <w:tcW w:w="3159" w:type="pct"/>
            <w:gridSpan w:val="8"/>
            <w:shd w:val="clear" w:color="auto" w:fill="auto"/>
          </w:tcPr>
          <w:p w14:paraId="44F5B957" w14:textId="77777777" w:rsidR="0029104E" w:rsidRPr="00A068B0" w:rsidRDefault="0029104E" w:rsidP="00A068B0">
            <w:pPr>
              <w:spacing w:before="120" w:after="120"/>
              <w:rPr>
                <w:spacing w:val="0"/>
              </w:rPr>
            </w:pPr>
          </w:p>
        </w:tc>
      </w:tr>
      <w:tr w:rsidR="0029104E" w:rsidRPr="003B2076" w14:paraId="0C85BD64" w14:textId="77777777" w:rsidTr="000A6A63">
        <w:trPr>
          <w:trHeight w:val="340"/>
        </w:trPr>
        <w:tc>
          <w:tcPr>
            <w:tcW w:w="5000" w:type="pct"/>
            <w:gridSpan w:val="11"/>
            <w:shd w:val="clear" w:color="auto" w:fill="BFBFBF" w:themeFill="background1" w:themeFillShade="BF"/>
            <w:vAlign w:val="center"/>
          </w:tcPr>
          <w:p w14:paraId="5DF49F07" w14:textId="77777777" w:rsidR="0029104E" w:rsidRPr="00A068B0" w:rsidRDefault="0029104E" w:rsidP="00A068B0">
            <w:pPr>
              <w:spacing w:before="120" w:after="120"/>
              <w:rPr>
                <w:spacing w:val="0"/>
              </w:rPr>
            </w:pPr>
            <w:r w:rsidRPr="00A068B0">
              <w:rPr>
                <w:b/>
                <w:spacing w:val="0"/>
                <w:sz w:val="20"/>
              </w:rPr>
              <w:t>Installer Details:</w:t>
            </w:r>
          </w:p>
        </w:tc>
      </w:tr>
      <w:tr w:rsidR="0029104E" w:rsidRPr="003B2076" w14:paraId="257BC0A8" w14:textId="77777777" w:rsidTr="006F1070">
        <w:trPr>
          <w:trHeight w:val="340"/>
        </w:trPr>
        <w:tc>
          <w:tcPr>
            <w:tcW w:w="1841" w:type="pct"/>
            <w:gridSpan w:val="3"/>
            <w:shd w:val="clear" w:color="auto" w:fill="auto"/>
            <w:vAlign w:val="center"/>
          </w:tcPr>
          <w:p w14:paraId="01BF63BF" w14:textId="77777777" w:rsidR="0029104E" w:rsidRPr="00A068B0" w:rsidRDefault="0029104E" w:rsidP="00A068B0">
            <w:pPr>
              <w:spacing w:before="120" w:after="120"/>
              <w:rPr>
                <w:b/>
                <w:spacing w:val="0"/>
                <w:sz w:val="20"/>
              </w:rPr>
            </w:pPr>
            <w:r w:rsidRPr="00A068B0">
              <w:rPr>
                <w:b/>
                <w:spacing w:val="0"/>
                <w:sz w:val="20"/>
              </w:rPr>
              <w:t>Installer</w:t>
            </w:r>
          </w:p>
        </w:tc>
        <w:tc>
          <w:tcPr>
            <w:tcW w:w="3159" w:type="pct"/>
            <w:gridSpan w:val="8"/>
            <w:shd w:val="clear" w:color="auto" w:fill="auto"/>
          </w:tcPr>
          <w:p w14:paraId="266255A1" w14:textId="77777777" w:rsidR="0029104E" w:rsidRPr="00A068B0" w:rsidRDefault="0029104E" w:rsidP="00A068B0">
            <w:pPr>
              <w:spacing w:before="120" w:after="120"/>
              <w:rPr>
                <w:spacing w:val="0"/>
              </w:rPr>
            </w:pPr>
          </w:p>
        </w:tc>
      </w:tr>
      <w:tr w:rsidR="0029104E" w:rsidRPr="003B2076" w14:paraId="337F987E" w14:textId="77777777" w:rsidTr="006F1070">
        <w:trPr>
          <w:trHeight w:val="340"/>
        </w:trPr>
        <w:tc>
          <w:tcPr>
            <w:tcW w:w="1841" w:type="pct"/>
            <w:gridSpan w:val="3"/>
            <w:shd w:val="clear" w:color="auto" w:fill="auto"/>
            <w:vAlign w:val="center"/>
          </w:tcPr>
          <w:p w14:paraId="179ABC3C" w14:textId="77777777" w:rsidR="0029104E" w:rsidRPr="00A068B0" w:rsidRDefault="0029104E" w:rsidP="00A068B0">
            <w:pPr>
              <w:spacing w:before="120" w:after="120"/>
              <w:rPr>
                <w:b/>
                <w:spacing w:val="0"/>
                <w:sz w:val="20"/>
              </w:rPr>
            </w:pPr>
            <w:r w:rsidRPr="00A068B0">
              <w:rPr>
                <w:spacing w:val="0"/>
                <w:sz w:val="20"/>
              </w:rPr>
              <w:t>Accreditation / Qualification</w:t>
            </w:r>
          </w:p>
        </w:tc>
        <w:tc>
          <w:tcPr>
            <w:tcW w:w="3159" w:type="pct"/>
            <w:gridSpan w:val="8"/>
            <w:shd w:val="clear" w:color="auto" w:fill="auto"/>
          </w:tcPr>
          <w:p w14:paraId="2633FD0D" w14:textId="77777777" w:rsidR="0029104E" w:rsidRPr="00A068B0" w:rsidRDefault="0029104E" w:rsidP="00A068B0">
            <w:pPr>
              <w:spacing w:before="120" w:after="120"/>
              <w:rPr>
                <w:spacing w:val="0"/>
              </w:rPr>
            </w:pPr>
          </w:p>
        </w:tc>
      </w:tr>
      <w:tr w:rsidR="0029104E" w:rsidRPr="003B2076" w14:paraId="038AB8BE" w14:textId="77777777" w:rsidTr="006F1070">
        <w:trPr>
          <w:trHeight w:val="340"/>
        </w:trPr>
        <w:tc>
          <w:tcPr>
            <w:tcW w:w="1841" w:type="pct"/>
            <w:gridSpan w:val="3"/>
            <w:shd w:val="clear" w:color="auto" w:fill="auto"/>
            <w:vAlign w:val="center"/>
          </w:tcPr>
          <w:p w14:paraId="4109D92A" w14:textId="77777777" w:rsidR="0029104E" w:rsidRPr="00A068B0" w:rsidRDefault="0029104E" w:rsidP="00A068B0">
            <w:pPr>
              <w:spacing w:before="120" w:after="120"/>
              <w:rPr>
                <w:b/>
                <w:spacing w:val="0"/>
                <w:sz w:val="20"/>
              </w:rPr>
            </w:pPr>
            <w:r w:rsidRPr="00A068B0">
              <w:rPr>
                <w:spacing w:val="0"/>
                <w:sz w:val="20"/>
              </w:rPr>
              <w:t xml:space="preserve">Address </w:t>
            </w:r>
          </w:p>
        </w:tc>
        <w:tc>
          <w:tcPr>
            <w:tcW w:w="3159" w:type="pct"/>
            <w:gridSpan w:val="8"/>
            <w:shd w:val="clear" w:color="auto" w:fill="auto"/>
          </w:tcPr>
          <w:p w14:paraId="31DCED5C" w14:textId="77777777" w:rsidR="0029104E" w:rsidRPr="00A068B0" w:rsidRDefault="0029104E" w:rsidP="00A068B0">
            <w:pPr>
              <w:spacing w:before="120" w:after="120"/>
              <w:rPr>
                <w:spacing w:val="0"/>
              </w:rPr>
            </w:pPr>
          </w:p>
        </w:tc>
      </w:tr>
      <w:tr w:rsidR="0029104E" w:rsidRPr="003B2076" w14:paraId="7F2D8786" w14:textId="77777777" w:rsidTr="006F1070">
        <w:trPr>
          <w:trHeight w:val="340"/>
        </w:trPr>
        <w:tc>
          <w:tcPr>
            <w:tcW w:w="1841" w:type="pct"/>
            <w:gridSpan w:val="3"/>
            <w:shd w:val="clear" w:color="auto" w:fill="auto"/>
            <w:vAlign w:val="center"/>
          </w:tcPr>
          <w:p w14:paraId="7BDE0E16" w14:textId="77777777" w:rsidR="0029104E" w:rsidRPr="00A068B0" w:rsidRDefault="0029104E" w:rsidP="00A068B0">
            <w:pPr>
              <w:spacing w:before="120" w:after="120"/>
              <w:rPr>
                <w:b/>
                <w:spacing w:val="0"/>
                <w:sz w:val="20"/>
              </w:rPr>
            </w:pPr>
            <w:r w:rsidRPr="00A068B0">
              <w:rPr>
                <w:spacing w:val="0"/>
                <w:sz w:val="20"/>
              </w:rPr>
              <w:t>Post Code</w:t>
            </w:r>
          </w:p>
        </w:tc>
        <w:tc>
          <w:tcPr>
            <w:tcW w:w="3159" w:type="pct"/>
            <w:gridSpan w:val="8"/>
            <w:shd w:val="clear" w:color="auto" w:fill="auto"/>
          </w:tcPr>
          <w:p w14:paraId="10CF639F" w14:textId="77777777" w:rsidR="0029104E" w:rsidRPr="00A068B0" w:rsidRDefault="0029104E" w:rsidP="00A068B0">
            <w:pPr>
              <w:spacing w:before="120" w:after="120"/>
              <w:rPr>
                <w:spacing w:val="0"/>
              </w:rPr>
            </w:pPr>
          </w:p>
        </w:tc>
      </w:tr>
      <w:tr w:rsidR="0029104E" w:rsidRPr="003B2076" w14:paraId="5DF3F3AD" w14:textId="77777777" w:rsidTr="006F1070">
        <w:trPr>
          <w:trHeight w:val="340"/>
        </w:trPr>
        <w:tc>
          <w:tcPr>
            <w:tcW w:w="1841" w:type="pct"/>
            <w:gridSpan w:val="3"/>
            <w:shd w:val="clear" w:color="auto" w:fill="auto"/>
            <w:vAlign w:val="center"/>
          </w:tcPr>
          <w:p w14:paraId="10B52BCC" w14:textId="77777777" w:rsidR="0029104E" w:rsidRPr="00A068B0" w:rsidRDefault="0029104E" w:rsidP="00A068B0">
            <w:pPr>
              <w:spacing w:before="120" w:after="120"/>
              <w:rPr>
                <w:b/>
                <w:spacing w:val="0"/>
                <w:sz w:val="20"/>
              </w:rPr>
            </w:pPr>
            <w:r w:rsidRPr="00A068B0">
              <w:rPr>
                <w:spacing w:val="0"/>
                <w:sz w:val="20"/>
              </w:rPr>
              <w:t>Contact person</w:t>
            </w:r>
          </w:p>
        </w:tc>
        <w:tc>
          <w:tcPr>
            <w:tcW w:w="3159" w:type="pct"/>
            <w:gridSpan w:val="8"/>
            <w:shd w:val="clear" w:color="auto" w:fill="auto"/>
          </w:tcPr>
          <w:p w14:paraId="115DFE5D" w14:textId="77777777" w:rsidR="0029104E" w:rsidRPr="00A068B0" w:rsidRDefault="0029104E" w:rsidP="00A068B0">
            <w:pPr>
              <w:spacing w:before="120" w:after="120"/>
              <w:rPr>
                <w:spacing w:val="0"/>
              </w:rPr>
            </w:pPr>
          </w:p>
        </w:tc>
      </w:tr>
      <w:tr w:rsidR="0029104E" w:rsidRPr="003B2076" w14:paraId="6AD5AE17" w14:textId="77777777" w:rsidTr="006F1070">
        <w:trPr>
          <w:trHeight w:val="340"/>
        </w:trPr>
        <w:tc>
          <w:tcPr>
            <w:tcW w:w="1841" w:type="pct"/>
            <w:gridSpan w:val="3"/>
            <w:shd w:val="clear" w:color="auto" w:fill="auto"/>
            <w:vAlign w:val="center"/>
          </w:tcPr>
          <w:p w14:paraId="72D80F08" w14:textId="77777777" w:rsidR="0029104E" w:rsidRPr="00A068B0" w:rsidRDefault="0029104E" w:rsidP="00A068B0">
            <w:pPr>
              <w:spacing w:before="120" w:after="120"/>
              <w:rPr>
                <w:b/>
                <w:spacing w:val="0"/>
                <w:sz w:val="20"/>
              </w:rPr>
            </w:pPr>
            <w:r w:rsidRPr="00A068B0">
              <w:rPr>
                <w:spacing w:val="0"/>
                <w:sz w:val="20"/>
              </w:rPr>
              <w:t>Telephone Number</w:t>
            </w:r>
          </w:p>
        </w:tc>
        <w:tc>
          <w:tcPr>
            <w:tcW w:w="3159" w:type="pct"/>
            <w:gridSpan w:val="8"/>
            <w:shd w:val="clear" w:color="auto" w:fill="auto"/>
          </w:tcPr>
          <w:p w14:paraId="65C5A848" w14:textId="77777777" w:rsidR="0029104E" w:rsidRPr="00A068B0" w:rsidRDefault="0029104E" w:rsidP="00A068B0">
            <w:pPr>
              <w:spacing w:before="120" w:after="120"/>
              <w:rPr>
                <w:spacing w:val="0"/>
              </w:rPr>
            </w:pPr>
          </w:p>
        </w:tc>
      </w:tr>
      <w:tr w:rsidR="0029104E" w:rsidRPr="003B2076" w14:paraId="6E4454FF" w14:textId="77777777" w:rsidTr="006F1070">
        <w:trPr>
          <w:trHeight w:val="340"/>
        </w:trPr>
        <w:tc>
          <w:tcPr>
            <w:tcW w:w="1841" w:type="pct"/>
            <w:gridSpan w:val="3"/>
            <w:shd w:val="clear" w:color="auto" w:fill="auto"/>
            <w:vAlign w:val="center"/>
          </w:tcPr>
          <w:p w14:paraId="2284A3B1" w14:textId="77777777" w:rsidR="0029104E" w:rsidRPr="00A068B0" w:rsidRDefault="0029104E" w:rsidP="00A068B0">
            <w:pPr>
              <w:spacing w:before="120" w:after="120"/>
              <w:rPr>
                <w:b/>
                <w:spacing w:val="0"/>
                <w:sz w:val="20"/>
              </w:rPr>
            </w:pPr>
            <w:r w:rsidRPr="00A068B0">
              <w:rPr>
                <w:spacing w:val="0"/>
                <w:sz w:val="20"/>
              </w:rPr>
              <w:t>E-mail address</w:t>
            </w:r>
          </w:p>
        </w:tc>
        <w:tc>
          <w:tcPr>
            <w:tcW w:w="3159" w:type="pct"/>
            <w:gridSpan w:val="8"/>
            <w:shd w:val="clear" w:color="auto" w:fill="auto"/>
          </w:tcPr>
          <w:p w14:paraId="5588702D" w14:textId="77777777" w:rsidR="0029104E" w:rsidRPr="00A068B0" w:rsidRDefault="0029104E" w:rsidP="00A068B0">
            <w:pPr>
              <w:spacing w:before="120" w:after="120"/>
              <w:rPr>
                <w:spacing w:val="0"/>
              </w:rPr>
            </w:pPr>
          </w:p>
        </w:tc>
      </w:tr>
      <w:tr w:rsidR="0029104E" w:rsidRPr="003B2076" w14:paraId="49749715" w14:textId="77777777" w:rsidTr="006F1070">
        <w:trPr>
          <w:trHeight w:val="340"/>
        </w:trPr>
        <w:tc>
          <w:tcPr>
            <w:tcW w:w="1841" w:type="pct"/>
            <w:gridSpan w:val="3"/>
            <w:shd w:val="clear" w:color="auto" w:fill="auto"/>
          </w:tcPr>
          <w:p w14:paraId="4E7DB4FE" w14:textId="77777777" w:rsidR="0029104E" w:rsidRPr="00A068B0" w:rsidRDefault="0029104E" w:rsidP="00A068B0">
            <w:pPr>
              <w:spacing w:before="120" w:after="120"/>
              <w:rPr>
                <w:b/>
                <w:spacing w:val="0"/>
                <w:sz w:val="20"/>
              </w:rPr>
            </w:pPr>
            <w:r w:rsidRPr="00A068B0">
              <w:rPr>
                <w:b/>
                <w:spacing w:val="0"/>
                <w:sz w:val="20"/>
              </w:rPr>
              <w:t>Installer</w:t>
            </w:r>
            <w:r w:rsidRPr="00A068B0">
              <w:rPr>
                <w:spacing w:val="0"/>
                <w:sz w:val="20"/>
              </w:rPr>
              <w:t xml:space="preserve"> signature</w:t>
            </w:r>
          </w:p>
        </w:tc>
        <w:tc>
          <w:tcPr>
            <w:tcW w:w="3159" w:type="pct"/>
            <w:gridSpan w:val="8"/>
            <w:shd w:val="clear" w:color="auto" w:fill="auto"/>
          </w:tcPr>
          <w:p w14:paraId="479565F1" w14:textId="77777777" w:rsidR="0029104E" w:rsidRPr="00A068B0" w:rsidRDefault="0029104E" w:rsidP="00A068B0">
            <w:pPr>
              <w:spacing w:before="120" w:after="120"/>
              <w:rPr>
                <w:spacing w:val="0"/>
              </w:rPr>
            </w:pPr>
          </w:p>
        </w:tc>
      </w:tr>
      <w:tr w:rsidR="0029104E" w:rsidRPr="003B2076" w14:paraId="37D10AA6" w14:textId="77777777" w:rsidTr="000A6A63">
        <w:tc>
          <w:tcPr>
            <w:tcW w:w="5000" w:type="pct"/>
            <w:gridSpan w:val="11"/>
            <w:shd w:val="pct20" w:color="auto" w:fill="auto"/>
          </w:tcPr>
          <w:p w14:paraId="18D4D3E1" w14:textId="77777777" w:rsidR="0029104E" w:rsidRPr="00A068B0" w:rsidRDefault="0029104E" w:rsidP="00A068B0">
            <w:pPr>
              <w:spacing w:before="120" w:after="120"/>
              <w:rPr>
                <w:b/>
                <w:spacing w:val="0"/>
                <w:sz w:val="20"/>
              </w:rPr>
            </w:pPr>
            <w:r w:rsidRPr="00A068B0">
              <w:rPr>
                <w:b/>
                <w:spacing w:val="0"/>
                <w:sz w:val="20"/>
              </w:rPr>
              <w:t>Installation details</w:t>
            </w:r>
          </w:p>
        </w:tc>
      </w:tr>
      <w:tr w:rsidR="0029104E" w:rsidRPr="003B2076" w14:paraId="3D435655" w14:textId="77777777" w:rsidTr="006F1070">
        <w:tc>
          <w:tcPr>
            <w:tcW w:w="3030" w:type="pct"/>
            <w:gridSpan w:val="6"/>
            <w:shd w:val="clear" w:color="auto" w:fill="auto"/>
          </w:tcPr>
          <w:p w14:paraId="2BAFAE1A" w14:textId="663F1EDC" w:rsidR="0029104E" w:rsidRPr="00A068B0" w:rsidRDefault="0029104E" w:rsidP="00A068B0">
            <w:pPr>
              <w:spacing w:before="120" w:after="120"/>
              <w:rPr>
                <w:spacing w:val="0"/>
                <w:sz w:val="20"/>
              </w:rPr>
            </w:pPr>
            <w:r w:rsidRPr="00A068B0">
              <w:rPr>
                <w:spacing w:val="0"/>
                <w:sz w:val="20"/>
              </w:rPr>
              <w:t>Address</w:t>
            </w:r>
          </w:p>
        </w:tc>
        <w:tc>
          <w:tcPr>
            <w:tcW w:w="1970" w:type="pct"/>
            <w:gridSpan w:val="5"/>
            <w:shd w:val="clear" w:color="auto" w:fill="auto"/>
          </w:tcPr>
          <w:p w14:paraId="0DB6EA33" w14:textId="77777777" w:rsidR="0029104E" w:rsidRPr="00A068B0" w:rsidRDefault="0029104E" w:rsidP="00A068B0">
            <w:pPr>
              <w:spacing w:before="120" w:after="120"/>
              <w:rPr>
                <w:spacing w:val="0"/>
                <w:sz w:val="20"/>
              </w:rPr>
            </w:pPr>
          </w:p>
        </w:tc>
      </w:tr>
      <w:tr w:rsidR="00DF659F" w:rsidRPr="003B2076" w14:paraId="74F0D079" w14:textId="77777777" w:rsidTr="006F1070">
        <w:tc>
          <w:tcPr>
            <w:tcW w:w="3030" w:type="pct"/>
            <w:gridSpan w:val="6"/>
            <w:shd w:val="clear" w:color="auto" w:fill="auto"/>
          </w:tcPr>
          <w:p w14:paraId="3FED9EB7" w14:textId="17668A25" w:rsidR="00DF659F" w:rsidRPr="00A068B0" w:rsidRDefault="00DF659F" w:rsidP="00A068B0">
            <w:pPr>
              <w:spacing w:before="120" w:after="120"/>
              <w:rPr>
                <w:spacing w:val="0"/>
                <w:sz w:val="20"/>
              </w:rPr>
            </w:pPr>
            <w:r w:rsidRPr="00A068B0">
              <w:rPr>
                <w:spacing w:val="0"/>
                <w:sz w:val="20"/>
              </w:rPr>
              <w:t>Post Code</w:t>
            </w:r>
          </w:p>
        </w:tc>
        <w:tc>
          <w:tcPr>
            <w:tcW w:w="1970" w:type="pct"/>
            <w:gridSpan w:val="5"/>
            <w:shd w:val="clear" w:color="auto" w:fill="auto"/>
          </w:tcPr>
          <w:p w14:paraId="19EEB05E" w14:textId="77777777" w:rsidR="00DF659F" w:rsidRPr="00A068B0" w:rsidRDefault="00DF659F" w:rsidP="00A068B0">
            <w:pPr>
              <w:spacing w:before="120" w:after="120"/>
              <w:rPr>
                <w:spacing w:val="0"/>
                <w:sz w:val="20"/>
              </w:rPr>
            </w:pPr>
          </w:p>
        </w:tc>
      </w:tr>
      <w:tr w:rsidR="00DF659F" w:rsidRPr="003B2076" w14:paraId="3568D6F6" w14:textId="77777777" w:rsidTr="006F1070">
        <w:tc>
          <w:tcPr>
            <w:tcW w:w="3030" w:type="pct"/>
            <w:gridSpan w:val="6"/>
            <w:shd w:val="clear" w:color="auto" w:fill="auto"/>
          </w:tcPr>
          <w:p w14:paraId="7603E36D" w14:textId="6D275D52" w:rsidR="00DF659F" w:rsidRPr="00A068B0" w:rsidRDefault="00DF659F" w:rsidP="00A068B0">
            <w:pPr>
              <w:spacing w:before="120" w:after="120"/>
              <w:rPr>
                <w:spacing w:val="0"/>
                <w:sz w:val="20"/>
              </w:rPr>
            </w:pPr>
            <w:r w:rsidRPr="00A068B0">
              <w:rPr>
                <w:spacing w:val="0"/>
                <w:sz w:val="20"/>
              </w:rPr>
              <w:t>MPAN(s)</w:t>
            </w:r>
          </w:p>
        </w:tc>
        <w:tc>
          <w:tcPr>
            <w:tcW w:w="1970" w:type="pct"/>
            <w:gridSpan w:val="5"/>
            <w:shd w:val="clear" w:color="auto" w:fill="auto"/>
          </w:tcPr>
          <w:p w14:paraId="0E38D5A5" w14:textId="77777777" w:rsidR="00DF659F" w:rsidRPr="00A068B0" w:rsidRDefault="00DF659F" w:rsidP="00A068B0">
            <w:pPr>
              <w:spacing w:before="120" w:after="120"/>
              <w:rPr>
                <w:spacing w:val="0"/>
                <w:sz w:val="20"/>
              </w:rPr>
            </w:pPr>
          </w:p>
        </w:tc>
      </w:tr>
      <w:tr w:rsidR="0029104E" w:rsidRPr="003B2076" w14:paraId="40066BAF" w14:textId="77777777" w:rsidTr="006F1070">
        <w:trPr>
          <w:trHeight w:val="340"/>
        </w:trPr>
        <w:tc>
          <w:tcPr>
            <w:tcW w:w="3030" w:type="pct"/>
            <w:gridSpan w:val="6"/>
            <w:shd w:val="clear" w:color="auto" w:fill="auto"/>
          </w:tcPr>
          <w:p w14:paraId="5B53D05F" w14:textId="77777777" w:rsidR="0029104E" w:rsidRPr="00A068B0" w:rsidRDefault="0029104E" w:rsidP="00A068B0">
            <w:pPr>
              <w:spacing w:before="120" w:after="120"/>
              <w:rPr>
                <w:spacing w:val="0"/>
                <w:sz w:val="20"/>
              </w:rPr>
            </w:pPr>
            <w:r w:rsidRPr="00A068B0">
              <w:rPr>
                <w:spacing w:val="0"/>
                <w:sz w:val="20"/>
              </w:rPr>
              <w:t xml:space="preserve">Location within </w:t>
            </w:r>
            <w:r w:rsidRPr="00A068B0">
              <w:rPr>
                <w:b/>
                <w:spacing w:val="0"/>
                <w:sz w:val="20"/>
              </w:rPr>
              <w:t>Customer’s</w:t>
            </w:r>
            <w:r w:rsidRPr="00A068B0">
              <w:rPr>
                <w:spacing w:val="0"/>
                <w:sz w:val="20"/>
              </w:rPr>
              <w:t xml:space="preserve"> </w:t>
            </w:r>
            <w:r w:rsidRPr="00A068B0">
              <w:rPr>
                <w:b/>
                <w:spacing w:val="0"/>
                <w:sz w:val="20"/>
              </w:rPr>
              <w:t>Installation</w:t>
            </w:r>
          </w:p>
        </w:tc>
        <w:tc>
          <w:tcPr>
            <w:tcW w:w="1970" w:type="pct"/>
            <w:gridSpan w:val="5"/>
            <w:shd w:val="clear" w:color="auto" w:fill="auto"/>
          </w:tcPr>
          <w:p w14:paraId="396DB004" w14:textId="77777777" w:rsidR="0029104E" w:rsidRPr="00A068B0" w:rsidRDefault="0029104E" w:rsidP="00A068B0">
            <w:pPr>
              <w:spacing w:before="120" w:after="120"/>
              <w:rPr>
                <w:spacing w:val="0"/>
                <w:sz w:val="20"/>
              </w:rPr>
            </w:pPr>
          </w:p>
        </w:tc>
      </w:tr>
      <w:tr w:rsidR="0029104E" w:rsidRPr="003B2076" w14:paraId="6013DAC6" w14:textId="77777777" w:rsidTr="006F1070">
        <w:trPr>
          <w:trHeight w:val="340"/>
        </w:trPr>
        <w:tc>
          <w:tcPr>
            <w:tcW w:w="3030" w:type="pct"/>
            <w:gridSpan w:val="6"/>
            <w:shd w:val="clear" w:color="auto" w:fill="auto"/>
          </w:tcPr>
          <w:p w14:paraId="515DF76F" w14:textId="77777777" w:rsidR="0029104E" w:rsidRPr="00A068B0" w:rsidRDefault="0029104E" w:rsidP="00A068B0">
            <w:pPr>
              <w:spacing w:before="120" w:after="120"/>
              <w:rPr>
                <w:spacing w:val="0"/>
                <w:sz w:val="20"/>
              </w:rPr>
            </w:pPr>
            <w:r w:rsidRPr="00A068B0">
              <w:rPr>
                <w:spacing w:val="0"/>
                <w:sz w:val="20"/>
              </w:rPr>
              <w:lastRenderedPageBreak/>
              <w:t>Location of Lockable Isolation Switch</w:t>
            </w:r>
          </w:p>
        </w:tc>
        <w:tc>
          <w:tcPr>
            <w:tcW w:w="1970" w:type="pct"/>
            <w:gridSpan w:val="5"/>
            <w:shd w:val="clear" w:color="auto" w:fill="auto"/>
          </w:tcPr>
          <w:p w14:paraId="1CEA3584" w14:textId="77777777" w:rsidR="0029104E" w:rsidRPr="00A068B0" w:rsidRDefault="0029104E" w:rsidP="00A068B0">
            <w:pPr>
              <w:spacing w:before="120" w:after="120"/>
              <w:rPr>
                <w:spacing w:val="0"/>
                <w:sz w:val="20"/>
              </w:rPr>
            </w:pPr>
          </w:p>
        </w:tc>
      </w:tr>
      <w:tr w:rsidR="0029104E" w:rsidRPr="003B2076" w14:paraId="08E83AF7" w14:textId="77777777" w:rsidTr="000A6A63">
        <w:trPr>
          <w:trHeight w:val="340"/>
        </w:trPr>
        <w:tc>
          <w:tcPr>
            <w:tcW w:w="5000" w:type="pct"/>
            <w:gridSpan w:val="11"/>
            <w:shd w:val="clear" w:color="auto" w:fill="D9D9D9" w:themeFill="background1" w:themeFillShade="D9"/>
          </w:tcPr>
          <w:p w14:paraId="74BCC541" w14:textId="7CAEDDCF" w:rsidR="0029104E" w:rsidRPr="00A068B0" w:rsidRDefault="0029104E" w:rsidP="00A068B0">
            <w:pPr>
              <w:spacing w:before="120" w:after="120"/>
              <w:rPr>
                <w:spacing w:val="0"/>
                <w:sz w:val="20"/>
              </w:rPr>
            </w:pPr>
            <w:r w:rsidRPr="00A068B0">
              <w:rPr>
                <w:b/>
                <w:spacing w:val="0"/>
                <w:sz w:val="20"/>
              </w:rPr>
              <w:t>Details of Micro-generator</w:t>
            </w:r>
            <w:r w:rsidR="006F1070">
              <w:rPr>
                <w:b/>
                <w:spacing w:val="0"/>
                <w:sz w:val="20"/>
              </w:rPr>
              <w:t xml:space="preserve">s. </w:t>
            </w:r>
            <w:r w:rsidR="006F1070" w:rsidRPr="006F1070">
              <w:rPr>
                <w:spacing w:val="0"/>
                <w:sz w:val="20"/>
              </w:rPr>
              <w:t>Use a separate line for new and existing installations and for different technology type.  Use PH 1 column for single phase supply.</w:t>
            </w:r>
          </w:p>
        </w:tc>
      </w:tr>
      <w:tr w:rsidR="006F1070" w:rsidRPr="003B2076" w14:paraId="5C9C1228" w14:textId="77777777" w:rsidTr="00651412">
        <w:trPr>
          <w:trHeight w:val="340"/>
        </w:trPr>
        <w:tc>
          <w:tcPr>
            <w:tcW w:w="754" w:type="pct"/>
            <w:vMerge w:val="restart"/>
            <w:shd w:val="clear" w:color="auto" w:fill="auto"/>
          </w:tcPr>
          <w:p w14:paraId="6CE937A9" w14:textId="5ECC418C" w:rsidR="006F1070" w:rsidRPr="00A068B0" w:rsidRDefault="006F1070" w:rsidP="006F1070">
            <w:pPr>
              <w:spacing w:before="120" w:after="120"/>
              <w:rPr>
                <w:spacing w:val="0"/>
                <w:sz w:val="20"/>
              </w:rPr>
            </w:pPr>
            <w:r>
              <w:rPr>
                <w:b/>
                <w:spacing w:val="0"/>
                <w:sz w:val="18"/>
              </w:rPr>
              <w:t>Manufacturer</w:t>
            </w:r>
          </w:p>
        </w:tc>
        <w:tc>
          <w:tcPr>
            <w:tcW w:w="597" w:type="pct"/>
            <w:vMerge w:val="restart"/>
            <w:shd w:val="clear" w:color="auto" w:fill="auto"/>
          </w:tcPr>
          <w:p w14:paraId="4A093798" w14:textId="1E61BD0F" w:rsidR="006F1070" w:rsidRPr="00A068B0" w:rsidRDefault="006F1070" w:rsidP="005A2DB7">
            <w:pPr>
              <w:spacing w:before="120" w:after="120"/>
              <w:jc w:val="left"/>
              <w:rPr>
                <w:bCs/>
                <w:spacing w:val="0"/>
                <w:sz w:val="20"/>
              </w:rPr>
            </w:pPr>
            <w:r w:rsidRPr="00A068B0">
              <w:rPr>
                <w:spacing w:val="0"/>
                <w:sz w:val="18"/>
              </w:rPr>
              <w:t>Date of Installation</w:t>
            </w:r>
          </w:p>
        </w:tc>
        <w:tc>
          <w:tcPr>
            <w:tcW w:w="636" w:type="pct"/>
            <w:gridSpan w:val="2"/>
            <w:vMerge w:val="restart"/>
            <w:shd w:val="clear" w:color="auto" w:fill="auto"/>
          </w:tcPr>
          <w:p w14:paraId="5EA69CF5" w14:textId="0349DCF7" w:rsidR="006F1070" w:rsidRPr="00A068B0" w:rsidRDefault="006F1070" w:rsidP="005A2DB7">
            <w:pPr>
              <w:keepNext/>
              <w:suppressAutoHyphens/>
              <w:snapToGrid w:val="0"/>
              <w:spacing w:before="120" w:after="120"/>
              <w:outlineLvl w:val="2"/>
              <w:rPr>
                <w:bCs/>
                <w:spacing w:val="0"/>
                <w:sz w:val="20"/>
              </w:rPr>
            </w:pPr>
            <w:r w:rsidRPr="00A068B0">
              <w:rPr>
                <w:spacing w:val="0"/>
                <w:sz w:val="18"/>
              </w:rPr>
              <w:t>Technology Type</w:t>
            </w:r>
            <w:r>
              <w:rPr>
                <w:spacing w:val="0"/>
                <w:sz w:val="18"/>
              </w:rPr>
              <w:t xml:space="preserve"> / Primary Energy </w:t>
            </w:r>
            <w:del w:id="252" w:author="ENA" w:date="2020-12-12T19:57:00Z">
              <w:r>
                <w:rPr>
                  <w:spacing w:val="0"/>
                  <w:sz w:val="18"/>
                </w:rPr>
                <w:delText>Source</w:delText>
              </w:r>
              <w:r w:rsidRPr="005A2DB7">
                <w:rPr>
                  <w:sz w:val="16"/>
                  <w:szCs w:val="16"/>
                </w:rPr>
                <w:delText>please e</w:delText>
              </w:r>
            </w:del>
            <w:ins w:id="253" w:author="ENA" w:date="2020-12-12T19:57:00Z">
              <w:r>
                <w:rPr>
                  <w:spacing w:val="0"/>
                  <w:sz w:val="18"/>
                </w:rPr>
                <w:t>Source</w:t>
              </w:r>
            </w:ins>
            <w:r w:rsidR="00813B69" w:rsidRPr="0078701E">
              <w:rPr>
                <w:spacing w:val="0"/>
                <w:sz w:val="18"/>
              </w:rPr>
              <w:t xml:space="preserve"> </w:t>
            </w:r>
            <w:r w:rsidR="005A2DB7" w:rsidRPr="005A2DB7">
              <w:rPr>
                <w:sz w:val="18"/>
                <w:szCs w:val="18"/>
              </w:rPr>
              <w:t>E</w:t>
            </w:r>
            <w:r w:rsidRPr="005A2DB7">
              <w:rPr>
                <w:sz w:val="18"/>
                <w:szCs w:val="18"/>
              </w:rPr>
              <w:t xml:space="preserve">nter </w:t>
            </w:r>
            <w:r w:rsidRPr="00A25EBC">
              <w:rPr>
                <w:spacing w:val="0"/>
                <w:sz w:val="18"/>
              </w:rPr>
              <w:t>code from table below</w:t>
            </w:r>
          </w:p>
        </w:tc>
        <w:tc>
          <w:tcPr>
            <w:tcW w:w="825" w:type="pct"/>
            <w:vMerge w:val="restart"/>
            <w:shd w:val="clear" w:color="auto" w:fill="auto"/>
          </w:tcPr>
          <w:p w14:paraId="38E03B92" w14:textId="64B0C74A" w:rsidR="006F1070" w:rsidRPr="00A068B0" w:rsidRDefault="006F1070" w:rsidP="005A2DB7">
            <w:pPr>
              <w:spacing w:before="120" w:after="120"/>
              <w:jc w:val="left"/>
              <w:rPr>
                <w:spacing w:val="0"/>
                <w:sz w:val="20"/>
              </w:rPr>
            </w:pPr>
            <w:r w:rsidRPr="005E2CFF">
              <w:rPr>
                <w:b/>
                <w:spacing w:val="0"/>
                <w:sz w:val="18"/>
              </w:rPr>
              <w:t>Manufacturer</w:t>
            </w:r>
            <w:r w:rsidRPr="008A261E">
              <w:rPr>
                <w:spacing w:val="0"/>
                <w:sz w:val="18"/>
              </w:rPr>
              <w:t>‘s</w:t>
            </w:r>
            <w:r w:rsidRPr="005E2CFF">
              <w:rPr>
                <w:spacing w:val="0"/>
                <w:sz w:val="18"/>
              </w:rPr>
              <w:t xml:space="preserve"> Ref No (this number should be registered on the ENA </w:t>
            </w:r>
            <w:r w:rsidRPr="005E2CFF">
              <w:rPr>
                <w:b/>
                <w:spacing w:val="0"/>
                <w:sz w:val="18"/>
              </w:rPr>
              <w:t>Type Test Verification Report</w:t>
            </w:r>
            <w:r w:rsidRPr="005E2CFF">
              <w:rPr>
                <w:spacing w:val="0"/>
                <w:sz w:val="18"/>
              </w:rPr>
              <w:t xml:space="preserve"> Register as Product ID</w:t>
            </w:r>
            <w:r w:rsidRPr="005E2CFF">
              <w:rPr>
                <w:spacing w:val="0"/>
                <w:sz w:val="20"/>
              </w:rPr>
              <w:t>)</w:t>
            </w:r>
          </w:p>
        </w:tc>
        <w:tc>
          <w:tcPr>
            <w:tcW w:w="2188" w:type="pct"/>
            <w:gridSpan w:val="6"/>
            <w:shd w:val="clear" w:color="auto" w:fill="auto"/>
          </w:tcPr>
          <w:p w14:paraId="4CB34D4A" w14:textId="77777777" w:rsidR="006F1070" w:rsidRPr="00A068B0" w:rsidRDefault="006F1070" w:rsidP="006F1070">
            <w:pPr>
              <w:spacing w:before="120" w:after="120"/>
              <w:jc w:val="center"/>
              <w:rPr>
                <w:spacing w:val="0"/>
                <w:sz w:val="18"/>
              </w:rPr>
            </w:pPr>
            <w:r w:rsidRPr="00A068B0">
              <w:rPr>
                <w:b/>
                <w:spacing w:val="0"/>
                <w:sz w:val="18"/>
              </w:rPr>
              <w:t xml:space="preserve">Micro-generator Registered Capacity </w:t>
            </w:r>
            <w:r w:rsidRPr="00A068B0">
              <w:rPr>
                <w:spacing w:val="0"/>
                <w:sz w:val="18"/>
              </w:rPr>
              <w:t>in kW</w:t>
            </w:r>
          </w:p>
          <w:p w14:paraId="0029BF49" w14:textId="41E79919" w:rsidR="006F1070" w:rsidRPr="00A068B0" w:rsidRDefault="006F1070" w:rsidP="006F1070">
            <w:pPr>
              <w:spacing w:before="120" w:after="120"/>
              <w:rPr>
                <w:spacing w:val="0"/>
                <w:sz w:val="20"/>
              </w:rPr>
            </w:pPr>
          </w:p>
        </w:tc>
      </w:tr>
      <w:tr w:rsidR="006F1070" w:rsidRPr="003B2076" w14:paraId="4D8F2B7D" w14:textId="77777777" w:rsidTr="006F1070">
        <w:trPr>
          <w:trHeight w:val="340"/>
        </w:trPr>
        <w:tc>
          <w:tcPr>
            <w:tcW w:w="754" w:type="pct"/>
            <w:vMerge/>
            <w:shd w:val="clear" w:color="auto" w:fill="auto"/>
            <w:vAlign w:val="center"/>
          </w:tcPr>
          <w:p w14:paraId="38C3C214" w14:textId="77777777" w:rsidR="006F1070" w:rsidRPr="00A068B0" w:rsidRDefault="006F1070" w:rsidP="006F1070">
            <w:pPr>
              <w:spacing w:before="120" w:after="120"/>
              <w:rPr>
                <w:spacing w:val="0"/>
                <w:sz w:val="20"/>
              </w:rPr>
            </w:pPr>
          </w:p>
        </w:tc>
        <w:tc>
          <w:tcPr>
            <w:tcW w:w="597" w:type="pct"/>
            <w:vMerge/>
            <w:shd w:val="clear" w:color="auto" w:fill="auto"/>
            <w:vAlign w:val="center"/>
          </w:tcPr>
          <w:p w14:paraId="48F93EA6" w14:textId="77777777" w:rsidR="006F1070" w:rsidRPr="00A068B0" w:rsidRDefault="006F1070" w:rsidP="006F1070">
            <w:pPr>
              <w:spacing w:before="120" w:after="120"/>
              <w:rPr>
                <w:spacing w:val="0"/>
                <w:sz w:val="20"/>
              </w:rPr>
            </w:pPr>
          </w:p>
        </w:tc>
        <w:tc>
          <w:tcPr>
            <w:tcW w:w="636" w:type="pct"/>
            <w:gridSpan w:val="2"/>
            <w:vMerge/>
            <w:shd w:val="clear" w:color="auto" w:fill="auto"/>
            <w:vAlign w:val="center"/>
          </w:tcPr>
          <w:p w14:paraId="1CE547CA" w14:textId="77777777" w:rsidR="006F1070" w:rsidRPr="00A068B0" w:rsidRDefault="006F1070" w:rsidP="006F1070">
            <w:pPr>
              <w:spacing w:before="120" w:after="120"/>
              <w:rPr>
                <w:spacing w:val="0"/>
                <w:sz w:val="20"/>
              </w:rPr>
            </w:pPr>
          </w:p>
        </w:tc>
        <w:tc>
          <w:tcPr>
            <w:tcW w:w="825" w:type="pct"/>
            <w:vMerge/>
            <w:shd w:val="clear" w:color="auto" w:fill="auto"/>
            <w:vAlign w:val="center"/>
          </w:tcPr>
          <w:p w14:paraId="22FFCFED" w14:textId="77777777" w:rsidR="006F1070" w:rsidRPr="00A068B0" w:rsidRDefault="006F1070" w:rsidP="006F1070">
            <w:pPr>
              <w:spacing w:before="120" w:after="120"/>
              <w:rPr>
                <w:spacing w:val="0"/>
                <w:sz w:val="20"/>
              </w:rPr>
            </w:pPr>
          </w:p>
        </w:tc>
        <w:tc>
          <w:tcPr>
            <w:tcW w:w="403" w:type="pct"/>
            <w:gridSpan w:val="2"/>
            <w:vMerge w:val="restart"/>
            <w:shd w:val="clear" w:color="auto" w:fill="auto"/>
          </w:tcPr>
          <w:p w14:paraId="4AD86BC6" w14:textId="15A8DEC9" w:rsidR="006F1070" w:rsidRPr="00A068B0" w:rsidRDefault="006F1070" w:rsidP="006F1070">
            <w:pPr>
              <w:spacing w:before="120" w:after="120"/>
              <w:rPr>
                <w:spacing w:val="0"/>
                <w:sz w:val="20"/>
              </w:rPr>
            </w:pPr>
            <w:r w:rsidRPr="00A068B0">
              <w:rPr>
                <w:spacing w:val="0"/>
                <w:sz w:val="18"/>
              </w:rPr>
              <w:t>3-Phase Units</w:t>
            </w:r>
          </w:p>
        </w:tc>
        <w:tc>
          <w:tcPr>
            <w:tcW w:w="1334" w:type="pct"/>
            <w:gridSpan w:val="3"/>
            <w:shd w:val="clear" w:color="auto" w:fill="auto"/>
          </w:tcPr>
          <w:p w14:paraId="4F982BCA" w14:textId="46D32FBF" w:rsidR="006F1070" w:rsidRPr="00A068B0" w:rsidRDefault="006F1070" w:rsidP="006F1070">
            <w:pPr>
              <w:spacing w:before="120" w:after="120"/>
              <w:rPr>
                <w:spacing w:val="0"/>
                <w:sz w:val="20"/>
              </w:rPr>
            </w:pPr>
            <w:r w:rsidRPr="00A068B0">
              <w:rPr>
                <w:spacing w:val="0"/>
                <w:sz w:val="18"/>
              </w:rPr>
              <w:t>Single Phase Units</w:t>
            </w:r>
          </w:p>
        </w:tc>
        <w:tc>
          <w:tcPr>
            <w:tcW w:w="451" w:type="pct"/>
            <w:shd w:val="clear" w:color="auto" w:fill="auto"/>
          </w:tcPr>
          <w:p w14:paraId="1BD4CB7D" w14:textId="3806DA16" w:rsidR="006F1070" w:rsidRPr="00A068B0" w:rsidRDefault="006F1070" w:rsidP="006F1070">
            <w:pPr>
              <w:spacing w:before="120" w:after="120"/>
              <w:rPr>
                <w:spacing w:val="0"/>
                <w:sz w:val="20"/>
              </w:rPr>
            </w:pPr>
            <w:r w:rsidRPr="00A068B0">
              <w:rPr>
                <w:spacing w:val="0"/>
                <w:sz w:val="18"/>
              </w:rPr>
              <w:t>Power Factor</w:t>
            </w:r>
          </w:p>
        </w:tc>
      </w:tr>
      <w:tr w:rsidR="006F1070" w:rsidRPr="003B2076" w14:paraId="0E39A186" w14:textId="77777777" w:rsidTr="006F1070">
        <w:trPr>
          <w:trHeight w:val="340"/>
        </w:trPr>
        <w:tc>
          <w:tcPr>
            <w:tcW w:w="754" w:type="pct"/>
            <w:vMerge/>
            <w:shd w:val="clear" w:color="auto" w:fill="auto"/>
            <w:vAlign w:val="center"/>
          </w:tcPr>
          <w:p w14:paraId="3BDF4783" w14:textId="77777777" w:rsidR="006F1070" w:rsidRPr="00A068B0" w:rsidRDefault="006F1070" w:rsidP="006F1070">
            <w:pPr>
              <w:spacing w:before="120" w:after="120"/>
              <w:rPr>
                <w:spacing w:val="0"/>
                <w:sz w:val="20"/>
              </w:rPr>
            </w:pPr>
          </w:p>
        </w:tc>
        <w:tc>
          <w:tcPr>
            <w:tcW w:w="597" w:type="pct"/>
            <w:vMerge/>
            <w:shd w:val="clear" w:color="auto" w:fill="auto"/>
            <w:vAlign w:val="center"/>
          </w:tcPr>
          <w:p w14:paraId="7FC753B1" w14:textId="77777777" w:rsidR="006F1070" w:rsidRPr="00A068B0" w:rsidRDefault="006F1070" w:rsidP="006F1070">
            <w:pPr>
              <w:spacing w:before="120" w:after="120"/>
              <w:rPr>
                <w:spacing w:val="0"/>
                <w:sz w:val="20"/>
              </w:rPr>
            </w:pPr>
          </w:p>
        </w:tc>
        <w:tc>
          <w:tcPr>
            <w:tcW w:w="636" w:type="pct"/>
            <w:gridSpan w:val="2"/>
            <w:vMerge/>
            <w:shd w:val="clear" w:color="auto" w:fill="auto"/>
            <w:vAlign w:val="center"/>
          </w:tcPr>
          <w:p w14:paraId="1CE29BBF" w14:textId="77777777" w:rsidR="006F1070" w:rsidRPr="00A068B0" w:rsidRDefault="006F1070" w:rsidP="006F1070">
            <w:pPr>
              <w:spacing w:before="120" w:after="120"/>
              <w:rPr>
                <w:spacing w:val="0"/>
                <w:sz w:val="20"/>
              </w:rPr>
            </w:pPr>
          </w:p>
        </w:tc>
        <w:tc>
          <w:tcPr>
            <w:tcW w:w="825" w:type="pct"/>
            <w:vMerge/>
            <w:shd w:val="clear" w:color="auto" w:fill="auto"/>
            <w:vAlign w:val="center"/>
          </w:tcPr>
          <w:p w14:paraId="3C7DBE56" w14:textId="77777777" w:rsidR="006F1070" w:rsidRPr="00A068B0" w:rsidRDefault="006F1070" w:rsidP="006F1070">
            <w:pPr>
              <w:spacing w:before="120" w:after="120"/>
              <w:rPr>
                <w:spacing w:val="0"/>
                <w:sz w:val="20"/>
              </w:rPr>
            </w:pPr>
          </w:p>
        </w:tc>
        <w:tc>
          <w:tcPr>
            <w:tcW w:w="403" w:type="pct"/>
            <w:gridSpan w:val="2"/>
            <w:vMerge/>
            <w:shd w:val="clear" w:color="auto" w:fill="auto"/>
            <w:vAlign w:val="center"/>
          </w:tcPr>
          <w:p w14:paraId="3EFBBBD0" w14:textId="77777777" w:rsidR="006F1070" w:rsidRPr="00A068B0" w:rsidRDefault="006F1070" w:rsidP="006F1070">
            <w:pPr>
              <w:spacing w:before="120" w:after="120"/>
              <w:rPr>
                <w:spacing w:val="0"/>
                <w:sz w:val="20"/>
              </w:rPr>
            </w:pPr>
          </w:p>
        </w:tc>
        <w:tc>
          <w:tcPr>
            <w:tcW w:w="434" w:type="pct"/>
            <w:shd w:val="clear" w:color="auto" w:fill="auto"/>
          </w:tcPr>
          <w:p w14:paraId="5A60FAD8" w14:textId="263E696A" w:rsidR="006F1070" w:rsidRPr="00A068B0" w:rsidRDefault="006F1070" w:rsidP="006F1070">
            <w:pPr>
              <w:spacing w:before="120" w:after="120"/>
              <w:rPr>
                <w:spacing w:val="0"/>
                <w:sz w:val="20"/>
              </w:rPr>
            </w:pPr>
            <w:r w:rsidRPr="00A068B0">
              <w:rPr>
                <w:spacing w:val="0"/>
              </w:rPr>
              <w:t>PH1</w:t>
            </w:r>
          </w:p>
        </w:tc>
        <w:tc>
          <w:tcPr>
            <w:tcW w:w="449" w:type="pct"/>
            <w:shd w:val="clear" w:color="auto" w:fill="auto"/>
          </w:tcPr>
          <w:p w14:paraId="558419F7" w14:textId="435EDAAE" w:rsidR="006F1070" w:rsidRPr="00A068B0" w:rsidRDefault="006F1070" w:rsidP="006F1070">
            <w:pPr>
              <w:spacing w:before="120" w:after="120"/>
              <w:rPr>
                <w:spacing w:val="0"/>
                <w:sz w:val="20"/>
              </w:rPr>
            </w:pPr>
            <w:r w:rsidRPr="00A068B0">
              <w:rPr>
                <w:spacing w:val="0"/>
              </w:rPr>
              <w:t>PH2</w:t>
            </w:r>
          </w:p>
        </w:tc>
        <w:tc>
          <w:tcPr>
            <w:tcW w:w="451" w:type="pct"/>
            <w:shd w:val="clear" w:color="auto" w:fill="auto"/>
          </w:tcPr>
          <w:p w14:paraId="47E50F57" w14:textId="28F81084" w:rsidR="006F1070" w:rsidRPr="00A068B0" w:rsidRDefault="006F1070" w:rsidP="006F1070">
            <w:pPr>
              <w:spacing w:before="120" w:after="120"/>
              <w:rPr>
                <w:spacing w:val="0"/>
                <w:sz w:val="20"/>
              </w:rPr>
            </w:pPr>
            <w:r w:rsidRPr="00A068B0">
              <w:rPr>
                <w:spacing w:val="0"/>
              </w:rPr>
              <w:t>PH3</w:t>
            </w:r>
          </w:p>
        </w:tc>
        <w:tc>
          <w:tcPr>
            <w:tcW w:w="451" w:type="pct"/>
            <w:shd w:val="clear" w:color="auto" w:fill="auto"/>
          </w:tcPr>
          <w:p w14:paraId="398A6B0D" w14:textId="77777777" w:rsidR="006F1070" w:rsidRPr="00A068B0" w:rsidRDefault="006F1070" w:rsidP="006F1070">
            <w:pPr>
              <w:spacing w:before="120" w:after="120"/>
              <w:rPr>
                <w:spacing w:val="0"/>
                <w:sz w:val="20"/>
              </w:rPr>
            </w:pPr>
          </w:p>
        </w:tc>
      </w:tr>
      <w:tr w:rsidR="006F1070" w:rsidRPr="003B2076" w14:paraId="359DBA0E" w14:textId="77777777" w:rsidTr="006F1070">
        <w:trPr>
          <w:trHeight w:val="340"/>
        </w:trPr>
        <w:tc>
          <w:tcPr>
            <w:tcW w:w="754" w:type="pct"/>
            <w:shd w:val="clear" w:color="auto" w:fill="auto"/>
            <w:vAlign w:val="center"/>
          </w:tcPr>
          <w:p w14:paraId="41C83197" w14:textId="77777777" w:rsidR="006F1070" w:rsidRPr="00A068B0" w:rsidRDefault="006F1070" w:rsidP="006F1070">
            <w:pPr>
              <w:spacing w:before="120" w:after="120"/>
              <w:rPr>
                <w:spacing w:val="0"/>
                <w:sz w:val="20"/>
              </w:rPr>
            </w:pPr>
          </w:p>
        </w:tc>
        <w:tc>
          <w:tcPr>
            <w:tcW w:w="597" w:type="pct"/>
            <w:shd w:val="clear" w:color="auto" w:fill="auto"/>
            <w:vAlign w:val="center"/>
          </w:tcPr>
          <w:p w14:paraId="38233CD5" w14:textId="77777777" w:rsidR="006F1070" w:rsidRPr="00A068B0" w:rsidRDefault="006F1070" w:rsidP="006F1070">
            <w:pPr>
              <w:spacing w:before="120" w:after="120"/>
              <w:rPr>
                <w:spacing w:val="0"/>
                <w:sz w:val="20"/>
              </w:rPr>
            </w:pPr>
          </w:p>
        </w:tc>
        <w:tc>
          <w:tcPr>
            <w:tcW w:w="636" w:type="pct"/>
            <w:gridSpan w:val="2"/>
            <w:shd w:val="clear" w:color="auto" w:fill="auto"/>
            <w:vAlign w:val="center"/>
          </w:tcPr>
          <w:p w14:paraId="3AE17C17" w14:textId="77777777" w:rsidR="006F1070" w:rsidRPr="00A068B0" w:rsidRDefault="006F1070" w:rsidP="006F1070">
            <w:pPr>
              <w:spacing w:before="120" w:after="120"/>
              <w:rPr>
                <w:spacing w:val="0"/>
                <w:sz w:val="20"/>
              </w:rPr>
            </w:pPr>
          </w:p>
        </w:tc>
        <w:tc>
          <w:tcPr>
            <w:tcW w:w="825" w:type="pct"/>
            <w:shd w:val="clear" w:color="auto" w:fill="auto"/>
            <w:vAlign w:val="center"/>
          </w:tcPr>
          <w:p w14:paraId="7762477C" w14:textId="77777777" w:rsidR="006F1070" w:rsidRPr="00A068B0" w:rsidRDefault="006F1070" w:rsidP="006F1070">
            <w:pPr>
              <w:spacing w:before="120" w:after="120"/>
              <w:rPr>
                <w:spacing w:val="0"/>
                <w:sz w:val="20"/>
              </w:rPr>
            </w:pPr>
          </w:p>
        </w:tc>
        <w:tc>
          <w:tcPr>
            <w:tcW w:w="403" w:type="pct"/>
            <w:gridSpan w:val="2"/>
            <w:shd w:val="clear" w:color="auto" w:fill="auto"/>
            <w:vAlign w:val="center"/>
          </w:tcPr>
          <w:p w14:paraId="105D44AE" w14:textId="77777777" w:rsidR="006F1070" w:rsidRPr="00A068B0" w:rsidRDefault="006F1070" w:rsidP="006F1070">
            <w:pPr>
              <w:spacing w:before="120" w:after="120"/>
              <w:rPr>
                <w:spacing w:val="0"/>
                <w:sz w:val="20"/>
              </w:rPr>
            </w:pPr>
          </w:p>
        </w:tc>
        <w:tc>
          <w:tcPr>
            <w:tcW w:w="434" w:type="pct"/>
            <w:shd w:val="clear" w:color="auto" w:fill="auto"/>
          </w:tcPr>
          <w:p w14:paraId="65207896" w14:textId="77777777" w:rsidR="006F1070" w:rsidRPr="00A068B0" w:rsidRDefault="006F1070" w:rsidP="006F1070">
            <w:pPr>
              <w:spacing w:before="120" w:after="120"/>
              <w:rPr>
                <w:spacing w:val="0"/>
              </w:rPr>
            </w:pPr>
          </w:p>
        </w:tc>
        <w:tc>
          <w:tcPr>
            <w:tcW w:w="449" w:type="pct"/>
            <w:shd w:val="clear" w:color="auto" w:fill="auto"/>
          </w:tcPr>
          <w:p w14:paraId="29BF073B" w14:textId="77777777" w:rsidR="006F1070" w:rsidRPr="00A068B0" w:rsidRDefault="006F1070" w:rsidP="006F1070">
            <w:pPr>
              <w:spacing w:before="120" w:after="120"/>
              <w:rPr>
                <w:spacing w:val="0"/>
              </w:rPr>
            </w:pPr>
          </w:p>
        </w:tc>
        <w:tc>
          <w:tcPr>
            <w:tcW w:w="451" w:type="pct"/>
            <w:shd w:val="clear" w:color="auto" w:fill="auto"/>
          </w:tcPr>
          <w:p w14:paraId="20853C20" w14:textId="77777777" w:rsidR="006F1070" w:rsidRPr="00A068B0" w:rsidRDefault="006F1070" w:rsidP="006F1070">
            <w:pPr>
              <w:spacing w:before="120" w:after="120"/>
              <w:rPr>
                <w:spacing w:val="0"/>
              </w:rPr>
            </w:pPr>
          </w:p>
        </w:tc>
        <w:tc>
          <w:tcPr>
            <w:tcW w:w="451" w:type="pct"/>
            <w:shd w:val="clear" w:color="auto" w:fill="auto"/>
          </w:tcPr>
          <w:p w14:paraId="32605B5D" w14:textId="77777777" w:rsidR="006F1070" w:rsidRPr="00A068B0" w:rsidRDefault="006F1070" w:rsidP="006F1070">
            <w:pPr>
              <w:spacing w:before="120" w:after="120"/>
              <w:rPr>
                <w:spacing w:val="0"/>
                <w:sz w:val="20"/>
              </w:rPr>
            </w:pPr>
          </w:p>
        </w:tc>
      </w:tr>
      <w:tr w:rsidR="006F1070" w:rsidRPr="003B2076" w14:paraId="30FC43D6" w14:textId="77777777" w:rsidTr="006F1070">
        <w:trPr>
          <w:trHeight w:val="340"/>
        </w:trPr>
        <w:tc>
          <w:tcPr>
            <w:tcW w:w="754" w:type="pct"/>
            <w:shd w:val="clear" w:color="auto" w:fill="auto"/>
            <w:vAlign w:val="center"/>
          </w:tcPr>
          <w:p w14:paraId="7EF7788F" w14:textId="77777777" w:rsidR="006F1070" w:rsidRPr="00A068B0" w:rsidRDefault="006F1070" w:rsidP="006F1070">
            <w:pPr>
              <w:spacing w:before="120" w:after="120"/>
              <w:rPr>
                <w:spacing w:val="0"/>
                <w:sz w:val="20"/>
              </w:rPr>
            </w:pPr>
          </w:p>
        </w:tc>
        <w:tc>
          <w:tcPr>
            <w:tcW w:w="597" w:type="pct"/>
            <w:shd w:val="clear" w:color="auto" w:fill="auto"/>
            <w:vAlign w:val="center"/>
          </w:tcPr>
          <w:p w14:paraId="76D8FF1B" w14:textId="77777777" w:rsidR="006F1070" w:rsidRPr="00A068B0" w:rsidRDefault="006F1070" w:rsidP="006F1070">
            <w:pPr>
              <w:spacing w:before="120" w:after="120"/>
              <w:rPr>
                <w:spacing w:val="0"/>
                <w:sz w:val="20"/>
              </w:rPr>
            </w:pPr>
          </w:p>
        </w:tc>
        <w:tc>
          <w:tcPr>
            <w:tcW w:w="636" w:type="pct"/>
            <w:gridSpan w:val="2"/>
            <w:shd w:val="clear" w:color="auto" w:fill="auto"/>
            <w:vAlign w:val="center"/>
          </w:tcPr>
          <w:p w14:paraId="7DBFA411" w14:textId="77777777" w:rsidR="006F1070" w:rsidRPr="00A068B0" w:rsidRDefault="006F1070" w:rsidP="006F1070">
            <w:pPr>
              <w:spacing w:before="120" w:after="120"/>
              <w:rPr>
                <w:spacing w:val="0"/>
                <w:sz w:val="20"/>
              </w:rPr>
            </w:pPr>
          </w:p>
        </w:tc>
        <w:tc>
          <w:tcPr>
            <w:tcW w:w="825" w:type="pct"/>
            <w:shd w:val="clear" w:color="auto" w:fill="auto"/>
            <w:vAlign w:val="center"/>
          </w:tcPr>
          <w:p w14:paraId="3C062AB8" w14:textId="77777777" w:rsidR="006F1070" w:rsidRPr="00A068B0" w:rsidRDefault="006F1070" w:rsidP="006F1070">
            <w:pPr>
              <w:spacing w:before="120" w:after="120"/>
              <w:rPr>
                <w:spacing w:val="0"/>
                <w:sz w:val="20"/>
              </w:rPr>
            </w:pPr>
          </w:p>
        </w:tc>
        <w:tc>
          <w:tcPr>
            <w:tcW w:w="403" w:type="pct"/>
            <w:gridSpan w:val="2"/>
            <w:shd w:val="clear" w:color="auto" w:fill="auto"/>
            <w:vAlign w:val="center"/>
          </w:tcPr>
          <w:p w14:paraId="53A1A923" w14:textId="77777777" w:rsidR="006F1070" w:rsidRPr="00A068B0" w:rsidRDefault="006F1070" w:rsidP="006F1070">
            <w:pPr>
              <w:spacing w:before="120" w:after="120"/>
              <w:rPr>
                <w:spacing w:val="0"/>
                <w:sz w:val="20"/>
              </w:rPr>
            </w:pPr>
          </w:p>
        </w:tc>
        <w:tc>
          <w:tcPr>
            <w:tcW w:w="434" w:type="pct"/>
            <w:shd w:val="clear" w:color="auto" w:fill="auto"/>
          </w:tcPr>
          <w:p w14:paraId="7BE28AD0" w14:textId="77777777" w:rsidR="006F1070" w:rsidRPr="00A068B0" w:rsidRDefault="006F1070" w:rsidP="006F1070">
            <w:pPr>
              <w:spacing w:before="120" w:after="120"/>
              <w:rPr>
                <w:spacing w:val="0"/>
              </w:rPr>
            </w:pPr>
          </w:p>
        </w:tc>
        <w:tc>
          <w:tcPr>
            <w:tcW w:w="449" w:type="pct"/>
            <w:shd w:val="clear" w:color="auto" w:fill="auto"/>
          </w:tcPr>
          <w:p w14:paraId="3CF44B5E" w14:textId="77777777" w:rsidR="006F1070" w:rsidRPr="00A068B0" w:rsidRDefault="006F1070" w:rsidP="006F1070">
            <w:pPr>
              <w:spacing w:before="120" w:after="120"/>
              <w:rPr>
                <w:spacing w:val="0"/>
              </w:rPr>
            </w:pPr>
          </w:p>
        </w:tc>
        <w:tc>
          <w:tcPr>
            <w:tcW w:w="451" w:type="pct"/>
            <w:shd w:val="clear" w:color="auto" w:fill="auto"/>
          </w:tcPr>
          <w:p w14:paraId="02FC2E18" w14:textId="77777777" w:rsidR="006F1070" w:rsidRPr="00A068B0" w:rsidRDefault="006F1070" w:rsidP="006F1070">
            <w:pPr>
              <w:spacing w:before="120" w:after="120"/>
              <w:rPr>
                <w:spacing w:val="0"/>
              </w:rPr>
            </w:pPr>
          </w:p>
        </w:tc>
        <w:tc>
          <w:tcPr>
            <w:tcW w:w="451" w:type="pct"/>
            <w:shd w:val="clear" w:color="auto" w:fill="auto"/>
          </w:tcPr>
          <w:p w14:paraId="1F80F323" w14:textId="77777777" w:rsidR="006F1070" w:rsidRPr="00A068B0" w:rsidRDefault="006F1070" w:rsidP="006F1070">
            <w:pPr>
              <w:spacing w:before="120" w:after="120"/>
              <w:rPr>
                <w:spacing w:val="0"/>
                <w:sz w:val="20"/>
              </w:rPr>
            </w:pPr>
          </w:p>
        </w:tc>
      </w:tr>
      <w:tr w:rsidR="006F1070" w:rsidRPr="003B2076" w14:paraId="1989D7C3" w14:textId="77777777" w:rsidTr="006F1070">
        <w:trPr>
          <w:trHeight w:val="340"/>
        </w:trPr>
        <w:tc>
          <w:tcPr>
            <w:tcW w:w="754" w:type="pct"/>
            <w:shd w:val="clear" w:color="auto" w:fill="auto"/>
            <w:vAlign w:val="center"/>
          </w:tcPr>
          <w:p w14:paraId="58C3231C" w14:textId="77777777" w:rsidR="006F1070" w:rsidRPr="00A068B0" w:rsidRDefault="006F1070" w:rsidP="006F1070">
            <w:pPr>
              <w:spacing w:before="120" w:after="120"/>
              <w:rPr>
                <w:spacing w:val="0"/>
                <w:sz w:val="20"/>
              </w:rPr>
            </w:pPr>
          </w:p>
        </w:tc>
        <w:tc>
          <w:tcPr>
            <w:tcW w:w="597" w:type="pct"/>
            <w:shd w:val="clear" w:color="auto" w:fill="auto"/>
            <w:vAlign w:val="center"/>
          </w:tcPr>
          <w:p w14:paraId="5126D61E" w14:textId="77777777" w:rsidR="006F1070" w:rsidRPr="00A068B0" w:rsidRDefault="006F1070" w:rsidP="006F1070">
            <w:pPr>
              <w:spacing w:before="120" w:after="120"/>
              <w:rPr>
                <w:spacing w:val="0"/>
                <w:sz w:val="20"/>
              </w:rPr>
            </w:pPr>
          </w:p>
        </w:tc>
        <w:tc>
          <w:tcPr>
            <w:tcW w:w="636" w:type="pct"/>
            <w:gridSpan w:val="2"/>
            <w:shd w:val="clear" w:color="auto" w:fill="auto"/>
            <w:vAlign w:val="center"/>
          </w:tcPr>
          <w:p w14:paraId="59F11AC8" w14:textId="77777777" w:rsidR="006F1070" w:rsidRPr="00A068B0" w:rsidRDefault="006F1070" w:rsidP="006F1070">
            <w:pPr>
              <w:spacing w:before="120" w:after="120"/>
              <w:rPr>
                <w:spacing w:val="0"/>
                <w:sz w:val="20"/>
              </w:rPr>
            </w:pPr>
          </w:p>
        </w:tc>
        <w:tc>
          <w:tcPr>
            <w:tcW w:w="825" w:type="pct"/>
            <w:shd w:val="clear" w:color="auto" w:fill="auto"/>
            <w:vAlign w:val="center"/>
          </w:tcPr>
          <w:p w14:paraId="119D5B5A" w14:textId="77777777" w:rsidR="006F1070" w:rsidRPr="00A068B0" w:rsidRDefault="006F1070" w:rsidP="006F1070">
            <w:pPr>
              <w:spacing w:before="120" w:after="120"/>
              <w:rPr>
                <w:spacing w:val="0"/>
                <w:sz w:val="20"/>
              </w:rPr>
            </w:pPr>
          </w:p>
        </w:tc>
        <w:tc>
          <w:tcPr>
            <w:tcW w:w="403" w:type="pct"/>
            <w:gridSpan w:val="2"/>
            <w:shd w:val="clear" w:color="auto" w:fill="auto"/>
            <w:vAlign w:val="center"/>
          </w:tcPr>
          <w:p w14:paraId="5CC6465D" w14:textId="77777777" w:rsidR="006F1070" w:rsidRPr="00A068B0" w:rsidRDefault="006F1070" w:rsidP="006F1070">
            <w:pPr>
              <w:spacing w:before="120" w:after="120"/>
              <w:rPr>
                <w:spacing w:val="0"/>
                <w:sz w:val="20"/>
              </w:rPr>
            </w:pPr>
          </w:p>
        </w:tc>
        <w:tc>
          <w:tcPr>
            <w:tcW w:w="434" w:type="pct"/>
            <w:shd w:val="clear" w:color="auto" w:fill="auto"/>
          </w:tcPr>
          <w:p w14:paraId="3D86403E" w14:textId="77777777" w:rsidR="006F1070" w:rsidRPr="00A068B0" w:rsidRDefault="006F1070" w:rsidP="006F1070">
            <w:pPr>
              <w:spacing w:before="120" w:after="120"/>
              <w:rPr>
                <w:spacing w:val="0"/>
              </w:rPr>
            </w:pPr>
          </w:p>
        </w:tc>
        <w:tc>
          <w:tcPr>
            <w:tcW w:w="449" w:type="pct"/>
            <w:shd w:val="clear" w:color="auto" w:fill="auto"/>
          </w:tcPr>
          <w:p w14:paraId="625B57EC" w14:textId="77777777" w:rsidR="006F1070" w:rsidRPr="00A068B0" w:rsidRDefault="006F1070" w:rsidP="006F1070">
            <w:pPr>
              <w:spacing w:before="120" w:after="120"/>
              <w:rPr>
                <w:spacing w:val="0"/>
              </w:rPr>
            </w:pPr>
          </w:p>
        </w:tc>
        <w:tc>
          <w:tcPr>
            <w:tcW w:w="451" w:type="pct"/>
            <w:shd w:val="clear" w:color="auto" w:fill="auto"/>
          </w:tcPr>
          <w:p w14:paraId="6548EAEC" w14:textId="77777777" w:rsidR="006F1070" w:rsidRPr="00A068B0" w:rsidRDefault="006F1070" w:rsidP="006F1070">
            <w:pPr>
              <w:spacing w:before="120" w:after="120"/>
              <w:rPr>
                <w:spacing w:val="0"/>
              </w:rPr>
            </w:pPr>
          </w:p>
        </w:tc>
        <w:tc>
          <w:tcPr>
            <w:tcW w:w="451" w:type="pct"/>
            <w:shd w:val="clear" w:color="auto" w:fill="auto"/>
          </w:tcPr>
          <w:p w14:paraId="3969590B" w14:textId="77777777" w:rsidR="006F1070" w:rsidRPr="00A068B0" w:rsidRDefault="006F1070" w:rsidP="006F1070">
            <w:pPr>
              <w:spacing w:before="120" w:after="120"/>
              <w:rPr>
                <w:spacing w:val="0"/>
                <w:sz w:val="20"/>
              </w:rPr>
            </w:pPr>
          </w:p>
        </w:tc>
      </w:tr>
      <w:tr w:rsidR="006F1070" w:rsidRPr="003B2076" w14:paraId="17C02BC0" w14:textId="77777777" w:rsidTr="006F1070">
        <w:trPr>
          <w:trHeight w:val="340"/>
        </w:trPr>
        <w:tc>
          <w:tcPr>
            <w:tcW w:w="754" w:type="pct"/>
            <w:shd w:val="clear" w:color="auto" w:fill="auto"/>
            <w:vAlign w:val="center"/>
          </w:tcPr>
          <w:p w14:paraId="2ED6B4CD" w14:textId="77777777" w:rsidR="006F1070" w:rsidRPr="00A068B0" w:rsidRDefault="006F1070" w:rsidP="006F1070">
            <w:pPr>
              <w:spacing w:before="120" w:after="120"/>
              <w:rPr>
                <w:spacing w:val="0"/>
                <w:sz w:val="20"/>
              </w:rPr>
            </w:pPr>
          </w:p>
        </w:tc>
        <w:tc>
          <w:tcPr>
            <w:tcW w:w="597" w:type="pct"/>
            <w:shd w:val="clear" w:color="auto" w:fill="auto"/>
            <w:vAlign w:val="center"/>
          </w:tcPr>
          <w:p w14:paraId="7DE2F8EE" w14:textId="77777777" w:rsidR="006F1070" w:rsidRPr="00A068B0" w:rsidRDefault="006F1070" w:rsidP="006F1070">
            <w:pPr>
              <w:spacing w:before="120" w:after="120"/>
              <w:rPr>
                <w:spacing w:val="0"/>
                <w:sz w:val="20"/>
              </w:rPr>
            </w:pPr>
          </w:p>
        </w:tc>
        <w:tc>
          <w:tcPr>
            <w:tcW w:w="636" w:type="pct"/>
            <w:gridSpan w:val="2"/>
            <w:shd w:val="clear" w:color="auto" w:fill="auto"/>
            <w:vAlign w:val="center"/>
          </w:tcPr>
          <w:p w14:paraId="0774C836" w14:textId="77777777" w:rsidR="006F1070" w:rsidRPr="00A068B0" w:rsidRDefault="006F1070" w:rsidP="006F1070">
            <w:pPr>
              <w:spacing w:before="120" w:after="120"/>
              <w:rPr>
                <w:spacing w:val="0"/>
                <w:sz w:val="20"/>
              </w:rPr>
            </w:pPr>
          </w:p>
        </w:tc>
        <w:tc>
          <w:tcPr>
            <w:tcW w:w="825" w:type="pct"/>
            <w:shd w:val="clear" w:color="auto" w:fill="auto"/>
            <w:vAlign w:val="center"/>
          </w:tcPr>
          <w:p w14:paraId="26317BF0" w14:textId="77777777" w:rsidR="006F1070" w:rsidRPr="00A068B0" w:rsidRDefault="006F1070" w:rsidP="006F1070">
            <w:pPr>
              <w:spacing w:before="120" w:after="120"/>
              <w:rPr>
                <w:spacing w:val="0"/>
                <w:sz w:val="20"/>
              </w:rPr>
            </w:pPr>
          </w:p>
        </w:tc>
        <w:tc>
          <w:tcPr>
            <w:tcW w:w="403" w:type="pct"/>
            <w:gridSpan w:val="2"/>
            <w:shd w:val="clear" w:color="auto" w:fill="auto"/>
            <w:vAlign w:val="center"/>
          </w:tcPr>
          <w:p w14:paraId="536C6221" w14:textId="77777777" w:rsidR="006F1070" w:rsidRPr="00A068B0" w:rsidRDefault="006F1070" w:rsidP="006F1070">
            <w:pPr>
              <w:spacing w:before="120" w:after="120"/>
              <w:rPr>
                <w:spacing w:val="0"/>
                <w:sz w:val="20"/>
              </w:rPr>
            </w:pPr>
          </w:p>
        </w:tc>
        <w:tc>
          <w:tcPr>
            <w:tcW w:w="434" w:type="pct"/>
            <w:shd w:val="clear" w:color="auto" w:fill="auto"/>
          </w:tcPr>
          <w:p w14:paraId="7FFD71D0" w14:textId="77777777" w:rsidR="006F1070" w:rsidRPr="00A068B0" w:rsidRDefault="006F1070" w:rsidP="006F1070">
            <w:pPr>
              <w:spacing w:before="120" w:after="120"/>
              <w:rPr>
                <w:spacing w:val="0"/>
              </w:rPr>
            </w:pPr>
          </w:p>
        </w:tc>
        <w:tc>
          <w:tcPr>
            <w:tcW w:w="449" w:type="pct"/>
            <w:shd w:val="clear" w:color="auto" w:fill="auto"/>
          </w:tcPr>
          <w:p w14:paraId="390432FF" w14:textId="77777777" w:rsidR="006F1070" w:rsidRPr="00A068B0" w:rsidRDefault="006F1070" w:rsidP="006F1070">
            <w:pPr>
              <w:spacing w:before="120" w:after="120"/>
              <w:rPr>
                <w:spacing w:val="0"/>
              </w:rPr>
            </w:pPr>
          </w:p>
        </w:tc>
        <w:tc>
          <w:tcPr>
            <w:tcW w:w="451" w:type="pct"/>
            <w:shd w:val="clear" w:color="auto" w:fill="auto"/>
          </w:tcPr>
          <w:p w14:paraId="712532FB" w14:textId="77777777" w:rsidR="006F1070" w:rsidRPr="00A068B0" w:rsidRDefault="006F1070" w:rsidP="006F1070">
            <w:pPr>
              <w:spacing w:before="120" w:after="120"/>
              <w:rPr>
                <w:spacing w:val="0"/>
              </w:rPr>
            </w:pPr>
          </w:p>
        </w:tc>
        <w:tc>
          <w:tcPr>
            <w:tcW w:w="451" w:type="pct"/>
            <w:shd w:val="clear" w:color="auto" w:fill="auto"/>
          </w:tcPr>
          <w:p w14:paraId="3B21B8ED" w14:textId="77777777" w:rsidR="006F1070" w:rsidRPr="00A068B0" w:rsidRDefault="006F1070" w:rsidP="006F1070">
            <w:pPr>
              <w:spacing w:before="120" w:after="120"/>
              <w:rPr>
                <w:spacing w:val="0"/>
                <w:sz w:val="20"/>
              </w:rPr>
            </w:pPr>
          </w:p>
        </w:tc>
      </w:tr>
      <w:tr w:rsidR="0029104E" w:rsidRPr="003B2076" w14:paraId="0B8D4DCF" w14:textId="77777777" w:rsidTr="000A6A63">
        <w:trPr>
          <w:trHeight w:val="340"/>
        </w:trPr>
        <w:tc>
          <w:tcPr>
            <w:tcW w:w="5000" w:type="pct"/>
            <w:gridSpan w:val="11"/>
            <w:shd w:val="clear" w:color="auto" w:fill="D9D9D9" w:themeFill="background1" w:themeFillShade="D9"/>
            <w:vAlign w:val="center"/>
          </w:tcPr>
          <w:p w14:paraId="38E6DBDC" w14:textId="77777777" w:rsidR="0029104E" w:rsidRPr="00A068B0" w:rsidRDefault="0029104E" w:rsidP="00A068B0">
            <w:pPr>
              <w:spacing w:before="120" w:after="120"/>
              <w:rPr>
                <w:spacing w:val="0"/>
              </w:rPr>
            </w:pPr>
            <w:r w:rsidRPr="00A068B0">
              <w:rPr>
                <w:b/>
                <w:spacing w:val="0"/>
                <w:sz w:val="20"/>
              </w:rPr>
              <w:t>Declaration – to be completed by Installer for Micro-generators Tested to EREC G98</w:t>
            </w:r>
          </w:p>
        </w:tc>
      </w:tr>
      <w:tr w:rsidR="0029104E" w:rsidRPr="003B2076" w14:paraId="4D2BD6A4" w14:textId="77777777" w:rsidTr="000A6A63">
        <w:trPr>
          <w:trHeight w:val="340"/>
        </w:trPr>
        <w:tc>
          <w:tcPr>
            <w:tcW w:w="5000" w:type="pct"/>
            <w:gridSpan w:val="11"/>
            <w:shd w:val="clear" w:color="auto" w:fill="auto"/>
            <w:vAlign w:val="center"/>
          </w:tcPr>
          <w:p w14:paraId="46EEAB3B" w14:textId="1E8FC793" w:rsidR="0029104E" w:rsidRPr="00FD1145" w:rsidRDefault="0029104E" w:rsidP="00A068B0">
            <w:pPr>
              <w:spacing w:before="120" w:after="120"/>
              <w:rPr>
                <w:spacing w:val="0"/>
                <w:sz w:val="18"/>
              </w:rPr>
            </w:pPr>
            <w:r w:rsidRPr="006F1070">
              <w:rPr>
                <w:spacing w:val="0"/>
                <w:sz w:val="20"/>
              </w:rPr>
              <w:t xml:space="preserve">I declare that the relevant </w:t>
            </w:r>
            <w:r w:rsidRPr="006F1070">
              <w:rPr>
                <w:b/>
                <w:spacing w:val="0"/>
                <w:sz w:val="20"/>
              </w:rPr>
              <w:t>Micro-generators</w:t>
            </w:r>
            <w:r w:rsidRPr="006F1070">
              <w:rPr>
                <w:spacing w:val="0"/>
                <w:sz w:val="20"/>
              </w:rPr>
              <w:t xml:space="preserve"> and the installation which together form a </w:t>
            </w:r>
            <w:r w:rsidRPr="006F1070">
              <w:rPr>
                <w:b/>
                <w:spacing w:val="0"/>
                <w:sz w:val="20"/>
              </w:rPr>
              <w:t>Micro-generating Plant</w:t>
            </w:r>
            <w:r w:rsidRPr="006F1070">
              <w:rPr>
                <w:spacing w:val="0"/>
                <w:sz w:val="20"/>
              </w:rPr>
              <w:t xml:space="preserve"> within the scope of EREC G98 at the above address, </w:t>
            </w:r>
            <w:r w:rsidR="00C52A0F" w:rsidRPr="006F1070">
              <w:rPr>
                <w:spacing w:val="0"/>
                <w:sz w:val="20"/>
              </w:rPr>
              <w:t>conform to</w:t>
            </w:r>
            <w:r w:rsidRPr="006F1070">
              <w:rPr>
                <w:spacing w:val="0"/>
                <w:sz w:val="20"/>
              </w:rPr>
              <w:t xml:space="preserve"> the requirements of EREC G98.  This declaration</w:t>
            </w:r>
            <w:r w:rsidR="00C75EB7" w:rsidRPr="006F1070">
              <w:rPr>
                <w:spacing w:val="0"/>
                <w:sz w:val="20"/>
              </w:rPr>
              <w:t xml:space="preserve"> of compliance</w:t>
            </w:r>
            <w:r w:rsidRPr="006F1070">
              <w:rPr>
                <w:spacing w:val="0"/>
                <w:sz w:val="20"/>
              </w:rPr>
              <w:t xml:space="preserve"> is confined to </w:t>
            </w:r>
            <w:r w:rsidRPr="006F1070">
              <w:rPr>
                <w:b/>
                <w:spacing w:val="0"/>
                <w:sz w:val="20"/>
              </w:rPr>
              <w:t>Micro-generating Plant</w:t>
            </w:r>
            <w:r w:rsidRPr="006F1070">
              <w:rPr>
                <w:spacing w:val="0"/>
                <w:sz w:val="20"/>
              </w:rPr>
              <w:t xml:space="preserve"> tested to EREC G98</w:t>
            </w:r>
            <w:r w:rsidR="00FA2339" w:rsidRPr="006F1070">
              <w:rPr>
                <w:spacing w:val="0"/>
                <w:sz w:val="20"/>
              </w:rPr>
              <w:t xml:space="preserve"> or EREC G83 as applicable at the time of commissioning.</w:t>
            </w:r>
            <w:r w:rsidR="00FA2339" w:rsidRPr="006F1070" w:rsidDel="00FA2339">
              <w:rPr>
                <w:spacing w:val="0"/>
                <w:sz w:val="20"/>
              </w:rPr>
              <w:t xml:space="preserve"> </w:t>
            </w:r>
          </w:p>
        </w:tc>
      </w:tr>
      <w:tr w:rsidR="0029104E" w:rsidRPr="003B2076" w14:paraId="310D0436" w14:textId="77777777" w:rsidTr="006F1070">
        <w:trPr>
          <w:trHeight w:val="340"/>
        </w:trPr>
        <w:tc>
          <w:tcPr>
            <w:tcW w:w="3030" w:type="pct"/>
            <w:gridSpan w:val="6"/>
            <w:shd w:val="clear" w:color="auto" w:fill="auto"/>
            <w:vAlign w:val="center"/>
          </w:tcPr>
          <w:p w14:paraId="25D6341C" w14:textId="77777777" w:rsidR="0029104E" w:rsidRPr="00A068B0" w:rsidRDefault="0029104E" w:rsidP="00A068B0">
            <w:pPr>
              <w:spacing w:before="120" w:after="120"/>
              <w:rPr>
                <w:spacing w:val="0"/>
                <w:sz w:val="20"/>
              </w:rPr>
            </w:pPr>
            <w:r w:rsidRPr="00A068B0">
              <w:rPr>
                <w:spacing w:val="0"/>
                <w:sz w:val="20"/>
              </w:rPr>
              <w:t>Signature:</w:t>
            </w:r>
          </w:p>
          <w:p w14:paraId="2599EA8B" w14:textId="77777777" w:rsidR="0029104E" w:rsidRPr="00A068B0" w:rsidRDefault="0029104E" w:rsidP="00A068B0">
            <w:pPr>
              <w:spacing w:before="120" w:after="120"/>
              <w:rPr>
                <w:spacing w:val="0"/>
                <w:sz w:val="20"/>
              </w:rPr>
            </w:pPr>
          </w:p>
        </w:tc>
        <w:tc>
          <w:tcPr>
            <w:tcW w:w="1970" w:type="pct"/>
            <w:gridSpan w:val="5"/>
            <w:shd w:val="clear" w:color="auto" w:fill="auto"/>
          </w:tcPr>
          <w:p w14:paraId="1CC79E34" w14:textId="77777777" w:rsidR="0029104E" w:rsidRPr="00A068B0" w:rsidRDefault="0029104E" w:rsidP="00A068B0">
            <w:pPr>
              <w:spacing w:before="120" w:after="120"/>
              <w:rPr>
                <w:spacing w:val="0"/>
              </w:rPr>
            </w:pPr>
            <w:r w:rsidRPr="00A068B0">
              <w:rPr>
                <w:spacing w:val="0"/>
                <w:sz w:val="20"/>
              </w:rPr>
              <w:t>Date:</w:t>
            </w:r>
          </w:p>
        </w:tc>
      </w:tr>
    </w:tbl>
    <w:p w14:paraId="220494F3" w14:textId="288BA4E9" w:rsidR="0029104E" w:rsidRDefault="0029104E" w:rsidP="0029104E"/>
    <w:tbl>
      <w:tblPr>
        <w:tblStyle w:val="TableGrid"/>
        <w:tblW w:w="0" w:type="auto"/>
        <w:tblInd w:w="-5" w:type="dxa"/>
        <w:tblLook w:val="04A0" w:firstRow="1" w:lastRow="0" w:firstColumn="1" w:lastColumn="0" w:noHBand="0" w:noVBand="1"/>
      </w:tblPr>
      <w:tblGrid>
        <w:gridCol w:w="3402"/>
        <w:gridCol w:w="984"/>
        <w:gridCol w:w="30"/>
        <w:gridCol w:w="2919"/>
        <w:gridCol w:w="58"/>
        <w:gridCol w:w="984"/>
      </w:tblGrid>
      <w:tr w:rsidR="00570299" w:rsidRPr="00782E28" w14:paraId="0F4558AB" w14:textId="77777777" w:rsidTr="00A25EBC">
        <w:tc>
          <w:tcPr>
            <w:tcW w:w="3402" w:type="dxa"/>
            <w:shd w:val="clear" w:color="auto" w:fill="D9D9D9" w:themeFill="background1" w:themeFillShade="D9"/>
          </w:tcPr>
          <w:p w14:paraId="5BB3E571" w14:textId="643BB0FE" w:rsidR="00570299" w:rsidRPr="00A25EBC" w:rsidRDefault="00570299" w:rsidP="00A25EBC">
            <w:pPr>
              <w:pStyle w:val="PARAGRAPH"/>
              <w:jc w:val="left"/>
              <w:rPr>
                <w:rFonts w:cs="Arial"/>
                <w:b/>
                <w:sz w:val="18"/>
                <w:szCs w:val="18"/>
              </w:rPr>
            </w:pPr>
            <w:bookmarkStart w:id="254" w:name="_Hlk50314231"/>
            <w:r w:rsidRPr="00A25EBC">
              <w:rPr>
                <w:rFonts w:cs="Arial"/>
                <w:b/>
                <w:sz w:val="18"/>
                <w:szCs w:val="18"/>
              </w:rPr>
              <w:t>Primary Energy Source</w:t>
            </w:r>
          </w:p>
        </w:tc>
        <w:tc>
          <w:tcPr>
            <w:tcW w:w="984" w:type="dxa"/>
            <w:shd w:val="clear" w:color="auto" w:fill="D9D9D9" w:themeFill="background1" w:themeFillShade="D9"/>
          </w:tcPr>
          <w:p w14:paraId="1F760FEC" w14:textId="77777777" w:rsidR="00570299" w:rsidRPr="00A25EBC" w:rsidRDefault="00570299" w:rsidP="00651412">
            <w:pPr>
              <w:pStyle w:val="PARAGRAPH"/>
              <w:rPr>
                <w:rFonts w:cs="Arial"/>
                <w:b/>
                <w:sz w:val="18"/>
                <w:szCs w:val="18"/>
              </w:rPr>
            </w:pPr>
            <w:r w:rsidRPr="00A25EBC">
              <w:rPr>
                <w:rFonts w:cs="Arial"/>
                <w:b/>
                <w:sz w:val="18"/>
                <w:szCs w:val="18"/>
              </w:rPr>
              <w:t>Code</w:t>
            </w:r>
          </w:p>
        </w:tc>
        <w:tc>
          <w:tcPr>
            <w:tcW w:w="2949" w:type="dxa"/>
            <w:gridSpan w:val="2"/>
            <w:shd w:val="clear" w:color="auto" w:fill="D9D9D9" w:themeFill="background1" w:themeFillShade="D9"/>
          </w:tcPr>
          <w:p w14:paraId="0F4D8B7B" w14:textId="6101EF2A" w:rsidR="00570299" w:rsidRPr="00A25EBC" w:rsidRDefault="00570299" w:rsidP="00651412">
            <w:pPr>
              <w:pStyle w:val="PARAGRAPH"/>
              <w:rPr>
                <w:rFonts w:cs="Arial"/>
                <w:b/>
                <w:sz w:val="18"/>
                <w:szCs w:val="18"/>
              </w:rPr>
            </w:pPr>
            <w:r w:rsidRPr="00A25EBC">
              <w:rPr>
                <w:rFonts w:cs="Arial"/>
                <w:b/>
                <w:sz w:val="18"/>
                <w:szCs w:val="18"/>
              </w:rPr>
              <w:t>Primary Energy Source</w:t>
            </w:r>
          </w:p>
        </w:tc>
        <w:tc>
          <w:tcPr>
            <w:tcW w:w="1042" w:type="dxa"/>
            <w:gridSpan w:val="2"/>
            <w:shd w:val="clear" w:color="auto" w:fill="D9D9D9" w:themeFill="background1" w:themeFillShade="D9"/>
          </w:tcPr>
          <w:p w14:paraId="2CECB0BF" w14:textId="642D0358" w:rsidR="00570299" w:rsidRPr="00A25EBC" w:rsidRDefault="00570299" w:rsidP="00651412">
            <w:pPr>
              <w:pStyle w:val="PARAGRAPH"/>
              <w:rPr>
                <w:rFonts w:cs="Arial"/>
                <w:b/>
                <w:sz w:val="18"/>
                <w:szCs w:val="18"/>
              </w:rPr>
            </w:pPr>
            <w:r w:rsidRPr="00A25EBC">
              <w:rPr>
                <w:rFonts w:cs="Arial"/>
                <w:b/>
                <w:sz w:val="18"/>
                <w:szCs w:val="18"/>
              </w:rPr>
              <w:t>Code</w:t>
            </w:r>
            <w:ins w:id="255" w:author="ENA" w:date="2020-12-12T19:57:00Z">
              <w:r w:rsidR="00E4203D">
                <w:rPr>
                  <w:rFonts w:cs="Arial"/>
                  <w:b/>
                  <w:sz w:val="18"/>
                  <w:szCs w:val="18"/>
                </w:rPr>
                <w:t xml:space="preserve"> </w:t>
              </w:r>
              <w:r w:rsidR="00813B69">
                <w:rPr>
                  <w:rFonts w:cs="Arial"/>
                  <w:b/>
                  <w:sz w:val="18"/>
                  <w:szCs w:val="18"/>
                </w:rPr>
                <w:t>Number</w:t>
              </w:r>
            </w:ins>
          </w:p>
        </w:tc>
      </w:tr>
      <w:tr w:rsidR="00675499" w:rsidRPr="00782E28" w14:paraId="6BC97E6D" w14:textId="77777777" w:rsidTr="00A25EBC">
        <w:trPr>
          <w:ins w:id="256" w:author="ENA" w:date="2020-12-12T19:57:00Z"/>
        </w:trPr>
        <w:tc>
          <w:tcPr>
            <w:tcW w:w="8377" w:type="dxa"/>
            <w:gridSpan w:val="6"/>
            <w:shd w:val="clear" w:color="auto" w:fill="D9D9D9" w:themeFill="background1" w:themeFillShade="D9"/>
          </w:tcPr>
          <w:p w14:paraId="154AA5DB" w14:textId="41E828D2" w:rsidR="007262B0" w:rsidRPr="00A25EBC" w:rsidRDefault="00675499" w:rsidP="0078701E">
            <w:pPr>
              <w:pStyle w:val="PARAGRAPH"/>
              <w:rPr>
                <w:ins w:id="257" w:author="ENA" w:date="2020-12-12T19:57:00Z"/>
                <w:sz w:val="18"/>
                <w:szCs w:val="18"/>
              </w:rPr>
            </w:pPr>
            <w:ins w:id="258" w:author="ENA" w:date="2020-12-12T19:57:00Z">
              <w:r w:rsidRPr="00A25EBC">
                <w:rPr>
                  <w:sz w:val="18"/>
                  <w:szCs w:val="18"/>
                </w:rPr>
                <w:t xml:space="preserve">If </w:t>
              </w:r>
              <w:r w:rsidR="00813B69" w:rsidRPr="00A25EBC">
                <w:rPr>
                  <w:sz w:val="18"/>
                  <w:szCs w:val="18"/>
                </w:rPr>
                <w:t xml:space="preserve">the </w:t>
              </w:r>
              <w:r w:rsidR="00813B69" w:rsidRPr="00A25EBC">
                <w:rPr>
                  <w:b/>
                  <w:sz w:val="18"/>
                  <w:szCs w:val="18"/>
                </w:rPr>
                <w:t>Micro generation Plant</w:t>
              </w:r>
              <w:r w:rsidR="00813B69" w:rsidRPr="00A25EBC">
                <w:rPr>
                  <w:sz w:val="18"/>
                  <w:szCs w:val="18"/>
                </w:rPr>
                <w:t xml:space="preserve"> is </w:t>
              </w:r>
              <w:r w:rsidRPr="00A25EBC">
                <w:rPr>
                  <w:sz w:val="18"/>
                  <w:szCs w:val="18"/>
                </w:rPr>
                <w:t xml:space="preserve">part of </w:t>
              </w:r>
              <w:r w:rsidR="00A25EBC">
                <w:rPr>
                  <w:sz w:val="18"/>
                  <w:szCs w:val="18"/>
                </w:rPr>
                <w:t xml:space="preserve">a </w:t>
              </w:r>
              <w:r w:rsidRPr="00A25EBC">
                <w:rPr>
                  <w:sz w:val="18"/>
                  <w:szCs w:val="18"/>
                </w:rPr>
                <w:t xml:space="preserve">CHP scheme, “CHP” should be </w:t>
              </w:r>
              <w:r w:rsidR="00813B69">
                <w:rPr>
                  <w:sz w:val="18"/>
                  <w:szCs w:val="18"/>
                </w:rPr>
                <w:t>included</w:t>
              </w:r>
              <w:r w:rsidRPr="00A25EBC">
                <w:rPr>
                  <w:sz w:val="18"/>
                  <w:szCs w:val="18"/>
                </w:rPr>
                <w:t xml:space="preserve"> with the code number in Form B</w:t>
              </w:r>
              <w:r w:rsidR="00782E28" w:rsidRPr="00A25EBC">
                <w:rPr>
                  <w:sz w:val="18"/>
                  <w:szCs w:val="18"/>
                </w:rPr>
                <w:t>.</w:t>
              </w:r>
            </w:ins>
          </w:p>
        </w:tc>
      </w:tr>
      <w:tr w:rsidR="00675499" w:rsidRPr="00782E28" w14:paraId="47111806" w14:textId="77777777" w:rsidTr="00A25EBC">
        <w:trPr>
          <w:ins w:id="259" w:author="ENA" w:date="2020-12-12T19:57:00Z"/>
        </w:trPr>
        <w:tc>
          <w:tcPr>
            <w:tcW w:w="3402" w:type="dxa"/>
          </w:tcPr>
          <w:p w14:paraId="335EA2EC" w14:textId="3E72504F" w:rsidR="00675499" w:rsidRPr="00A25EBC" w:rsidRDefault="00675499" w:rsidP="00A25EBC">
            <w:pPr>
              <w:pStyle w:val="PARAGRAPH"/>
              <w:jc w:val="left"/>
              <w:rPr>
                <w:ins w:id="260" w:author="ENA" w:date="2020-12-12T19:57:00Z"/>
                <w:rFonts w:cs="Arial"/>
                <w:spacing w:val="8"/>
                <w:sz w:val="18"/>
                <w:szCs w:val="18"/>
              </w:rPr>
            </w:pPr>
            <w:ins w:id="261" w:author="ENA" w:date="2020-12-12T19:57:00Z">
              <w:r w:rsidRPr="00A25EBC">
                <w:rPr>
                  <w:sz w:val="18"/>
                  <w:szCs w:val="18"/>
                </w:rPr>
                <w:t>Solar PV</w:t>
              </w:r>
            </w:ins>
          </w:p>
        </w:tc>
        <w:tc>
          <w:tcPr>
            <w:tcW w:w="984" w:type="dxa"/>
          </w:tcPr>
          <w:p w14:paraId="509D104D" w14:textId="154815CB" w:rsidR="00675499" w:rsidRPr="00A25EBC" w:rsidRDefault="00675499" w:rsidP="00A25EBC">
            <w:pPr>
              <w:pStyle w:val="PARAGRAPH"/>
              <w:jc w:val="left"/>
              <w:rPr>
                <w:ins w:id="262" w:author="ENA" w:date="2020-12-12T19:57:00Z"/>
                <w:bCs/>
                <w:sz w:val="18"/>
                <w:szCs w:val="18"/>
              </w:rPr>
            </w:pPr>
            <w:ins w:id="263" w:author="ENA" w:date="2020-12-12T19:57:00Z">
              <w:r w:rsidRPr="00A25EBC">
                <w:rPr>
                  <w:sz w:val="18"/>
                  <w:szCs w:val="18"/>
                </w:rPr>
                <w:t>1</w:t>
              </w:r>
            </w:ins>
          </w:p>
        </w:tc>
        <w:tc>
          <w:tcPr>
            <w:tcW w:w="2949" w:type="dxa"/>
            <w:gridSpan w:val="2"/>
          </w:tcPr>
          <w:p w14:paraId="34872846" w14:textId="1B9F6A43" w:rsidR="00675499" w:rsidRPr="00A25EBC" w:rsidRDefault="00675499" w:rsidP="00A25EBC">
            <w:pPr>
              <w:pStyle w:val="PARAGRAPH"/>
              <w:jc w:val="left"/>
              <w:rPr>
                <w:ins w:id="264" w:author="ENA" w:date="2020-12-12T19:57:00Z"/>
                <w:bCs/>
                <w:sz w:val="18"/>
                <w:szCs w:val="18"/>
              </w:rPr>
            </w:pPr>
            <w:moveToRangeStart w:id="265" w:author="ENA" w:date="2020-12-12T19:57:00Z" w:name="move58695460"/>
            <w:moveTo w:id="266" w:author="ENA" w:date="2020-12-12T19:57:00Z">
              <w:r w:rsidRPr="00A25EBC">
                <w:rPr>
                  <w:sz w:val="18"/>
                  <w:szCs w:val="18"/>
                </w:rPr>
                <w:t>Wind</w:t>
              </w:r>
            </w:moveTo>
            <w:moveToRangeEnd w:id="265"/>
          </w:p>
        </w:tc>
        <w:tc>
          <w:tcPr>
            <w:tcW w:w="1042" w:type="dxa"/>
            <w:gridSpan w:val="2"/>
          </w:tcPr>
          <w:p w14:paraId="4020D827" w14:textId="6FE17F47" w:rsidR="00675499" w:rsidRPr="00A25EBC" w:rsidRDefault="00675499" w:rsidP="00A25EBC">
            <w:pPr>
              <w:pStyle w:val="PARAGRAPH"/>
              <w:jc w:val="left"/>
              <w:rPr>
                <w:ins w:id="267" w:author="ENA" w:date="2020-12-12T19:57:00Z"/>
                <w:bCs/>
                <w:sz w:val="18"/>
                <w:szCs w:val="18"/>
              </w:rPr>
            </w:pPr>
            <w:ins w:id="268" w:author="ENA" w:date="2020-12-12T19:57:00Z">
              <w:r w:rsidRPr="00A25EBC">
                <w:rPr>
                  <w:sz w:val="18"/>
                  <w:szCs w:val="18"/>
                </w:rPr>
                <w:t>2</w:t>
              </w:r>
            </w:ins>
          </w:p>
        </w:tc>
      </w:tr>
      <w:tr w:rsidR="00675499" w:rsidRPr="00782E28" w14:paraId="67842585" w14:textId="77777777" w:rsidTr="00A25EBC">
        <w:trPr>
          <w:ins w:id="269" w:author="ENA" w:date="2020-12-12T19:57:00Z"/>
        </w:trPr>
        <w:tc>
          <w:tcPr>
            <w:tcW w:w="3402" w:type="dxa"/>
          </w:tcPr>
          <w:p w14:paraId="0698BA74" w14:textId="427FB23A" w:rsidR="00675499" w:rsidRPr="00A25EBC" w:rsidRDefault="00675499" w:rsidP="00A25EBC">
            <w:pPr>
              <w:pStyle w:val="PARAGRAPH"/>
              <w:jc w:val="left"/>
              <w:rPr>
                <w:ins w:id="270" w:author="ENA" w:date="2020-12-12T19:57:00Z"/>
                <w:rFonts w:cs="Arial"/>
                <w:spacing w:val="8"/>
                <w:sz w:val="18"/>
                <w:szCs w:val="18"/>
              </w:rPr>
            </w:pPr>
            <w:ins w:id="271" w:author="ENA" w:date="2020-12-12T19:57:00Z">
              <w:r w:rsidRPr="00A25EBC">
                <w:rPr>
                  <w:sz w:val="18"/>
                  <w:szCs w:val="18"/>
                </w:rPr>
                <w:t>Hydro (run of river)</w:t>
              </w:r>
            </w:ins>
          </w:p>
        </w:tc>
        <w:tc>
          <w:tcPr>
            <w:tcW w:w="984" w:type="dxa"/>
          </w:tcPr>
          <w:p w14:paraId="2C35A31F" w14:textId="0978DBF3" w:rsidR="00675499" w:rsidRPr="00A25EBC" w:rsidRDefault="00675499" w:rsidP="00A25EBC">
            <w:pPr>
              <w:pStyle w:val="PARAGRAPH"/>
              <w:jc w:val="left"/>
              <w:rPr>
                <w:ins w:id="272" w:author="ENA" w:date="2020-12-12T19:57:00Z"/>
                <w:bCs/>
                <w:sz w:val="18"/>
                <w:szCs w:val="18"/>
              </w:rPr>
            </w:pPr>
            <w:ins w:id="273" w:author="ENA" w:date="2020-12-12T19:57:00Z">
              <w:r w:rsidRPr="00A25EBC">
                <w:rPr>
                  <w:sz w:val="18"/>
                  <w:szCs w:val="18"/>
                </w:rPr>
                <w:t>3</w:t>
              </w:r>
            </w:ins>
          </w:p>
        </w:tc>
        <w:tc>
          <w:tcPr>
            <w:tcW w:w="2949" w:type="dxa"/>
            <w:gridSpan w:val="2"/>
          </w:tcPr>
          <w:p w14:paraId="20BFB1D5" w14:textId="4DBC5D90" w:rsidR="00675499" w:rsidRPr="00A25EBC" w:rsidRDefault="00675499" w:rsidP="00A25EBC">
            <w:pPr>
              <w:pStyle w:val="PARAGRAPH"/>
              <w:jc w:val="left"/>
              <w:rPr>
                <w:ins w:id="274" w:author="ENA" w:date="2020-12-12T19:57:00Z"/>
                <w:bCs/>
                <w:sz w:val="18"/>
                <w:szCs w:val="18"/>
              </w:rPr>
            </w:pPr>
            <w:moveToRangeStart w:id="275" w:author="ENA" w:date="2020-12-12T19:57:00Z" w:name="move58695461"/>
            <w:moveTo w:id="276" w:author="ENA" w:date="2020-12-12T19:57:00Z">
              <w:r w:rsidRPr="00A25EBC">
                <w:rPr>
                  <w:sz w:val="18"/>
                  <w:szCs w:val="18"/>
                </w:rPr>
                <w:t>Hydro (reservoir)</w:t>
              </w:r>
            </w:moveTo>
            <w:moveToRangeEnd w:id="275"/>
          </w:p>
        </w:tc>
        <w:tc>
          <w:tcPr>
            <w:tcW w:w="1042" w:type="dxa"/>
            <w:gridSpan w:val="2"/>
          </w:tcPr>
          <w:p w14:paraId="7515FC7C" w14:textId="38DCA7D3" w:rsidR="00675499" w:rsidRPr="00A25EBC" w:rsidRDefault="00675499" w:rsidP="00A25EBC">
            <w:pPr>
              <w:pStyle w:val="PARAGRAPH"/>
              <w:jc w:val="left"/>
              <w:rPr>
                <w:ins w:id="277" w:author="ENA" w:date="2020-12-12T19:57:00Z"/>
                <w:bCs/>
                <w:sz w:val="18"/>
                <w:szCs w:val="18"/>
              </w:rPr>
            </w:pPr>
            <w:ins w:id="278" w:author="ENA" w:date="2020-12-12T19:57:00Z">
              <w:r w:rsidRPr="00A25EBC">
                <w:rPr>
                  <w:sz w:val="18"/>
                  <w:szCs w:val="18"/>
                </w:rPr>
                <w:t>4</w:t>
              </w:r>
            </w:ins>
          </w:p>
        </w:tc>
      </w:tr>
      <w:tr w:rsidR="00675499" w:rsidRPr="00782E28" w14:paraId="73EF1CC5" w14:textId="77777777" w:rsidTr="00A25EBC">
        <w:trPr>
          <w:ins w:id="279" w:author="ENA" w:date="2020-12-12T19:57:00Z"/>
        </w:trPr>
        <w:tc>
          <w:tcPr>
            <w:tcW w:w="3402" w:type="dxa"/>
          </w:tcPr>
          <w:p w14:paraId="46D8E872" w14:textId="37E53882" w:rsidR="00675499" w:rsidRPr="00A25EBC" w:rsidRDefault="00675499" w:rsidP="00A25EBC">
            <w:pPr>
              <w:pStyle w:val="PARAGRAPH"/>
              <w:jc w:val="left"/>
              <w:rPr>
                <w:ins w:id="280" w:author="ENA" w:date="2020-12-12T19:57:00Z"/>
                <w:rFonts w:cs="Arial"/>
                <w:spacing w:val="8"/>
                <w:sz w:val="18"/>
                <w:szCs w:val="18"/>
              </w:rPr>
            </w:pPr>
            <w:ins w:id="281" w:author="ENA" w:date="2020-12-12T19:57:00Z">
              <w:r w:rsidRPr="00A25EBC">
                <w:rPr>
                  <w:sz w:val="18"/>
                  <w:szCs w:val="18"/>
                </w:rPr>
                <w:t>Biomass</w:t>
              </w:r>
            </w:ins>
          </w:p>
        </w:tc>
        <w:tc>
          <w:tcPr>
            <w:tcW w:w="984" w:type="dxa"/>
          </w:tcPr>
          <w:p w14:paraId="0A5A44E5" w14:textId="7C9AAC86" w:rsidR="00675499" w:rsidRPr="00A25EBC" w:rsidRDefault="00675499" w:rsidP="00A25EBC">
            <w:pPr>
              <w:pStyle w:val="PARAGRAPH"/>
              <w:jc w:val="left"/>
              <w:rPr>
                <w:ins w:id="282" w:author="ENA" w:date="2020-12-12T19:57:00Z"/>
                <w:bCs/>
                <w:sz w:val="18"/>
                <w:szCs w:val="18"/>
              </w:rPr>
            </w:pPr>
            <w:ins w:id="283" w:author="ENA" w:date="2020-12-12T19:57:00Z">
              <w:r w:rsidRPr="00A25EBC">
                <w:rPr>
                  <w:sz w:val="18"/>
                  <w:szCs w:val="18"/>
                </w:rPr>
                <w:t>5</w:t>
              </w:r>
            </w:ins>
          </w:p>
        </w:tc>
        <w:tc>
          <w:tcPr>
            <w:tcW w:w="2949" w:type="dxa"/>
            <w:gridSpan w:val="2"/>
          </w:tcPr>
          <w:p w14:paraId="4411B2BF" w14:textId="6F5B3590" w:rsidR="00675499" w:rsidRPr="00A25EBC" w:rsidRDefault="00675499" w:rsidP="00A25EBC">
            <w:pPr>
              <w:pStyle w:val="PARAGRAPH"/>
              <w:jc w:val="left"/>
              <w:rPr>
                <w:ins w:id="284" w:author="ENA" w:date="2020-12-12T19:57:00Z"/>
                <w:bCs/>
                <w:sz w:val="18"/>
                <w:szCs w:val="18"/>
              </w:rPr>
            </w:pPr>
            <w:moveToRangeStart w:id="285" w:author="ENA" w:date="2020-12-12T19:57:00Z" w:name="move58695462"/>
            <w:moveTo w:id="286" w:author="ENA" w:date="2020-12-12T19:57:00Z">
              <w:r w:rsidRPr="00A25EBC">
                <w:rPr>
                  <w:sz w:val="18"/>
                  <w:szCs w:val="18"/>
                </w:rPr>
                <w:t>Other Renewable</w:t>
              </w:r>
            </w:moveTo>
            <w:moveToRangeEnd w:id="285"/>
          </w:p>
        </w:tc>
        <w:tc>
          <w:tcPr>
            <w:tcW w:w="1042" w:type="dxa"/>
            <w:gridSpan w:val="2"/>
          </w:tcPr>
          <w:p w14:paraId="76033402" w14:textId="041F2C30" w:rsidR="00675499" w:rsidRPr="00A25EBC" w:rsidRDefault="00675499" w:rsidP="00A25EBC">
            <w:pPr>
              <w:pStyle w:val="PARAGRAPH"/>
              <w:jc w:val="left"/>
              <w:rPr>
                <w:ins w:id="287" w:author="ENA" w:date="2020-12-12T19:57:00Z"/>
                <w:bCs/>
                <w:sz w:val="18"/>
                <w:szCs w:val="18"/>
              </w:rPr>
            </w:pPr>
            <w:ins w:id="288" w:author="ENA" w:date="2020-12-12T19:57:00Z">
              <w:r w:rsidRPr="00A25EBC">
                <w:rPr>
                  <w:sz w:val="18"/>
                  <w:szCs w:val="18"/>
                </w:rPr>
                <w:t>6</w:t>
              </w:r>
            </w:ins>
          </w:p>
        </w:tc>
      </w:tr>
      <w:tr w:rsidR="00675499" w:rsidRPr="00782E28" w14:paraId="5C3F35BB" w14:textId="77777777" w:rsidTr="00A25EBC">
        <w:trPr>
          <w:ins w:id="289" w:author="ENA" w:date="2020-12-12T19:57:00Z"/>
        </w:trPr>
        <w:tc>
          <w:tcPr>
            <w:tcW w:w="3402" w:type="dxa"/>
          </w:tcPr>
          <w:p w14:paraId="712D46BD" w14:textId="6FB59A1B" w:rsidR="00675499" w:rsidRPr="00A25EBC" w:rsidRDefault="00675499" w:rsidP="00A25EBC">
            <w:pPr>
              <w:pStyle w:val="PARAGRAPH"/>
              <w:jc w:val="left"/>
              <w:rPr>
                <w:ins w:id="290" w:author="ENA" w:date="2020-12-12T19:57:00Z"/>
                <w:rFonts w:cs="Arial"/>
                <w:spacing w:val="8"/>
                <w:sz w:val="18"/>
                <w:szCs w:val="18"/>
              </w:rPr>
            </w:pPr>
            <w:ins w:id="291" w:author="ENA" w:date="2020-12-12T19:57:00Z">
              <w:r w:rsidRPr="00A25EBC">
                <w:rPr>
                  <w:sz w:val="18"/>
                  <w:szCs w:val="18"/>
                </w:rPr>
                <w:t>Fossil gas</w:t>
              </w:r>
            </w:ins>
          </w:p>
        </w:tc>
        <w:tc>
          <w:tcPr>
            <w:tcW w:w="984" w:type="dxa"/>
          </w:tcPr>
          <w:p w14:paraId="70FFC25C" w14:textId="54D99A2C" w:rsidR="00675499" w:rsidRPr="00A25EBC" w:rsidRDefault="00675499" w:rsidP="00A25EBC">
            <w:pPr>
              <w:pStyle w:val="PARAGRAPH"/>
              <w:jc w:val="left"/>
              <w:rPr>
                <w:ins w:id="292" w:author="ENA" w:date="2020-12-12T19:57:00Z"/>
                <w:bCs/>
                <w:sz w:val="18"/>
                <w:szCs w:val="18"/>
              </w:rPr>
            </w:pPr>
            <w:ins w:id="293" w:author="ENA" w:date="2020-12-12T19:57:00Z">
              <w:r w:rsidRPr="00A25EBC">
                <w:rPr>
                  <w:sz w:val="18"/>
                  <w:szCs w:val="18"/>
                </w:rPr>
                <w:t>7</w:t>
              </w:r>
            </w:ins>
          </w:p>
        </w:tc>
        <w:tc>
          <w:tcPr>
            <w:tcW w:w="2949" w:type="dxa"/>
            <w:gridSpan w:val="2"/>
          </w:tcPr>
          <w:p w14:paraId="1ED02D73" w14:textId="1922BD2A" w:rsidR="00675499" w:rsidRPr="00A25EBC" w:rsidRDefault="00675499" w:rsidP="00A25EBC">
            <w:pPr>
              <w:pStyle w:val="PARAGRAPH"/>
              <w:jc w:val="left"/>
              <w:rPr>
                <w:ins w:id="294" w:author="ENA" w:date="2020-12-12T19:57:00Z"/>
                <w:bCs/>
                <w:sz w:val="18"/>
                <w:szCs w:val="18"/>
              </w:rPr>
            </w:pPr>
            <w:moveToRangeStart w:id="295" w:author="ENA" w:date="2020-12-12T19:57:00Z" w:name="move58695463"/>
            <w:moveTo w:id="296" w:author="ENA" w:date="2020-12-12T19:57:00Z">
              <w:r w:rsidRPr="00A25EBC">
                <w:rPr>
                  <w:sz w:val="18"/>
                  <w:szCs w:val="18"/>
                </w:rPr>
                <w:t>Waste</w:t>
              </w:r>
            </w:moveTo>
            <w:moveToRangeEnd w:id="295"/>
          </w:p>
        </w:tc>
        <w:tc>
          <w:tcPr>
            <w:tcW w:w="1042" w:type="dxa"/>
            <w:gridSpan w:val="2"/>
          </w:tcPr>
          <w:p w14:paraId="336C4927" w14:textId="3AEEDB72" w:rsidR="00675499" w:rsidRPr="00A25EBC" w:rsidRDefault="00675499" w:rsidP="00A25EBC">
            <w:pPr>
              <w:pStyle w:val="PARAGRAPH"/>
              <w:jc w:val="left"/>
              <w:rPr>
                <w:ins w:id="297" w:author="ENA" w:date="2020-12-12T19:57:00Z"/>
                <w:bCs/>
                <w:sz w:val="18"/>
                <w:szCs w:val="18"/>
              </w:rPr>
            </w:pPr>
            <w:ins w:id="298" w:author="ENA" w:date="2020-12-12T19:57:00Z">
              <w:r w:rsidRPr="00A25EBC">
                <w:rPr>
                  <w:sz w:val="18"/>
                  <w:szCs w:val="18"/>
                </w:rPr>
                <w:t>8</w:t>
              </w:r>
            </w:ins>
          </w:p>
        </w:tc>
      </w:tr>
      <w:tr w:rsidR="00675499" w:rsidRPr="00782E28" w14:paraId="58FA7FEE" w14:textId="77777777" w:rsidTr="00A25EBC">
        <w:tc>
          <w:tcPr>
            <w:tcW w:w="3402" w:type="dxa"/>
          </w:tcPr>
          <w:p w14:paraId="43AEB304" w14:textId="77777777" w:rsidR="00570299" w:rsidRPr="00A25EBC" w:rsidRDefault="00570299" w:rsidP="00A25EBC">
            <w:pPr>
              <w:pStyle w:val="PARAGRAPH"/>
              <w:jc w:val="left"/>
              <w:rPr>
                <w:del w:id="299" w:author="ENA" w:date="2020-12-12T19:57:00Z"/>
                <w:bCs/>
                <w:sz w:val="18"/>
                <w:szCs w:val="18"/>
              </w:rPr>
            </w:pPr>
            <w:del w:id="300" w:author="ENA" w:date="2020-12-12T19:57:00Z">
              <w:r w:rsidRPr="00A25EBC">
                <w:rPr>
                  <w:sz w:val="18"/>
                  <w:szCs w:val="18"/>
                </w:rPr>
                <w:delText>Solar PV</w:delText>
              </w:r>
            </w:del>
          </w:p>
          <w:p w14:paraId="20167EA5" w14:textId="77777777" w:rsidR="00570299" w:rsidRPr="00A25EBC" w:rsidRDefault="00570299" w:rsidP="00A25EBC">
            <w:pPr>
              <w:pStyle w:val="PARAGRAPH"/>
              <w:jc w:val="left"/>
              <w:rPr>
                <w:del w:id="301" w:author="ENA" w:date="2020-12-12T19:57:00Z"/>
                <w:bCs/>
                <w:sz w:val="18"/>
                <w:szCs w:val="18"/>
              </w:rPr>
            </w:pPr>
            <w:del w:id="302" w:author="ENA" w:date="2020-12-12T19:57:00Z">
              <w:r w:rsidRPr="00A25EBC">
                <w:rPr>
                  <w:sz w:val="18"/>
                  <w:szCs w:val="18"/>
                </w:rPr>
                <w:delText>Hydro (run of river)</w:delText>
              </w:r>
            </w:del>
          </w:p>
          <w:p w14:paraId="1A05306C" w14:textId="77777777" w:rsidR="00570299" w:rsidRPr="00A25EBC" w:rsidRDefault="00570299" w:rsidP="00A25EBC">
            <w:pPr>
              <w:pStyle w:val="PARAGRAPH"/>
              <w:jc w:val="left"/>
              <w:rPr>
                <w:del w:id="303" w:author="ENA" w:date="2020-12-12T19:57:00Z"/>
                <w:bCs/>
                <w:sz w:val="18"/>
                <w:szCs w:val="18"/>
              </w:rPr>
            </w:pPr>
            <w:del w:id="304" w:author="ENA" w:date="2020-12-12T19:57:00Z">
              <w:r w:rsidRPr="00A25EBC">
                <w:rPr>
                  <w:sz w:val="18"/>
                  <w:szCs w:val="18"/>
                </w:rPr>
                <w:delText>Biomass</w:delText>
              </w:r>
            </w:del>
          </w:p>
          <w:p w14:paraId="541F66B7" w14:textId="77777777" w:rsidR="00570299" w:rsidRPr="00A25EBC" w:rsidRDefault="00570299" w:rsidP="00A25EBC">
            <w:pPr>
              <w:pStyle w:val="PARAGRAPH"/>
              <w:jc w:val="left"/>
              <w:rPr>
                <w:del w:id="305" w:author="ENA" w:date="2020-12-12T19:57:00Z"/>
                <w:bCs/>
                <w:sz w:val="18"/>
                <w:szCs w:val="18"/>
              </w:rPr>
            </w:pPr>
            <w:del w:id="306" w:author="ENA" w:date="2020-12-12T19:57:00Z">
              <w:r w:rsidRPr="00A25EBC">
                <w:rPr>
                  <w:sz w:val="18"/>
                  <w:szCs w:val="18"/>
                </w:rPr>
                <w:lastRenderedPageBreak/>
                <w:delText>Fossil gas</w:delText>
              </w:r>
            </w:del>
          </w:p>
          <w:p w14:paraId="53B45F42" w14:textId="77777777" w:rsidR="00570299" w:rsidRPr="00A25EBC" w:rsidRDefault="00675499" w:rsidP="00A25EBC">
            <w:pPr>
              <w:pStyle w:val="PARAGRAPH"/>
              <w:jc w:val="left"/>
              <w:rPr>
                <w:del w:id="307" w:author="ENA" w:date="2020-12-12T19:57:00Z"/>
                <w:bCs/>
                <w:sz w:val="18"/>
                <w:szCs w:val="18"/>
              </w:rPr>
            </w:pPr>
            <w:r w:rsidRPr="00A25EBC">
              <w:rPr>
                <w:sz w:val="18"/>
                <w:szCs w:val="18"/>
              </w:rPr>
              <w:t>Fossil coal gas</w:t>
            </w:r>
          </w:p>
          <w:p w14:paraId="49B74C94" w14:textId="77777777" w:rsidR="00570299" w:rsidRPr="00A25EBC" w:rsidRDefault="00570299" w:rsidP="00A25EBC">
            <w:pPr>
              <w:pStyle w:val="PARAGRAPH"/>
              <w:jc w:val="left"/>
              <w:rPr>
                <w:del w:id="308" w:author="ENA" w:date="2020-12-12T19:57:00Z"/>
                <w:bCs/>
                <w:sz w:val="18"/>
                <w:szCs w:val="18"/>
              </w:rPr>
            </w:pPr>
            <w:del w:id="309" w:author="ENA" w:date="2020-12-12T19:57:00Z">
              <w:r w:rsidRPr="00A25EBC">
                <w:rPr>
                  <w:sz w:val="18"/>
                  <w:szCs w:val="18"/>
                </w:rPr>
                <w:delText>Fossil oil shale</w:delText>
              </w:r>
            </w:del>
          </w:p>
          <w:p w14:paraId="1801AF4C" w14:textId="77777777" w:rsidR="00570299" w:rsidRPr="00A25EBC" w:rsidRDefault="00570299" w:rsidP="00A25EBC">
            <w:pPr>
              <w:pStyle w:val="PARAGRAPH"/>
              <w:jc w:val="left"/>
              <w:rPr>
                <w:del w:id="310" w:author="ENA" w:date="2020-12-12T19:57:00Z"/>
                <w:bCs/>
                <w:sz w:val="18"/>
                <w:szCs w:val="18"/>
              </w:rPr>
            </w:pPr>
            <w:del w:id="311" w:author="ENA" w:date="2020-12-12T19:57:00Z">
              <w:r w:rsidRPr="00A25EBC">
                <w:rPr>
                  <w:sz w:val="18"/>
                  <w:szCs w:val="18"/>
                </w:rPr>
                <w:delText>Geothermal</w:delText>
              </w:r>
            </w:del>
          </w:p>
          <w:p w14:paraId="13AEAECF" w14:textId="77777777" w:rsidR="00570299" w:rsidRPr="00A25EBC" w:rsidRDefault="00570299" w:rsidP="00A25EBC">
            <w:pPr>
              <w:pStyle w:val="PARAGRAPH"/>
              <w:jc w:val="left"/>
              <w:rPr>
                <w:del w:id="312" w:author="ENA" w:date="2020-12-12T19:57:00Z"/>
                <w:bCs/>
                <w:sz w:val="18"/>
                <w:szCs w:val="18"/>
              </w:rPr>
            </w:pPr>
            <w:del w:id="313" w:author="ENA" w:date="2020-12-12T19:57:00Z">
              <w:r w:rsidRPr="00A25EBC">
                <w:rPr>
                  <w:sz w:val="18"/>
                  <w:szCs w:val="18"/>
                </w:rPr>
                <w:delText>Fossil hard coal</w:delText>
              </w:r>
            </w:del>
          </w:p>
          <w:p w14:paraId="2F74F785" w14:textId="77777777" w:rsidR="00570299" w:rsidRPr="00A25EBC" w:rsidRDefault="00570299" w:rsidP="00A25EBC">
            <w:pPr>
              <w:pStyle w:val="PARAGRAPH"/>
              <w:jc w:val="left"/>
              <w:rPr>
                <w:del w:id="314" w:author="ENA" w:date="2020-12-12T19:57:00Z"/>
                <w:bCs/>
                <w:sz w:val="18"/>
                <w:szCs w:val="18"/>
              </w:rPr>
            </w:pPr>
            <w:del w:id="315" w:author="ENA" w:date="2020-12-12T19:57:00Z">
              <w:r w:rsidRPr="00A25EBC">
                <w:rPr>
                  <w:sz w:val="18"/>
                  <w:szCs w:val="18"/>
                </w:rPr>
                <w:delText>Marine</w:delText>
              </w:r>
            </w:del>
          </w:p>
          <w:p w14:paraId="35486543" w14:textId="77777777" w:rsidR="00570299" w:rsidRPr="00A25EBC" w:rsidRDefault="00570299" w:rsidP="00A25EBC">
            <w:pPr>
              <w:pStyle w:val="PARAGRAPH"/>
              <w:jc w:val="left"/>
              <w:rPr>
                <w:del w:id="316" w:author="ENA" w:date="2020-12-12T19:57:00Z"/>
                <w:bCs/>
                <w:sz w:val="18"/>
                <w:szCs w:val="18"/>
              </w:rPr>
            </w:pPr>
            <w:del w:id="317" w:author="ENA" w:date="2020-12-12T19:57:00Z">
              <w:r w:rsidRPr="00A25EBC">
                <w:rPr>
                  <w:sz w:val="18"/>
                  <w:szCs w:val="18"/>
                </w:rPr>
                <w:delText>Offshore wind</w:delText>
              </w:r>
            </w:del>
          </w:p>
          <w:p w14:paraId="4C726F68" w14:textId="5D160A7A" w:rsidR="00675499" w:rsidRPr="0078701E" w:rsidRDefault="00570299" w:rsidP="00A25EBC">
            <w:pPr>
              <w:pStyle w:val="PARAGRAPH"/>
              <w:jc w:val="left"/>
              <w:rPr>
                <w:spacing w:val="8"/>
                <w:sz w:val="18"/>
              </w:rPr>
            </w:pPr>
            <w:moveFromRangeStart w:id="318" w:author="ENA" w:date="2020-12-12T19:57:00Z" w:name="move58695464"/>
            <w:moveFrom w:id="319" w:author="ENA" w:date="2020-12-12T19:57:00Z">
              <w:r w:rsidRPr="00A25EBC">
                <w:rPr>
                  <w:sz w:val="18"/>
                  <w:szCs w:val="18"/>
                </w:rPr>
                <w:t>Other</w:t>
              </w:r>
            </w:moveFrom>
            <w:moveFromRangeEnd w:id="318"/>
            <w:del w:id="320" w:author="ENA" w:date="2020-12-12T19:57:00Z">
              <w:r w:rsidRPr="00A25EBC">
                <w:rPr>
                  <w:sz w:val="18"/>
                  <w:szCs w:val="18"/>
                </w:rPr>
                <w:delText xml:space="preserve"> – battery storage</w:delText>
              </w:r>
            </w:del>
          </w:p>
        </w:tc>
        <w:tc>
          <w:tcPr>
            <w:tcW w:w="984" w:type="dxa"/>
          </w:tcPr>
          <w:p w14:paraId="319CCE33" w14:textId="77777777" w:rsidR="00570299" w:rsidRPr="00A25EBC" w:rsidRDefault="00570299" w:rsidP="00A25EBC">
            <w:pPr>
              <w:pStyle w:val="PARAGRAPH"/>
              <w:jc w:val="left"/>
              <w:rPr>
                <w:del w:id="321" w:author="ENA" w:date="2020-12-12T19:57:00Z"/>
                <w:bCs/>
                <w:sz w:val="18"/>
                <w:szCs w:val="18"/>
              </w:rPr>
            </w:pPr>
            <w:del w:id="322" w:author="ENA" w:date="2020-12-12T19:57:00Z">
              <w:r w:rsidRPr="00A25EBC">
                <w:rPr>
                  <w:sz w:val="18"/>
                  <w:szCs w:val="18"/>
                </w:rPr>
                <w:lastRenderedPageBreak/>
                <w:delText>1</w:delText>
              </w:r>
            </w:del>
          </w:p>
          <w:p w14:paraId="679F593C" w14:textId="77777777" w:rsidR="00570299" w:rsidRPr="00A25EBC" w:rsidRDefault="00570299" w:rsidP="00A25EBC">
            <w:pPr>
              <w:pStyle w:val="PARAGRAPH"/>
              <w:jc w:val="left"/>
              <w:rPr>
                <w:del w:id="323" w:author="ENA" w:date="2020-12-12T19:57:00Z"/>
                <w:bCs/>
                <w:sz w:val="18"/>
                <w:szCs w:val="18"/>
              </w:rPr>
            </w:pPr>
            <w:del w:id="324" w:author="ENA" w:date="2020-12-12T19:57:00Z">
              <w:r w:rsidRPr="00A25EBC">
                <w:rPr>
                  <w:sz w:val="18"/>
                  <w:szCs w:val="18"/>
                </w:rPr>
                <w:delText>3</w:delText>
              </w:r>
            </w:del>
          </w:p>
          <w:p w14:paraId="672F4369" w14:textId="77777777" w:rsidR="00570299" w:rsidRPr="00A25EBC" w:rsidRDefault="00570299" w:rsidP="00A25EBC">
            <w:pPr>
              <w:pStyle w:val="PARAGRAPH"/>
              <w:jc w:val="left"/>
              <w:rPr>
                <w:del w:id="325" w:author="ENA" w:date="2020-12-12T19:57:00Z"/>
                <w:bCs/>
                <w:sz w:val="18"/>
                <w:szCs w:val="18"/>
              </w:rPr>
            </w:pPr>
            <w:del w:id="326" w:author="ENA" w:date="2020-12-12T19:57:00Z">
              <w:r w:rsidRPr="00A25EBC">
                <w:rPr>
                  <w:sz w:val="18"/>
                  <w:szCs w:val="18"/>
                </w:rPr>
                <w:delText>5</w:delText>
              </w:r>
            </w:del>
          </w:p>
          <w:p w14:paraId="1B3A1393" w14:textId="77777777" w:rsidR="00570299" w:rsidRPr="00A25EBC" w:rsidRDefault="00570299" w:rsidP="00A25EBC">
            <w:pPr>
              <w:pStyle w:val="PARAGRAPH"/>
              <w:jc w:val="left"/>
              <w:rPr>
                <w:del w:id="327" w:author="ENA" w:date="2020-12-12T19:57:00Z"/>
                <w:bCs/>
                <w:sz w:val="18"/>
                <w:szCs w:val="18"/>
              </w:rPr>
            </w:pPr>
            <w:del w:id="328" w:author="ENA" w:date="2020-12-12T19:57:00Z">
              <w:r w:rsidRPr="00A25EBC">
                <w:rPr>
                  <w:sz w:val="18"/>
                  <w:szCs w:val="18"/>
                </w:rPr>
                <w:lastRenderedPageBreak/>
                <w:delText>7</w:delText>
              </w:r>
            </w:del>
          </w:p>
          <w:p w14:paraId="1E0DAE9E" w14:textId="77777777" w:rsidR="00570299" w:rsidRPr="00A25EBC" w:rsidRDefault="00675499" w:rsidP="00A25EBC">
            <w:pPr>
              <w:pStyle w:val="PARAGRAPH"/>
              <w:jc w:val="left"/>
              <w:rPr>
                <w:del w:id="329" w:author="ENA" w:date="2020-12-12T19:57:00Z"/>
                <w:bCs/>
                <w:sz w:val="18"/>
                <w:szCs w:val="18"/>
              </w:rPr>
            </w:pPr>
            <w:r w:rsidRPr="00A25EBC">
              <w:rPr>
                <w:sz w:val="18"/>
                <w:szCs w:val="18"/>
              </w:rPr>
              <w:t>9</w:t>
            </w:r>
          </w:p>
          <w:p w14:paraId="0DF0B06E" w14:textId="77777777" w:rsidR="00570299" w:rsidRPr="00A25EBC" w:rsidRDefault="00570299" w:rsidP="00A25EBC">
            <w:pPr>
              <w:pStyle w:val="PARAGRAPH"/>
              <w:jc w:val="left"/>
              <w:rPr>
                <w:del w:id="330" w:author="ENA" w:date="2020-12-12T19:57:00Z"/>
                <w:bCs/>
                <w:sz w:val="18"/>
                <w:szCs w:val="18"/>
              </w:rPr>
            </w:pPr>
            <w:del w:id="331" w:author="ENA" w:date="2020-12-12T19:57:00Z">
              <w:r w:rsidRPr="00A25EBC">
                <w:rPr>
                  <w:sz w:val="18"/>
                  <w:szCs w:val="18"/>
                </w:rPr>
                <w:delText>11</w:delText>
              </w:r>
            </w:del>
          </w:p>
          <w:p w14:paraId="65AD14F2" w14:textId="77777777" w:rsidR="00570299" w:rsidRPr="00A25EBC" w:rsidRDefault="00570299" w:rsidP="00A25EBC">
            <w:pPr>
              <w:pStyle w:val="PARAGRAPH"/>
              <w:jc w:val="left"/>
              <w:rPr>
                <w:del w:id="332" w:author="ENA" w:date="2020-12-12T19:57:00Z"/>
                <w:bCs/>
                <w:sz w:val="18"/>
                <w:szCs w:val="18"/>
              </w:rPr>
            </w:pPr>
            <w:del w:id="333" w:author="ENA" w:date="2020-12-12T19:57:00Z">
              <w:r w:rsidRPr="00A25EBC">
                <w:rPr>
                  <w:sz w:val="18"/>
                  <w:szCs w:val="18"/>
                </w:rPr>
                <w:delText>13</w:delText>
              </w:r>
            </w:del>
          </w:p>
          <w:p w14:paraId="3C096F77" w14:textId="77777777" w:rsidR="00570299" w:rsidRPr="00A25EBC" w:rsidRDefault="00570299" w:rsidP="00A25EBC">
            <w:pPr>
              <w:pStyle w:val="PARAGRAPH"/>
              <w:jc w:val="left"/>
              <w:rPr>
                <w:del w:id="334" w:author="ENA" w:date="2020-12-12T19:57:00Z"/>
                <w:bCs/>
                <w:sz w:val="18"/>
                <w:szCs w:val="18"/>
              </w:rPr>
            </w:pPr>
            <w:del w:id="335" w:author="ENA" w:date="2020-12-12T19:57:00Z">
              <w:r w:rsidRPr="00A25EBC">
                <w:rPr>
                  <w:sz w:val="18"/>
                  <w:szCs w:val="18"/>
                </w:rPr>
                <w:delText>15</w:delText>
              </w:r>
            </w:del>
          </w:p>
          <w:p w14:paraId="5106031E" w14:textId="77777777" w:rsidR="00570299" w:rsidRPr="00A25EBC" w:rsidRDefault="00570299" w:rsidP="00A25EBC">
            <w:pPr>
              <w:pStyle w:val="PARAGRAPH"/>
              <w:jc w:val="left"/>
              <w:rPr>
                <w:del w:id="336" w:author="ENA" w:date="2020-12-12T19:57:00Z"/>
                <w:bCs/>
                <w:sz w:val="18"/>
                <w:szCs w:val="18"/>
              </w:rPr>
            </w:pPr>
            <w:del w:id="337" w:author="ENA" w:date="2020-12-12T19:57:00Z">
              <w:r w:rsidRPr="00A25EBC">
                <w:rPr>
                  <w:sz w:val="18"/>
                  <w:szCs w:val="18"/>
                </w:rPr>
                <w:delText>17</w:delText>
              </w:r>
            </w:del>
          </w:p>
          <w:p w14:paraId="6EB27C66" w14:textId="77777777" w:rsidR="00570299" w:rsidRPr="00A25EBC" w:rsidRDefault="00570299" w:rsidP="00A25EBC">
            <w:pPr>
              <w:pStyle w:val="PARAGRAPH"/>
              <w:jc w:val="left"/>
              <w:rPr>
                <w:del w:id="338" w:author="ENA" w:date="2020-12-12T19:57:00Z"/>
                <w:bCs/>
                <w:sz w:val="18"/>
                <w:szCs w:val="18"/>
              </w:rPr>
            </w:pPr>
            <w:del w:id="339" w:author="ENA" w:date="2020-12-12T19:57:00Z">
              <w:r w:rsidRPr="00A25EBC">
                <w:rPr>
                  <w:sz w:val="18"/>
                  <w:szCs w:val="18"/>
                </w:rPr>
                <w:delText>19</w:delText>
              </w:r>
            </w:del>
          </w:p>
          <w:p w14:paraId="5D28CE28" w14:textId="505B417A" w:rsidR="00675499" w:rsidRPr="00A25EBC" w:rsidRDefault="00570299" w:rsidP="00A25EBC">
            <w:pPr>
              <w:pStyle w:val="PARAGRAPH"/>
              <w:jc w:val="left"/>
              <w:rPr>
                <w:bCs/>
                <w:sz w:val="18"/>
                <w:szCs w:val="18"/>
              </w:rPr>
            </w:pPr>
            <w:del w:id="340" w:author="ENA" w:date="2020-12-12T19:57:00Z">
              <w:r w:rsidRPr="00A25EBC">
                <w:rPr>
                  <w:sz w:val="18"/>
                  <w:szCs w:val="18"/>
                </w:rPr>
                <w:delText>21</w:delText>
              </w:r>
            </w:del>
          </w:p>
        </w:tc>
        <w:tc>
          <w:tcPr>
            <w:tcW w:w="2949" w:type="dxa"/>
            <w:gridSpan w:val="2"/>
          </w:tcPr>
          <w:p w14:paraId="091FE46F" w14:textId="77777777" w:rsidR="00570299" w:rsidRPr="00A25EBC" w:rsidRDefault="00675499" w:rsidP="00A25EBC">
            <w:pPr>
              <w:pStyle w:val="PARAGRAPH"/>
              <w:jc w:val="left"/>
              <w:rPr>
                <w:del w:id="341" w:author="ENA" w:date="2020-12-12T19:57:00Z"/>
                <w:bCs/>
                <w:sz w:val="18"/>
                <w:szCs w:val="18"/>
              </w:rPr>
            </w:pPr>
            <w:moveFromRangeStart w:id="342" w:author="ENA" w:date="2020-12-12T19:57:00Z" w:name="move58695460"/>
            <w:moveFrom w:id="343" w:author="ENA" w:date="2020-12-12T19:57:00Z">
              <w:r w:rsidRPr="00A25EBC">
                <w:rPr>
                  <w:sz w:val="18"/>
                  <w:szCs w:val="18"/>
                </w:rPr>
                <w:lastRenderedPageBreak/>
                <w:t>Wind</w:t>
              </w:r>
            </w:moveFrom>
            <w:moveFromRangeEnd w:id="342"/>
          </w:p>
          <w:p w14:paraId="668E332C" w14:textId="77777777" w:rsidR="00570299" w:rsidRPr="00A25EBC" w:rsidRDefault="00675499" w:rsidP="00A25EBC">
            <w:pPr>
              <w:pStyle w:val="PARAGRAPH"/>
              <w:jc w:val="left"/>
              <w:rPr>
                <w:del w:id="344" w:author="ENA" w:date="2020-12-12T19:57:00Z"/>
                <w:bCs/>
                <w:sz w:val="18"/>
                <w:szCs w:val="18"/>
              </w:rPr>
            </w:pPr>
            <w:moveFromRangeStart w:id="345" w:author="ENA" w:date="2020-12-12T19:57:00Z" w:name="move58695461"/>
            <w:moveFrom w:id="346" w:author="ENA" w:date="2020-12-12T19:57:00Z">
              <w:r w:rsidRPr="00A25EBC">
                <w:rPr>
                  <w:sz w:val="18"/>
                  <w:szCs w:val="18"/>
                </w:rPr>
                <w:t>Hydro (reservoir)</w:t>
              </w:r>
            </w:moveFrom>
            <w:moveFromRangeEnd w:id="345"/>
          </w:p>
          <w:p w14:paraId="549FC54D" w14:textId="77777777" w:rsidR="00570299" w:rsidRPr="00A25EBC" w:rsidRDefault="00675499" w:rsidP="00A25EBC">
            <w:pPr>
              <w:pStyle w:val="PARAGRAPH"/>
              <w:jc w:val="left"/>
              <w:rPr>
                <w:del w:id="347" w:author="ENA" w:date="2020-12-12T19:57:00Z"/>
                <w:bCs/>
                <w:sz w:val="18"/>
                <w:szCs w:val="18"/>
              </w:rPr>
            </w:pPr>
            <w:moveFromRangeStart w:id="348" w:author="ENA" w:date="2020-12-12T19:57:00Z" w:name="move58695462"/>
            <w:moveFrom w:id="349" w:author="ENA" w:date="2020-12-12T19:57:00Z">
              <w:r w:rsidRPr="00A25EBC">
                <w:rPr>
                  <w:sz w:val="18"/>
                  <w:szCs w:val="18"/>
                </w:rPr>
                <w:t>Other Renewable</w:t>
              </w:r>
            </w:moveFrom>
            <w:moveFromRangeEnd w:id="348"/>
          </w:p>
          <w:p w14:paraId="2893B957" w14:textId="77777777" w:rsidR="00570299" w:rsidRPr="00A25EBC" w:rsidRDefault="00675499" w:rsidP="00A25EBC">
            <w:pPr>
              <w:pStyle w:val="PARAGRAPH"/>
              <w:jc w:val="left"/>
              <w:rPr>
                <w:del w:id="350" w:author="ENA" w:date="2020-12-12T19:57:00Z"/>
                <w:bCs/>
                <w:sz w:val="18"/>
                <w:szCs w:val="18"/>
              </w:rPr>
            </w:pPr>
            <w:moveFromRangeStart w:id="351" w:author="ENA" w:date="2020-12-12T19:57:00Z" w:name="move58695463"/>
            <w:moveFrom w:id="352" w:author="ENA" w:date="2020-12-12T19:57:00Z">
              <w:r w:rsidRPr="00A25EBC">
                <w:rPr>
                  <w:sz w:val="18"/>
                  <w:szCs w:val="18"/>
                </w:rPr>
                <w:lastRenderedPageBreak/>
                <w:t>Waste</w:t>
              </w:r>
            </w:moveFrom>
            <w:moveFromRangeEnd w:id="351"/>
          </w:p>
          <w:p w14:paraId="3DBD1F9B" w14:textId="77777777" w:rsidR="00570299" w:rsidRPr="00A25EBC" w:rsidRDefault="00675499" w:rsidP="00A25EBC">
            <w:pPr>
              <w:pStyle w:val="PARAGRAPH"/>
              <w:jc w:val="left"/>
              <w:rPr>
                <w:del w:id="353" w:author="ENA" w:date="2020-12-12T19:57:00Z"/>
                <w:bCs/>
                <w:sz w:val="18"/>
                <w:szCs w:val="18"/>
              </w:rPr>
            </w:pPr>
            <w:r w:rsidRPr="00A25EBC">
              <w:rPr>
                <w:sz w:val="18"/>
                <w:szCs w:val="18"/>
              </w:rPr>
              <w:t>Fossil oil</w:t>
            </w:r>
          </w:p>
          <w:p w14:paraId="3254C44B" w14:textId="77777777" w:rsidR="00570299" w:rsidRPr="00A25EBC" w:rsidRDefault="00675499" w:rsidP="00A25EBC">
            <w:pPr>
              <w:pStyle w:val="PARAGRAPH"/>
              <w:jc w:val="left"/>
              <w:rPr>
                <w:del w:id="354" w:author="ENA" w:date="2020-12-12T19:57:00Z"/>
                <w:bCs/>
                <w:sz w:val="18"/>
                <w:szCs w:val="18"/>
              </w:rPr>
            </w:pPr>
            <w:moveFromRangeStart w:id="355" w:author="ENA" w:date="2020-12-12T19:57:00Z" w:name="move58695465"/>
            <w:moveFrom w:id="356" w:author="ENA" w:date="2020-12-12T19:57:00Z">
              <w:r w:rsidRPr="00A25EBC">
                <w:rPr>
                  <w:sz w:val="18"/>
                  <w:szCs w:val="18"/>
                </w:rPr>
                <w:t>Fossil peat</w:t>
              </w:r>
            </w:moveFrom>
            <w:moveFromRangeEnd w:id="355"/>
          </w:p>
          <w:p w14:paraId="5900A924" w14:textId="77777777" w:rsidR="00570299" w:rsidRPr="00A25EBC" w:rsidRDefault="00675499" w:rsidP="00A25EBC">
            <w:pPr>
              <w:pStyle w:val="PARAGRAPH"/>
              <w:jc w:val="left"/>
              <w:rPr>
                <w:del w:id="357" w:author="ENA" w:date="2020-12-12T19:57:00Z"/>
                <w:bCs/>
                <w:sz w:val="18"/>
                <w:szCs w:val="18"/>
              </w:rPr>
            </w:pPr>
            <w:moveFromRangeStart w:id="358" w:author="ENA" w:date="2020-12-12T19:57:00Z" w:name="move58695466"/>
            <w:moveFrom w:id="359" w:author="ENA" w:date="2020-12-12T19:57:00Z">
              <w:r w:rsidRPr="00A25EBC">
                <w:rPr>
                  <w:sz w:val="18"/>
                  <w:szCs w:val="18"/>
                </w:rPr>
                <w:t>Fossil brown coal/lignite</w:t>
              </w:r>
            </w:moveFrom>
            <w:moveFromRangeEnd w:id="358"/>
          </w:p>
          <w:p w14:paraId="37DA73C6" w14:textId="77777777" w:rsidR="00570299" w:rsidRPr="00A25EBC" w:rsidRDefault="00675499" w:rsidP="00A25EBC">
            <w:pPr>
              <w:pStyle w:val="PARAGRAPH"/>
              <w:jc w:val="left"/>
              <w:rPr>
                <w:del w:id="360" w:author="ENA" w:date="2020-12-12T19:57:00Z"/>
                <w:bCs/>
                <w:sz w:val="18"/>
                <w:szCs w:val="18"/>
              </w:rPr>
            </w:pPr>
            <w:moveFromRangeStart w:id="361" w:author="ENA" w:date="2020-12-12T19:57:00Z" w:name="move58695467"/>
            <w:moveFrom w:id="362" w:author="ENA" w:date="2020-12-12T19:57:00Z">
              <w:r w:rsidRPr="00A25EBC">
                <w:rPr>
                  <w:sz w:val="18"/>
                  <w:szCs w:val="18"/>
                </w:rPr>
                <w:t>Hydro pumped storage</w:t>
              </w:r>
            </w:moveFrom>
            <w:moveFromRangeEnd w:id="361"/>
          </w:p>
          <w:p w14:paraId="6B9C7573" w14:textId="77777777" w:rsidR="00570299" w:rsidRPr="00A25EBC" w:rsidRDefault="00675499" w:rsidP="00A25EBC">
            <w:pPr>
              <w:pStyle w:val="PARAGRAPH"/>
              <w:jc w:val="left"/>
              <w:rPr>
                <w:del w:id="363" w:author="ENA" w:date="2020-12-12T19:57:00Z"/>
                <w:bCs/>
                <w:sz w:val="18"/>
                <w:szCs w:val="18"/>
              </w:rPr>
            </w:pPr>
            <w:moveFromRangeStart w:id="364" w:author="ENA" w:date="2020-12-12T19:57:00Z" w:name="move58695468"/>
            <w:moveFrom w:id="365" w:author="ENA" w:date="2020-12-12T19:57:00Z">
              <w:r w:rsidRPr="00A25EBC">
                <w:rPr>
                  <w:sz w:val="18"/>
                  <w:szCs w:val="18"/>
                </w:rPr>
                <w:t>Nuclear</w:t>
              </w:r>
            </w:moveFrom>
            <w:moveFromRangeEnd w:id="364"/>
          </w:p>
          <w:p w14:paraId="6C52AB85" w14:textId="77777777" w:rsidR="00570299" w:rsidRPr="00A25EBC" w:rsidRDefault="00570299" w:rsidP="00A25EBC">
            <w:pPr>
              <w:pStyle w:val="PARAGRAPH"/>
              <w:jc w:val="left"/>
              <w:rPr>
                <w:del w:id="366" w:author="ENA" w:date="2020-12-12T19:57:00Z"/>
                <w:bCs/>
                <w:sz w:val="18"/>
                <w:szCs w:val="18"/>
              </w:rPr>
            </w:pPr>
            <w:del w:id="367" w:author="ENA" w:date="2020-12-12T19:57:00Z">
              <w:r w:rsidRPr="00A25EBC">
                <w:rPr>
                  <w:sz w:val="18"/>
                  <w:szCs w:val="18"/>
                </w:rPr>
                <w:delText>Other</w:delText>
              </w:r>
            </w:del>
          </w:p>
          <w:p w14:paraId="0179CB86" w14:textId="3A8AF924" w:rsidR="00675499" w:rsidRPr="00A25EBC" w:rsidRDefault="00570299" w:rsidP="00A25EBC">
            <w:pPr>
              <w:pStyle w:val="PARAGRAPH"/>
              <w:jc w:val="left"/>
              <w:rPr>
                <w:bCs/>
                <w:sz w:val="18"/>
                <w:szCs w:val="18"/>
              </w:rPr>
            </w:pPr>
            <w:del w:id="368" w:author="ENA" w:date="2020-12-12T19:57:00Z">
              <w:r w:rsidRPr="00A25EBC">
                <w:rPr>
                  <w:sz w:val="18"/>
                  <w:szCs w:val="18"/>
                </w:rPr>
                <w:delText>Other – storage - not battery</w:delText>
              </w:r>
            </w:del>
          </w:p>
        </w:tc>
        <w:tc>
          <w:tcPr>
            <w:tcW w:w="1042" w:type="dxa"/>
            <w:gridSpan w:val="2"/>
          </w:tcPr>
          <w:p w14:paraId="00849C3E" w14:textId="77777777" w:rsidR="00570299" w:rsidRPr="00A25EBC" w:rsidRDefault="00570299" w:rsidP="00A25EBC">
            <w:pPr>
              <w:pStyle w:val="PARAGRAPH"/>
              <w:jc w:val="left"/>
              <w:rPr>
                <w:del w:id="369" w:author="ENA" w:date="2020-12-12T19:57:00Z"/>
                <w:bCs/>
                <w:sz w:val="18"/>
                <w:szCs w:val="18"/>
              </w:rPr>
            </w:pPr>
            <w:del w:id="370" w:author="ENA" w:date="2020-12-12T19:57:00Z">
              <w:r w:rsidRPr="00A25EBC">
                <w:rPr>
                  <w:sz w:val="18"/>
                  <w:szCs w:val="18"/>
                </w:rPr>
                <w:lastRenderedPageBreak/>
                <w:delText>2</w:delText>
              </w:r>
            </w:del>
          </w:p>
          <w:p w14:paraId="7A6AB8E8" w14:textId="77777777" w:rsidR="00570299" w:rsidRPr="00A25EBC" w:rsidRDefault="00570299" w:rsidP="00A25EBC">
            <w:pPr>
              <w:pStyle w:val="PARAGRAPH"/>
              <w:jc w:val="left"/>
              <w:rPr>
                <w:del w:id="371" w:author="ENA" w:date="2020-12-12T19:57:00Z"/>
                <w:bCs/>
                <w:sz w:val="18"/>
                <w:szCs w:val="18"/>
              </w:rPr>
            </w:pPr>
            <w:del w:id="372" w:author="ENA" w:date="2020-12-12T19:57:00Z">
              <w:r w:rsidRPr="00A25EBC">
                <w:rPr>
                  <w:sz w:val="18"/>
                  <w:szCs w:val="18"/>
                </w:rPr>
                <w:delText>4</w:delText>
              </w:r>
            </w:del>
          </w:p>
          <w:p w14:paraId="6B4499EF" w14:textId="77777777" w:rsidR="00570299" w:rsidRPr="00A25EBC" w:rsidRDefault="00570299" w:rsidP="00A25EBC">
            <w:pPr>
              <w:pStyle w:val="PARAGRAPH"/>
              <w:jc w:val="left"/>
              <w:rPr>
                <w:del w:id="373" w:author="ENA" w:date="2020-12-12T19:57:00Z"/>
                <w:bCs/>
                <w:sz w:val="18"/>
                <w:szCs w:val="18"/>
              </w:rPr>
            </w:pPr>
            <w:del w:id="374" w:author="ENA" w:date="2020-12-12T19:57:00Z">
              <w:r w:rsidRPr="00A25EBC">
                <w:rPr>
                  <w:sz w:val="18"/>
                  <w:szCs w:val="18"/>
                </w:rPr>
                <w:delText>6</w:delText>
              </w:r>
            </w:del>
          </w:p>
          <w:p w14:paraId="41D262BB" w14:textId="77777777" w:rsidR="00570299" w:rsidRPr="00A25EBC" w:rsidRDefault="00570299" w:rsidP="00A25EBC">
            <w:pPr>
              <w:pStyle w:val="PARAGRAPH"/>
              <w:jc w:val="left"/>
              <w:rPr>
                <w:del w:id="375" w:author="ENA" w:date="2020-12-12T19:57:00Z"/>
                <w:bCs/>
                <w:sz w:val="18"/>
                <w:szCs w:val="18"/>
              </w:rPr>
            </w:pPr>
            <w:del w:id="376" w:author="ENA" w:date="2020-12-12T19:57:00Z">
              <w:r w:rsidRPr="00A25EBC">
                <w:rPr>
                  <w:sz w:val="18"/>
                  <w:szCs w:val="18"/>
                </w:rPr>
                <w:lastRenderedPageBreak/>
                <w:delText>8</w:delText>
              </w:r>
            </w:del>
          </w:p>
          <w:p w14:paraId="3F2271FB" w14:textId="77777777" w:rsidR="00570299" w:rsidRPr="00A25EBC" w:rsidRDefault="00675499" w:rsidP="00A25EBC">
            <w:pPr>
              <w:pStyle w:val="PARAGRAPH"/>
              <w:jc w:val="left"/>
              <w:rPr>
                <w:del w:id="377" w:author="ENA" w:date="2020-12-12T19:57:00Z"/>
                <w:bCs/>
                <w:sz w:val="18"/>
                <w:szCs w:val="18"/>
              </w:rPr>
            </w:pPr>
            <w:r w:rsidRPr="00A25EBC">
              <w:rPr>
                <w:sz w:val="18"/>
                <w:szCs w:val="18"/>
              </w:rPr>
              <w:t>10</w:t>
            </w:r>
          </w:p>
          <w:p w14:paraId="277B800E" w14:textId="77777777" w:rsidR="00570299" w:rsidRPr="00A25EBC" w:rsidRDefault="00570299" w:rsidP="00A25EBC">
            <w:pPr>
              <w:pStyle w:val="PARAGRAPH"/>
              <w:jc w:val="left"/>
              <w:rPr>
                <w:del w:id="378" w:author="ENA" w:date="2020-12-12T19:57:00Z"/>
                <w:bCs/>
                <w:sz w:val="18"/>
                <w:szCs w:val="18"/>
              </w:rPr>
            </w:pPr>
            <w:del w:id="379" w:author="ENA" w:date="2020-12-12T19:57:00Z">
              <w:r w:rsidRPr="00A25EBC">
                <w:rPr>
                  <w:sz w:val="18"/>
                  <w:szCs w:val="18"/>
                </w:rPr>
                <w:delText>12</w:delText>
              </w:r>
            </w:del>
          </w:p>
          <w:p w14:paraId="47EC52B5" w14:textId="77777777" w:rsidR="00570299" w:rsidRPr="00A25EBC" w:rsidRDefault="00570299" w:rsidP="00A25EBC">
            <w:pPr>
              <w:pStyle w:val="PARAGRAPH"/>
              <w:jc w:val="left"/>
              <w:rPr>
                <w:del w:id="380" w:author="ENA" w:date="2020-12-12T19:57:00Z"/>
                <w:bCs/>
                <w:sz w:val="18"/>
                <w:szCs w:val="18"/>
              </w:rPr>
            </w:pPr>
            <w:del w:id="381" w:author="ENA" w:date="2020-12-12T19:57:00Z">
              <w:r w:rsidRPr="00A25EBC">
                <w:rPr>
                  <w:sz w:val="18"/>
                  <w:szCs w:val="18"/>
                </w:rPr>
                <w:delText>14</w:delText>
              </w:r>
            </w:del>
          </w:p>
          <w:p w14:paraId="502DB761" w14:textId="77777777" w:rsidR="00570299" w:rsidRPr="00A25EBC" w:rsidRDefault="00570299" w:rsidP="00A25EBC">
            <w:pPr>
              <w:pStyle w:val="PARAGRAPH"/>
              <w:jc w:val="left"/>
              <w:rPr>
                <w:del w:id="382" w:author="ENA" w:date="2020-12-12T19:57:00Z"/>
                <w:bCs/>
                <w:sz w:val="18"/>
                <w:szCs w:val="18"/>
              </w:rPr>
            </w:pPr>
            <w:del w:id="383" w:author="ENA" w:date="2020-12-12T19:57:00Z">
              <w:r w:rsidRPr="00A25EBC">
                <w:rPr>
                  <w:sz w:val="18"/>
                  <w:szCs w:val="18"/>
                </w:rPr>
                <w:delText>16</w:delText>
              </w:r>
            </w:del>
          </w:p>
          <w:p w14:paraId="04E0E4FA" w14:textId="77777777" w:rsidR="00570299" w:rsidRPr="00A25EBC" w:rsidRDefault="00570299" w:rsidP="00A25EBC">
            <w:pPr>
              <w:pStyle w:val="PARAGRAPH"/>
              <w:jc w:val="left"/>
              <w:rPr>
                <w:del w:id="384" w:author="ENA" w:date="2020-12-12T19:57:00Z"/>
                <w:bCs/>
                <w:sz w:val="18"/>
                <w:szCs w:val="18"/>
              </w:rPr>
            </w:pPr>
            <w:del w:id="385" w:author="ENA" w:date="2020-12-12T19:57:00Z">
              <w:r w:rsidRPr="00A25EBC">
                <w:rPr>
                  <w:sz w:val="18"/>
                  <w:szCs w:val="18"/>
                </w:rPr>
                <w:delText>18</w:delText>
              </w:r>
            </w:del>
          </w:p>
          <w:p w14:paraId="42BCEB0A" w14:textId="77777777" w:rsidR="00570299" w:rsidRPr="00A25EBC" w:rsidRDefault="00570299" w:rsidP="00A25EBC">
            <w:pPr>
              <w:pStyle w:val="PARAGRAPH"/>
              <w:jc w:val="left"/>
              <w:rPr>
                <w:del w:id="386" w:author="ENA" w:date="2020-12-12T19:57:00Z"/>
                <w:bCs/>
                <w:sz w:val="18"/>
                <w:szCs w:val="18"/>
              </w:rPr>
            </w:pPr>
            <w:del w:id="387" w:author="ENA" w:date="2020-12-12T19:57:00Z">
              <w:r w:rsidRPr="00A25EBC">
                <w:rPr>
                  <w:sz w:val="18"/>
                  <w:szCs w:val="18"/>
                </w:rPr>
                <w:delText>20</w:delText>
              </w:r>
            </w:del>
          </w:p>
          <w:p w14:paraId="388171E0" w14:textId="6491BC84" w:rsidR="00675499" w:rsidRPr="00A25EBC" w:rsidRDefault="00570299" w:rsidP="00A25EBC">
            <w:pPr>
              <w:pStyle w:val="PARAGRAPH"/>
              <w:jc w:val="left"/>
              <w:rPr>
                <w:bCs/>
                <w:sz w:val="18"/>
                <w:szCs w:val="18"/>
              </w:rPr>
            </w:pPr>
            <w:del w:id="388" w:author="ENA" w:date="2020-12-12T19:57:00Z">
              <w:r w:rsidRPr="00A25EBC">
                <w:rPr>
                  <w:sz w:val="18"/>
                  <w:szCs w:val="18"/>
                </w:rPr>
                <w:delText>22</w:delText>
              </w:r>
            </w:del>
          </w:p>
        </w:tc>
      </w:tr>
      <w:tr w:rsidR="00675499" w:rsidRPr="00782E28" w14:paraId="51C2535B" w14:textId="77777777" w:rsidTr="00A25EBC">
        <w:trPr>
          <w:ins w:id="389" w:author="ENA" w:date="2020-12-12T19:57:00Z"/>
        </w:trPr>
        <w:tc>
          <w:tcPr>
            <w:tcW w:w="3402" w:type="dxa"/>
          </w:tcPr>
          <w:p w14:paraId="1D33EE9C" w14:textId="7AB766A5" w:rsidR="00675499" w:rsidRPr="00A25EBC" w:rsidRDefault="00675499" w:rsidP="00A25EBC">
            <w:pPr>
              <w:pStyle w:val="PARAGRAPH"/>
              <w:jc w:val="left"/>
              <w:rPr>
                <w:ins w:id="390" w:author="ENA" w:date="2020-12-12T19:57:00Z"/>
                <w:rFonts w:cs="Arial"/>
                <w:spacing w:val="8"/>
                <w:sz w:val="18"/>
                <w:szCs w:val="18"/>
              </w:rPr>
            </w:pPr>
            <w:ins w:id="391" w:author="ENA" w:date="2020-12-12T19:57:00Z">
              <w:r w:rsidRPr="00A25EBC">
                <w:rPr>
                  <w:sz w:val="18"/>
                  <w:szCs w:val="18"/>
                </w:rPr>
                <w:lastRenderedPageBreak/>
                <w:t>Fossil oil shale</w:t>
              </w:r>
            </w:ins>
          </w:p>
        </w:tc>
        <w:tc>
          <w:tcPr>
            <w:tcW w:w="984" w:type="dxa"/>
          </w:tcPr>
          <w:p w14:paraId="6C55A3B2" w14:textId="0120E30D" w:rsidR="00675499" w:rsidRPr="00A25EBC" w:rsidRDefault="00675499" w:rsidP="00A25EBC">
            <w:pPr>
              <w:pStyle w:val="PARAGRAPH"/>
              <w:jc w:val="left"/>
              <w:rPr>
                <w:ins w:id="392" w:author="ENA" w:date="2020-12-12T19:57:00Z"/>
                <w:bCs/>
                <w:sz w:val="18"/>
                <w:szCs w:val="18"/>
              </w:rPr>
            </w:pPr>
            <w:ins w:id="393" w:author="ENA" w:date="2020-12-12T19:57:00Z">
              <w:r w:rsidRPr="00A25EBC">
                <w:rPr>
                  <w:sz w:val="18"/>
                  <w:szCs w:val="18"/>
                </w:rPr>
                <w:t>11</w:t>
              </w:r>
            </w:ins>
          </w:p>
        </w:tc>
        <w:tc>
          <w:tcPr>
            <w:tcW w:w="2949" w:type="dxa"/>
            <w:gridSpan w:val="2"/>
          </w:tcPr>
          <w:p w14:paraId="2C75D961" w14:textId="2BEDF6CB" w:rsidR="00675499" w:rsidRPr="00A25EBC" w:rsidRDefault="00675499" w:rsidP="00A25EBC">
            <w:pPr>
              <w:pStyle w:val="PARAGRAPH"/>
              <w:jc w:val="left"/>
              <w:rPr>
                <w:ins w:id="394" w:author="ENA" w:date="2020-12-12T19:57:00Z"/>
                <w:bCs/>
                <w:sz w:val="18"/>
                <w:szCs w:val="18"/>
              </w:rPr>
            </w:pPr>
            <w:moveToRangeStart w:id="395" w:author="ENA" w:date="2020-12-12T19:57:00Z" w:name="move58695465"/>
            <w:moveTo w:id="396" w:author="ENA" w:date="2020-12-12T19:57:00Z">
              <w:r w:rsidRPr="00A25EBC">
                <w:rPr>
                  <w:sz w:val="18"/>
                  <w:szCs w:val="18"/>
                </w:rPr>
                <w:t>Fossil peat</w:t>
              </w:r>
            </w:moveTo>
            <w:moveToRangeEnd w:id="395"/>
          </w:p>
        </w:tc>
        <w:tc>
          <w:tcPr>
            <w:tcW w:w="1042" w:type="dxa"/>
            <w:gridSpan w:val="2"/>
          </w:tcPr>
          <w:p w14:paraId="40211F80" w14:textId="783AA9CC" w:rsidR="00675499" w:rsidRPr="00A25EBC" w:rsidRDefault="00675499" w:rsidP="00A25EBC">
            <w:pPr>
              <w:pStyle w:val="PARAGRAPH"/>
              <w:jc w:val="left"/>
              <w:rPr>
                <w:ins w:id="397" w:author="ENA" w:date="2020-12-12T19:57:00Z"/>
                <w:bCs/>
                <w:sz w:val="18"/>
                <w:szCs w:val="18"/>
              </w:rPr>
            </w:pPr>
            <w:ins w:id="398" w:author="ENA" w:date="2020-12-12T19:57:00Z">
              <w:r w:rsidRPr="00A25EBC">
                <w:rPr>
                  <w:sz w:val="18"/>
                  <w:szCs w:val="18"/>
                </w:rPr>
                <w:t>12</w:t>
              </w:r>
            </w:ins>
          </w:p>
        </w:tc>
      </w:tr>
      <w:tr w:rsidR="00675499" w:rsidRPr="00782E28" w14:paraId="31A348B1" w14:textId="77777777" w:rsidTr="00A25EBC">
        <w:trPr>
          <w:ins w:id="399" w:author="ENA" w:date="2020-12-12T19:57:00Z"/>
        </w:trPr>
        <w:tc>
          <w:tcPr>
            <w:tcW w:w="3402" w:type="dxa"/>
          </w:tcPr>
          <w:p w14:paraId="3B885C96" w14:textId="47E26608" w:rsidR="00675499" w:rsidRPr="00A25EBC" w:rsidRDefault="00675499" w:rsidP="00A25EBC">
            <w:pPr>
              <w:pStyle w:val="PARAGRAPH"/>
              <w:jc w:val="left"/>
              <w:rPr>
                <w:ins w:id="400" w:author="ENA" w:date="2020-12-12T19:57:00Z"/>
                <w:rFonts w:cs="Arial"/>
                <w:spacing w:val="8"/>
                <w:sz w:val="18"/>
                <w:szCs w:val="18"/>
              </w:rPr>
            </w:pPr>
            <w:ins w:id="401" w:author="ENA" w:date="2020-12-12T19:57:00Z">
              <w:r w:rsidRPr="00A25EBC">
                <w:rPr>
                  <w:sz w:val="18"/>
                  <w:szCs w:val="18"/>
                </w:rPr>
                <w:t>Geothermal</w:t>
              </w:r>
            </w:ins>
          </w:p>
        </w:tc>
        <w:tc>
          <w:tcPr>
            <w:tcW w:w="984" w:type="dxa"/>
          </w:tcPr>
          <w:p w14:paraId="7954CD84" w14:textId="24F25980" w:rsidR="00675499" w:rsidRPr="00A25EBC" w:rsidRDefault="00675499" w:rsidP="00A25EBC">
            <w:pPr>
              <w:pStyle w:val="PARAGRAPH"/>
              <w:jc w:val="left"/>
              <w:rPr>
                <w:ins w:id="402" w:author="ENA" w:date="2020-12-12T19:57:00Z"/>
                <w:bCs/>
                <w:sz w:val="18"/>
                <w:szCs w:val="18"/>
              </w:rPr>
            </w:pPr>
            <w:ins w:id="403" w:author="ENA" w:date="2020-12-12T19:57:00Z">
              <w:r w:rsidRPr="00A25EBC">
                <w:rPr>
                  <w:sz w:val="18"/>
                  <w:szCs w:val="18"/>
                </w:rPr>
                <w:t>13</w:t>
              </w:r>
            </w:ins>
          </w:p>
        </w:tc>
        <w:tc>
          <w:tcPr>
            <w:tcW w:w="2949" w:type="dxa"/>
            <w:gridSpan w:val="2"/>
          </w:tcPr>
          <w:p w14:paraId="455D37CA" w14:textId="2A55FFD1" w:rsidR="00675499" w:rsidRPr="00A25EBC" w:rsidRDefault="00675499" w:rsidP="00A25EBC">
            <w:pPr>
              <w:pStyle w:val="PARAGRAPH"/>
              <w:jc w:val="left"/>
              <w:rPr>
                <w:ins w:id="404" w:author="ENA" w:date="2020-12-12T19:57:00Z"/>
                <w:bCs/>
                <w:sz w:val="18"/>
                <w:szCs w:val="18"/>
              </w:rPr>
            </w:pPr>
            <w:moveToRangeStart w:id="405" w:author="ENA" w:date="2020-12-12T19:57:00Z" w:name="move58695466"/>
            <w:moveTo w:id="406" w:author="ENA" w:date="2020-12-12T19:57:00Z">
              <w:r w:rsidRPr="00A25EBC">
                <w:rPr>
                  <w:sz w:val="18"/>
                  <w:szCs w:val="18"/>
                </w:rPr>
                <w:t>Fossil brown coal/lignite</w:t>
              </w:r>
            </w:moveTo>
            <w:moveToRangeEnd w:id="405"/>
          </w:p>
        </w:tc>
        <w:tc>
          <w:tcPr>
            <w:tcW w:w="1042" w:type="dxa"/>
            <w:gridSpan w:val="2"/>
          </w:tcPr>
          <w:p w14:paraId="24321D85" w14:textId="3C8C53E6" w:rsidR="00675499" w:rsidRPr="00A25EBC" w:rsidRDefault="00675499" w:rsidP="00A25EBC">
            <w:pPr>
              <w:pStyle w:val="PARAGRAPH"/>
              <w:jc w:val="left"/>
              <w:rPr>
                <w:ins w:id="407" w:author="ENA" w:date="2020-12-12T19:57:00Z"/>
                <w:bCs/>
                <w:sz w:val="18"/>
                <w:szCs w:val="18"/>
              </w:rPr>
            </w:pPr>
            <w:ins w:id="408" w:author="ENA" w:date="2020-12-12T19:57:00Z">
              <w:r w:rsidRPr="00A25EBC">
                <w:rPr>
                  <w:sz w:val="18"/>
                  <w:szCs w:val="18"/>
                </w:rPr>
                <w:t>14</w:t>
              </w:r>
            </w:ins>
          </w:p>
        </w:tc>
      </w:tr>
      <w:tr w:rsidR="00675499" w:rsidRPr="00782E28" w14:paraId="25567981" w14:textId="77777777" w:rsidTr="00A25EBC">
        <w:trPr>
          <w:ins w:id="409" w:author="ENA" w:date="2020-12-12T19:57:00Z"/>
        </w:trPr>
        <w:tc>
          <w:tcPr>
            <w:tcW w:w="3402" w:type="dxa"/>
          </w:tcPr>
          <w:p w14:paraId="03A31A10" w14:textId="4E482B11" w:rsidR="00675499" w:rsidRPr="00A25EBC" w:rsidRDefault="00675499" w:rsidP="00A25EBC">
            <w:pPr>
              <w:pStyle w:val="PARAGRAPH"/>
              <w:jc w:val="left"/>
              <w:rPr>
                <w:ins w:id="410" w:author="ENA" w:date="2020-12-12T19:57:00Z"/>
                <w:rFonts w:cs="Arial"/>
                <w:spacing w:val="8"/>
                <w:sz w:val="18"/>
                <w:szCs w:val="18"/>
              </w:rPr>
            </w:pPr>
            <w:ins w:id="411" w:author="ENA" w:date="2020-12-12T19:57:00Z">
              <w:r w:rsidRPr="00A25EBC">
                <w:rPr>
                  <w:sz w:val="18"/>
                  <w:szCs w:val="18"/>
                </w:rPr>
                <w:t>Fossil hard coal</w:t>
              </w:r>
            </w:ins>
          </w:p>
        </w:tc>
        <w:tc>
          <w:tcPr>
            <w:tcW w:w="984" w:type="dxa"/>
          </w:tcPr>
          <w:p w14:paraId="232B8765" w14:textId="08F2C66C" w:rsidR="00675499" w:rsidRPr="00A25EBC" w:rsidRDefault="00675499" w:rsidP="00A25EBC">
            <w:pPr>
              <w:pStyle w:val="PARAGRAPH"/>
              <w:jc w:val="left"/>
              <w:rPr>
                <w:ins w:id="412" w:author="ENA" w:date="2020-12-12T19:57:00Z"/>
                <w:bCs/>
                <w:sz w:val="18"/>
                <w:szCs w:val="18"/>
              </w:rPr>
            </w:pPr>
            <w:ins w:id="413" w:author="ENA" w:date="2020-12-12T19:57:00Z">
              <w:r w:rsidRPr="00A25EBC">
                <w:rPr>
                  <w:sz w:val="18"/>
                  <w:szCs w:val="18"/>
                </w:rPr>
                <w:t>15</w:t>
              </w:r>
            </w:ins>
          </w:p>
        </w:tc>
        <w:tc>
          <w:tcPr>
            <w:tcW w:w="2949" w:type="dxa"/>
            <w:gridSpan w:val="2"/>
          </w:tcPr>
          <w:p w14:paraId="57F5EE47" w14:textId="4043AC26" w:rsidR="00675499" w:rsidRPr="00A25EBC" w:rsidRDefault="00675499" w:rsidP="00A25EBC">
            <w:pPr>
              <w:pStyle w:val="PARAGRAPH"/>
              <w:jc w:val="left"/>
              <w:rPr>
                <w:ins w:id="414" w:author="ENA" w:date="2020-12-12T19:57:00Z"/>
                <w:bCs/>
                <w:sz w:val="18"/>
                <w:szCs w:val="18"/>
              </w:rPr>
            </w:pPr>
            <w:moveToRangeStart w:id="415" w:author="ENA" w:date="2020-12-12T19:57:00Z" w:name="move58695467"/>
            <w:moveTo w:id="416" w:author="ENA" w:date="2020-12-12T19:57:00Z">
              <w:r w:rsidRPr="00A25EBC">
                <w:rPr>
                  <w:sz w:val="18"/>
                  <w:szCs w:val="18"/>
                </w:rPr>
                <w:t>Hydro pumped storage</w:t>
              </w:r>
            </w:moveTo>
            <w:moveToRangeEnd w:id="415"/>
          </w:p>
        </w:tc>
        <w:tc>
          <w:tcPr>
            <w:tcW w:w="1042" w:type="dxa"/>
            <w:gridSpan w:val="2"/>
          </w:tcPr>
          <w:p w14:paraId="10C309AA" w14:textId="0F316A1D" w:rsidR="00675499" w:rsidRPr="00A25EBC" w:rsidRDefault="00675499" w:rsidP="00A25EBC">
            <w:pPr>
              <w:pStyle w:val="PARAGRAPH"/>
              <w:jc w:val="left"/>
              <w:rPr>
                <w:ins w:id="417" w:author="ENA" w:date="2020-12-12T19:57:00Z"/>
                <w:bCs/>
                <w:sz w:val="18"/>
                <w:szCs w:val="18"/>
              </w:rPr>
            </w:pPr>
            <w:ins w:id="418" w:author="ENA" w:date="2020-12-12T19:57:00Z">
              <w:r w:rsidRPr="00A25EBC">
                <w:rPr>
                  <w:sz w:val="18"/>
                  <w:szCs w:val="18"/>
                </w:rPr>
                <w:t>16</w:t>
              </w:r>
            </w:ins>
          </w:p>
        </w:tc>
      </w:tr>
      <w:tr w:rsidR="00675499" w:rsidRPr="00782E28" w14:paraId="247DE845" w14:textId="77777777" w:rsidTr="00A25EBC">
        <w:trPr>
          <w:ins w:id="419" w:author="ENA" w:date="2020-12-12T19:57:00Z"/>
        </w:trPr>
        <w:tc>
          <w:tcPr>
            <w:tcW w:w="3402" w:type="dxa"/>
          </w:tcPr>
          <w:p w14:paraId="7EC833B4" w14:textId="627DF5B5" w:rsidR="00675499" w:rsidRPr="00A25EBC" w:rsidRDefault="00675499" w:rsidP="00A25EBC">
            <w:pPr>
              <w:pStyle w:val="PARAGRAPH"/>
              <w:jc w:val="left"/>
              <w:rPr>
                <w:ins w:id="420" w:author="ENA" w:date="2020-12-12T19:57:00Z"/>
                <w:rFonts w:cs="Arial"/>
                <w:spacing w:val="8"/>
                <w:sz w:val="18"/>
                <w:szCs w:val="18"/>
              </w:rPr>
            </w:pPr>
            <w:ins w:id="421" w:author="ENA" w:date="2020-12-12T19:57:00Z">
              <w:r w:rsidRPr="00A25EBC">
                <w:rPr>
                  <w:sz w:val="18"/>
                  <w:szCs w:val="18"/>
                </w:rPr>
                <w:t>Marine</w:t>
              </w:r>
            </w:ins>
          </w:p>
        </w:tc>
        <w:tc>
          <w:tcPr>
            <w:tcW w:w="984" w:type="dxa"/>
          </w:tcPr>
          <w:p w14:paraId="61748E9A" w14:textId="3CFD5F25" w:rsidR="00675499" w:rsidRPr="00A25EBC" w:rsidRDefault="00675499" w:rsidP="00A25EBC">
            <w:pPr>
              <w:pStyle w:val="PARAGRAPH"/>
              <w:jc w:val="left"/>
              <w:rPr>
                <w:ins w:id="422" w:author="ENA" w:date="2020-12-12T19:57:00Z"/>
                <w:bCs/>
                <w:sz w:val="18"/>
                <w:szCs w:val="18"/>
              </w:rPr>
            </w:pPr>
            <w:ins w:id="423" w:author="ENA" w:date="2020-12-12T19:57:00Z">
              <w:r w:rsidRPr="00A25EBC">
                <w:rPr>
                  <w:sz w:val="18"/>
                  <w:szCs w:val="18"/>
                </w:rPr>
                <w:t>17</w:t>
              </w:r>
            </w:ins>
          </w:p>
        </w:tc>
        <w:tc>
          <w:tcPr>
            <w:tcW w:w="2949" w:type="dxa"/>
            <w:gridSpan w:val="2"/>
          </w:tcPr>
          <w:p w14:paraId="4F8FA0DB" w14:textId="7F30029F" w:rsidR="00675499" w:rsidRPr="00A25EBC" w:rsidRDefault="00675499" w:rsidP="00A25EBC">
            <w:pPr>
              <w:pStyle w:val="PARAGRAPH"/>
              <w:jc w:val="left"/>
              <w:rPr>
                <w:ins w:id="424" w:author="ENA" w:date="2020-12-12T19:57:00Z"/>
                <w:bCs/>
                <w:sz w:val="18"/>
                <w:szCs w:val="18"/>
              </w:rPr>
            </w:pPr>
            <w:moveToRangeStart w:id="425" w:author="ENA" w:date="2020-12-12T19:57:00Z" w:name="move58695468"/>
            <w:moveTo w:id="426" w:author="ENA" w:date="2020-12-12T19:57:00Z">
              <w:r w:rsidRPr="00A25EBC">
                <w:rPr>
                  <w:sz w:val="18"/>
                  <w:szCs w:val="18"/>
                </w:rPr>
                <w:t>Nuclear</w:t>
              </w:r>
            </w:moveTo>
            <w:moveToRangeEnd w:id="425"/>
          </w:p>
        </w:tc>
        <w:tc>
          <w:tcPr>
            <w:tcW w:w="1042" w:type="dxa"/>
            <w:gridSpan w:val="2"/>
          </w:tcPr>
          <w:p w14:paraId="541AD583" w14:textId="75546EEF" w:rsidR="00675499" w:rsidRPr="00A25EBC" w:rsidRDefault="00675499" w:rsidP="00A25EBC">
            <w:pPr>
              <w:pStyle w:val="PARAGRAPH"/>
              <w:jc w:val="left"/>
              <w:rPr>
                <w:ins w:id="427" w:author="ENA" w:date="2020-12-12T19:57:00Z"/>
                <w:bCs/>
                <w:sz w:val="18"/>
                <w:szCs w:val="18"/>
              </w:rPr>
            </w:pPr>
            <w:ins w:id="428" w:author="ENA" w:date="2020-12-12T19:57:00Z">
              <w:r w:rsidRPr="00A25EBC">
                <w:rPr>
                  <w:sz w:val="18"/>
                  <w:szCs w:val="18"/>
                </w:rPr>
                <w:t>18</w:t>
              </w:r>
            </w:ins>
          </w:p>
        </w:tc>
      </w:tr>
      <w:tr w:rsidR="00785248" w:rsidRPr="00782E28" w14:paraId="038C2FF9" w14:textId="77777777" w:rsidTr="00782E28">
        <w:trPr>
          <w:ins w:id="429" w:author="ENA" w:date="2020-12-12T19:57:00Z"/>
        </w:trPr>
        <w:tc>
          <w:tcPr>
            <w:tcW w:w="3402" w:type="dxa"/>
          </w:tcPr>
          <w:p w14:paraId="654C8222" w14:textId="461120C5" w:rsidR="00785248" w:rsidRPr="00A25EBC" w:rsidRDefault="00785248" w:rsidP="00675499">
            <w:pPr>
              <w:pStyle w:val="PARAGRAPH"/>
              <w:jc w:val="left"/>
              <w:rPr>
                <w:ins w:id="430" w:author="ENA" w:date="2020-12-12T19:57:00Z"/>
                <w:sz w:val="18"/>
                <w:szCs w:val="18"/>
              </w:rPr>
            </w:pPr>
            <w:ins w:id="431" w:author="ENA" w:date="2020-12-12T19:57:00Z">
              <w:r w:rsidRPr="00A25EBC">
                <w:rPr>
                  <w:sz w:val="18"/>
                  <w:szCs w:val="18"/>
                </w:rPr>
                <w:t>Hydro run of river</w:t>
              </w:r>
            </w:ins>
          </w:p>
        </w:tc>
        <w:tc>
          <w:tcPr>
            <w:tcW w:w="984" w:type="dxa"/>
          </w:tcPr>
          <w:p w14:paraId="432931E3" w14:textId="498DC2E5" w:rsidR="00785248" w:rsidRPr="00A25EBC" w:rsidRDefault="00785248" w:rsidP="00A25EBC">
            <w:pPr>
              <w:pStyle w:val="PARAGRAPH"/>
              <w:keepNext/>
              <w:suppressAutoHyphens/>
              <w:jc w:val="left"/>
              <w:outlineLvl w:val="2"/>
              <w:rPr>
                <w:ins w:id="432" w:author="ENA" w:date="2020-12-12T19:57:00Z"/>
                <w:sz w:val="18"/>
                <w:szCs w:val="18"/>
              </w:rPr>
            </w:pPr>
            <w:ins w:id="433" w:author="ENA" w:date="2020-12-12T19:57:00Z">
              <w:r w:rsidRPr="00A25EBC">
                <w:rPr>
                  <w:sz w:val="18"/>
                  <w:szCs w:val="18"/>
                </w:rPr>
                <w:t>23</w:t>
              </w:r>
            </w:ins>
          </w:p>
        </w:tc>
        <w:tc>
          <w:tcPr>
            <w:tcW w:w="2949" w:type="dxa"/>
            <w:gridSpan w:val="2"/>
          </w:tcPr>
          <w:p w14:paraId="1E6B9BA5" w14:textId="77777777" w:rsidR="00785248" w:rsidRPr="00A25EBC" w:rsidRDefault="00785248" w:rsidP="00675499">
            <w:pPr>
              <w:pStyle w:val="PARAGRAPH"/>
              <w:jc w:val="left"/>
              <w:rPr>
                <w:ins w:id="434" w:author="ENA" w:date="2020-12-12T19:57:00Z"/>
                <w:sz w:val="18"/>
                <w:szCs w:val="18"/>
              </w:rPr>
            </w:pPr>
          </w:p>
        </w:tc>
        <w:tc>
          <w:tcPr>
            <w:tcW w:w="1042" w:type="dxa"/>
            <w:gridSpan w:val="2"/>
          </w:tcPr>
          <w:p w14:paraId="213EDC0A" w14:textId="77777777" w:rsidR="00785248" w:rsidRPr="00A25EBC" w:rsidRDefault="00785248" w:rsidP="00675499">
            <w:pPr>
              <w:pStyle w:val="PARAGRAPH"/>
              <w:jc w:val="left"/>
              <w:rPr>
                <w:ins w:id="435" w:author="ENA" w:date="2020-12-12T19:57:00Z"/>
                <w:sz w:val="18"/>
                <w:szCs w:val="18"/>
              </w:rPr>
            </w:pPr>
          </w:p>
        </w:tc>
      </w:tr>
      <w:tr w:rsidR="00570299" w:rsidRPr="00782E28" w14:paraId="43E35E58" w14:textId="77777777" w:rsidTr="00A25EBC">
        <w:trPr>
          <w:ins w:id="436" w:author="ENA" w:date="2020-12-12T19:57:00Z"/>
        </w:trPr>
        <w:tc>
          <w:tcPr>
            <w:tcW w:w="3402" w:type="dxa"/>
          </w:tcPr>
          <w:p w14:paraId="7A5CE545" w14:textId="09D8E785" w:rsidR="00D81C5C" w:rsidRPr="00A25EBC" w:rsidRDefault="00570299" w:rsidP="00A25EBC">
            <w:pPr>
              <w:pStyle w:val="PARAGRAPH"/>
              <w:jc w:val="left"/>
              <w:rPr>
                <w:ins w:id="437" w:author="ENA" w:date="2020-12-12T19:57:00Z"/>
                <w:bCs/>
                <w:sz w:val="18"/>
                <w:szCs w:val="18"/>
              </w:rPr>
            </w:pPr>
            <w:ins w:id="438" w:author="ENA" w:date="2020-12-12T19:57:00Z">
              <w:r w:rsidRPr="00A25EBC">
                <w:rPr>
                  <w:sz w:val="18"/>
                  <w:szCs w:val="18"/>
                </w:rPr>
                <w:t>Offshore wind</w:t>
              </w:r>
            </w:ins>
          </w:p>
        </w:tc>
        <w:tc>
          <w:tcPr>
            <w:tcW w:w="984" w:type="dxa"/>
          </w:tcPr>
          <w:p w14:paraId="0E2E7DE8" w14:textId="4897746C" w:rsidR="00570299" w:rsidRPr="00A25EBC" w:rsidRDefault="00570299" w:rsidP="00A25EBC">
            <w:pPr>
              <w:pStyle w:val="PARAGRAPH"/>
              <w:jc w:val="left"/>
              <w:rPr>
                <w:ins w:id="439" w:author="ENA" w:date="2020-12-12T19:57:00Z"/>
                <w:bCs/>
                <w:sz w:val="18"/>
                <w:szCs w:val="18"/>
              </w:rPr>
            </w:pPr>
            <w:ins w:id="440" w:author="ENA" w:date="2020-12-12T19:57:00Z">
              <w:r w:rsidRPr="00A25EBC">
                <w:rPr>
                  <w:sz w:val="18"/>
                  <w:szCs w:val="18"/>
                </w:rPr>
                <w:t>19</w:t>
              </w:r>
            </w:ins>
          </w:p>
        </w:tc>
        <w:tc>
          <w:tcPr>
            <w:tcW w:w="2949" w:type="dxa"/>
            <w:gridSpan w:val="2"/>
          </w:tcPr>
          <w:p w14:paraId="192FF4FA" w14:textId="4A1A1122" w:rsidR="00570299" w:rsidRPr="00A25EBC" w:rsidRDefault="00570299" w:rsidP="007262B0">
            <w:pPr>
              <w:pStyle w:val="PARAGRAPH"/>
              <w:jc w:val="left"/>
              <w:rPr>
                <w:ins w:id="441" w:author="ENA" w:date="2020-12-12T19:57:00Z"/>
                <w:sz w:val="18"/>
                <w:szCs w:val="18"/>
              </w:rPr>
            </w:pPr>
            <w:moveToRangeStart w:id="442" w:author="ENA" w:date="2020-12-12T19:57:00Z" w:name="move58695464"/>
            <w:moveTo w:id="443" w:author="ENA" w:date="2020-12-12T19:57:00Z">
              <w:r w:rsidRPr="00A25EBC">
                <w:rPr>
                  <w:sz w:val="18"/>
                  <w:szCs w:val="18"/>
                </w:rPr>
                <w:t>Other</w:t>
              </w:r>
            </w:moveTo>
            <w:moveToRangeEnd w:id="442"/>
          </w:p>
        </w:tc>
        <w:tc>
          <w:tcPr>
            <w:tcW w:w="1042" w:type="dxa"/>
            <w:gridSpan w:val="2"/>
          </w:tcPr>
          <w:p w14:paraId="68313C4E" w14:textId="5454CD23" w:rsidR="00570299" w:rsidRPr="00A25EBC" w:rsidRDefault="00570299" w:rsidP="00A25EBC">
            <w:pPr>
              <w:pStyle w:val="PARAGRAPH"/>
              <w:jc w:val="left"/>
              <w:rPr>
                <w:ins w:id="444" w:author="ENA" w:date="2020-12-12T19:57:00Z"/>
                <w:bCs/>
                <w:sz w:val="18"/>
                <w:szCs w:val="18"/>
              </w:rPr>
            </w:pPr>
            <w:ins w:id="445" w:author="ENA" w:date="2020-12-12T19:57:00Z">
              <w:r w:rsidRPr="00A25EBC">
                <w:rPr>
                  <w:sz w:val="18"/>
                  <w:szCs w:val="18"/>
                </w:rPr>
                <w:t>20</w:t>
              </w:r>
            </w:ins>
          </w:p>
        </w:tc>
      </w:tr>
      <w:tr w:rsidR="00E449E4" w:rsidRPr="00782E28" w14:paraId="5C01AA02" w14:textId="7A89564E" w:rsidTr="00A25EBC">
        <w:tc>
          <w:tcPr>
            <w:tcW w:w="8377" w:type="dxa"/>
            <w:gridSpan w:val="6"/>
          </w:tcPr>
          <w:p w14:paraId="01C0EC12" w14:textId="105C4E04" w:rsidR="00E449E4" w:rsidRPr="00A25EBC" w:rsidRDefault="00E449E4" w:rsidP="00A25EBC">
            <w:pPr>
              <w:pStyle w:val="PARAGRAPH"/>
              <w:jc w:val="left"/>
              <w:rPr>
                <w:b/>
                <w:sz w:val="18"/>
                <w:szCs w:val="18"/>
              </w:rPr>
            </w:pPr>
            <w:r w:rsidRPr="00A25EBC">
              <w:rPr>
                <w:b/>
                <w:sz w:val="18"/>
                <w:szCs w:val="18"/>
              </w:rPr>
              <w:t>Storage Chemical</w:t>
            </w:r>
          </w:p>
        </w:tc>
      </w:tr>
      <w:tr w:rsidR="00D81C5C" w:rsidRPr="00782E28" w14:paraId="5D25327F" w14:textId="612D1A38" w:rsidTr="00A25EBC">
        <w:tc>
          <w:tcPr>
            <w:tcW w:w="3402" w:type="dxa"/>
          </w:tcPr>
          <w:p w14:paraId="46E3FB39" w14:textId="4C0A2665" w:rsidR="00D81C5C" w:rsidRPr="00A25EBC" w:rsidRDefault="00D81C5C" w:rsidP="00A25EBC">
            <w:pPr>
              <w:pStyle w:val="PARAGRAPH"/>
              <w:jc w:val="left"/>
              <w:rPr>
                <w:sz w:val="18"/>
                <w:szCs w:val="18"/>
              </w:rPr>
            </w:pPr>
            <w:r w:rsidRPr="00A25EBC">
              <w:rPr>
                <w:sz w:val="18"/>
                <w:szCs w:val="18"/>
              </w:rPr>
              <w:t>Ammonia</w:t>
            </w:r>
          </w:p>
        </w:tc>
        <w:tc>
          <w:tcPr>
            <w:tcW w:w="1014" w:type="dxa"/>
            <w:gridSpan w:val="2"/>
          </w:tcPr>
          <w:p w14:paraId="6597D7F1" w14:textId="371A432F" w:rsidR="00D81C5C" w:rsidRPr="00A25EBC" w:rsidRDefault="00D81C5C" w:rsidP="00A25EBC">
            <w:pPr>
              <w:pStyle w:val="PARAGRAPH"/>
              <w:jc w:val="left"/>
              <w:rPr>
                <w:sz w:val="18"/>
                <w:szCs w:val="18"/>
              </w:rPr>
            </w:pPr>
            <w:r w:rsidRPr="00A25EBC">
              <w:rPr>
                <w:sz w:val="18"/>
                <w:szCs w:val="18"/>
              </w:rPr>
              <w:t>30</w:t>
            </w:r>
          </w:p>
        </w:tc>
        <w:tc>
          <w:tcPr>
            <w:tcW w:w="2977" w:type="dxa"/>
            <w:gridSpan w:val="2"/>
          </w:tcPr>
          <w:p w14:paraId="33299426" w14:textId="07D73A13" w:rsidR="00D81C5C" w:rsidRPr="00A25EBC" w:rsidRDefault="00D81C5C" w:rsidP="00A25EBC">
            <w:pPr>
              <w:pStyle w:val="PARAGRAPH"/>
              <w:jc w:val="left"/>
              <w:rPr>
                <w:sz w:val="18"/>
                <w:szCs w:val="18"/>
              </w:rPr>
            </w:pPr>
            <w:r w:rsidRPr="00A25EBC">
              <w:rPr>
                <w:sz w:val="18"/>
                <w:szCs w:val="18"/>
              </w:rPr>
              <w:t>Hydrogen</w:t>
            </w:r>
          </w:p>
        </w:tc>
        <w:tc>
          <w:tcPr>
            <w:tcW w:w="984" w:type="dxa"/>
          </w:tcPr>
          <w:p w14:paraId="1A53D294" w14:textId="3D674393" w:rsidR="00D81C5C" w:rsidRPr="00A25EBC" w:rsidRDefault="00D81C5C" w:rsidP="00A25EBC">
            <w:pPr>
              <w:pStyle w:val="PARAGRAPH"/>
              <w:jc w:val="left"/>
              <w:rPr>
                <w:sz w:val="18"/>
                <w:szCs w:val="18"/>
              </w:rPr>
            </w:pPr>
            <w:r w:rsidRPr="00A25EBC">
              <w:rPr>
                <w:sz w:val="18"/>
                <w:szCs w:val="18"/>
              </w:rPr>
              <w:t>31</w:t>
            </w:r>
          </w:p>
        </w:tc>
      </w:tr>
      <w:tr w:rsidR="00D81C5C" w:rsidRPr="00782E28" w14:paraId="2C29D2F3" w14:textId="1CC24864" w:rsidTr="00A25EBC">
        <w:tc>
          <w:tcPr>
            <w:tcW w:w="3402" w:type="dxa"/>
          </w:tcPr>
          <w:p w14:paraId="770F10EB" w14:textId="1D1EC70A" w:rsidR="00D81C5C" w:rsidRPr="00A25EBC" w:rsidRDefault="00D81C5C" w:rsidP="00A25EBC">
            <w:pPr>
              <w:pStyle w:val="PARAGRAPH"/>
              <w:jc w:val="left"/>
              <w:rPr>
                <w:sz w:val="18"/>
                <w:szCs w:val="18"/>
              </w:rPr>
            </w:pPr>
            <w:r w:rsidRPr="00A25EBC">
              <w:rPr>
                <w:sz w:val="18"/>
                <w:szCs w:val="18"/>
              </w:rPr>
              <w:t>Synthetic Fuels</w:t>
            </w:r>
          </w:p>
        </w:tc>
        <w:tc>
          <w:tcPr>
            <w:tcW w:w="1014" w:type="dxa"/>
            <w:gridSpan w:val="2"/>
          </w:tcPr>
          <w:p w14:paraId="0BEC052E" w14:textId="0783486C" w:rsidR="00D81C5C" w:rsidRPr="00A25EBC" w:rsidRDefault="00D81C5C" w:rsidP="00A25EBC">
            <w:pPr>
              <w:pStyle w:val="PARAGRAPH"/>
              <w:jc w:val="left"/>
              <w:rPr>
                <w:sz w:val="18"/>
                <w:szCs w:val="18"/>
              </w:rPr>
            </w:pPr>
            <w:r w:rsidRPr="00A25EBC">
              <w:rPr>
                <w:sz w:val="18"/>
                <w:szCs w:val="18"/>
              </w:rPr>
              <w:t>32</w:t>
            </w:r>
          </w:p>
        </w:tc>
        <w:tc>
          <w:tcPr>
            <w:tcW w:w="2977" w:type="dxa"/>
            <w:gridSpan w:val="2"/>
          </w:tcPr>
          <w:p w14:paraId="1808FEF6" w14:textId="0DDD7008" w:rsidR="00D81C5C" w:rsidRPr="00A25EBC" w:rsidRDefault="00D81C5C" w:rsidP="00A25EBC">
            <w:pPr>
              <w:pStyle w:val="PARAGRAPH"/>
              <w:jc w:val="left"/>
              <w:rPr>
                <w:sz w:val="18"/>
                <w:szCs w:val="18"/>
              </w:rPr>
            </w:pPr>
            <w:r w:rsidRPr="00A25EBC">
              <w:rPr>
                <w:sz w:val="18"/>
                <w:szCs w:val="18"/>
              </w:rPr>
              <w:t>Drop-in Fuels</w:t>
            </w:r>
          </w:p>
        </w:tc>
        <w:tc>
          <w:tcPr>
            <w:tcW w:w="984" w:type="dxa"/>
          </w:tcPr>
          <w:p w14:paraId="645FE8E3" w14:textId="7B448F19" w:rsidR="00D81C5C" w:rsidRPr="00A25EBC" w:rsidRDefault="00D81C5C" w:rsidP="00A25EBC">
            <w:pPr>
              <w:pStyle w:val="PARAGRAPH"/>
              <w:jc w:val="left"/>
              <w:rPr>
                <w:sz w:val="18"/>
                <w:szCs w:val="18"/>
              </w:rPr>
            </w:pPr>
            <w:r w:rsidRPr="00A25EBC">
              <w:rPr>
                <w:sz w:val="18"/>
                <w:szCs w:val="18"/>
              </w:rPr>
              <w:t>33</w:t>
            </w:r>
          </w:p>
        </w:tc>
      </w:tr>
      <w:tr w:rsidR="00D81C5C" w:rsidRPr="00782E28" w14:paraId="6B5EE346" w14:textId="4E762E05" w:rsidTr="00A25EBC">
        <w:tc>
          <w:tcPr>
            <w:tcW w:w="3402" w:type="dxa"/>
          </w:tcPr>
          <w:p w14:paraId="5B8E74DD" w14:textId="1EBA91FA" w:rsidR="00D81C5C" w:rsidRPr="00A25EBC" w:rsidRDefault="00D81C5C" w:rsidP="00A25EBC">
            <w:pPr>
              <w:pStyle w:val="PARAGRAPH"/>
              <w:jc w:val="left"/>
              <w:rPr>
                <w:sz w:val="18"/>
                <w:szCs w:val="18"/>
              </w:rPr>
            </w:pPr>
            <w:r w:rsidRPr="00A25EBC">
              <w:rPr>
                <w:sz w:val="18"/>
                <w:szCs w:val="18"/>
              </w:rPr>
              <w:t>Methanol</w:t>
            </w:r>
          </w:p>
        </w:tc>
        <w:tc>
          <w:tcPr>
            <w:tcW w:w="1014" w:type="dxa"/>
            <w:gridSpan w:val="2"/>
          </w:tcPr>
          <w:p w14:paraId="2F72D73E" w14:textId="059D98DF" w:rsidR="00D81C5C" w:rsidRPr="00A25EBC" w:rsidRDefault="00D81C5C" w:rsidP="00A25EBC">
            <w:pPr>
              <w:pStyle w:val="PARAGRAPH"/>
              <w:jc w:val="left"/>
              <w:rPr>
                <w:sz w:val="18"/>
                <w:szCs w:val="18"/>
              </w:rPr>
            </w:pPr>
            <w:r w:rsidRPr="00A25EBC">
              <w:rPr>
                <w:sz w:val="18"/>
                <w:szCs w:val="18"/>
              </w:rPr>
              <w:t>34</w:t>
            </w:r>
          </w:p>
        </w:tc>
        <w:tc>
          <w:tcPr>
            <w:tcW w:w="2977" w:type="dxa"/>
            <w:gridSpan w:val="2"/>
          </w:tcPr>
          <w:p w14:paraId="03263228" w14:textId="0F45B091" w:rsidR="00D81C5C" w:rsidRPr="00A25EBC" w:rsidRDefault="00D81C5C" w:rsidP="00A25EBC">
            <w:pPr>
              <w:pStyle w:val="PARAGRAPH"/>
              <w:jc w:val="left"/>
              <w:rPr>
                <w:sz w:val="18"/>
                <w:szCs w:val="18"/>
              </w:rPr>
            </w:pPr>
            <w:r w:rsidRPr="00A25EBC">
              <w:rPr>
                <w:sz w:val="18"/>
                <w:szCs w:val="18"/>
              </w:rPr>
              <w:t>Synthetic Natural Gas</w:t>
            </w:r>
          </w:p>
        </w:tc>
        <w:tc>
          <w:tcPr>
            <w:tcW w:w="984" w:type="dxa"/>
          </w:tcPr>
          <w:p w14:paraId="26D062B0" w14:textId="7D9C2754" w:rsidR="00D81C5C" w:rsidRPr="00A25EBC" w:rsidRDefault="00D81C5C" w:rsidP="00A25EBC">
            <w:pPr>
              <w:pStyle w:val="PARAGRAPH"/>
              <w:jc w:val="left"/>
              <w:rPr>
                <w:sz w:val="18"/>
                <w:szCs w:val="18"/>
              </w:rPr>
            </w:pPr>
            <w:r w:rsidRPr="00A25EBC">
              <w:rPr>
                <w:sz w:val="18"/>
                <w:szCs w:val="18"/>
              </w:rPr>
              <w:t>35</w:t>
            </w:r>
          </w:p>
        </w:tc>
      </w:tr>
      <w:tr w:rsidR="00782E28" w:rsidRPr="00782E28" w14:paraId="4AB08D27" w14:textId="77777777" w:rsidTr="00007FEE">
        <w:tc>
          <w:tcPr>
            <w:tcW w:w="8377" w:type="dxa"/>
            <w:gridSpan w:val="6"/>
          </w:tcPr>
          <w:p w14:paraId="57ED6E62" w14:textId="426A2929" w:rsidR="00782E28" w:rsidRPr="00A25EBC" w:rsidRDefault="00782E28" w:rsidP="00A25EBC">
            <w:pPr>
              <w:pStyle w:val="PARAGRAPH"/>
              <w:jc w:val="left"/>
              <w:rPr>
                <w:b/>
                <w:sz w:val="18"/>
                <w:szCs w:val="18"/>
              </w:rPr>
            </w:pPr>
            <w:r w:rsidRPr="00A25EBC">
              <w:rPr>
                <w:b/>
                <w:sz w:val="18"/>
                <w:szCs w:val="18"/>
              </w:rPr>
              <w:t>Storage Electrical</w:t>
            </w:r>
          </w:p>
        </w:tc>
      </w:tr>
      <w:tr w:rsidR="00D81C5C" w:rsidRPr="00782E28" w14:paraId="3BEBF39B" w14:textId="2366D0DB" w:rsidTr="00A25EBC">
        <w:tc>
          <w:tcPr>
            <w:tcW w:w="3402" w:type="dxa"/>
          </w:tcPr>
          <w:p w14:paraId="3241DDDB" w14:textId="4062AA12" w:rsidR="00D81C5C" w:rsidRPr="00A25EBC" w:rsidRDefault="00D81C5C" w:rsidP="00A25EBC">
            <w:pPr>
              <w:pStyle w:val="PARAGRAPH"/>
              <w:jc w:val="left"/>
              <w:rPr>
                <w:sz w:val="18"/>
                <w:szCs w:val="18"/>
              </w:rPr>
            </w:pPr>
            <w:r w:rsidRPr="00A25EBC">
              <w:rPr>
                <w:sz w:val="18"/>
                <w:szCs w:val="18"/>
              </w:rPr>
              <w:t>Supercapacitors</w:t>
            </w:r>
          </w:p>
        </w:tc>
        <w:tc>
          <w:tcPr>
            <w:tcW w:w="1014" w:type="dxa"/>
            <w:gridSpan w:val="2"/>
          </w:tcPr>
          <w:p w14:paraId="2BDA01B0" w14:textId="7A061E2A" w:rsidR="00D81C5C" w:rsidRPr="00A25EBC" w:rsidRDefault="00D81C5C" w:rsidP="00A25EBC">
            <w:pPr>
              <w:pStyle w:val="PARAGRAPH"/>
              <w:jc w:val="left"/>
              <w:rPr>
                <w:sz w:val="18"/>
                <w:szCs w:val="18"/>
              </w:rPr>
            </w:pPr>
            <w:r w:rsidRPr="00A25EBC">
              <w:rPr>
                <w:sz w:val="18"/>
                <w:szCs w:val="18"/>
              </w:rPr>
              <w:t>36</w:t>
            </w:r>
          </w:p>
        </w:tc>
        <w:tc>
          <w:tcPr>
            <w:tcW w:w="2977" w:type="dxa"/>
            <w:gridSpan w:val="2"/>
          </w:tcPr>
          <w:p w14:paraId="23E8FAD8" w14:textId="7B6E3ACB" w:rsidR="00D81C5C" w:rsidRPr="00A25EBC" w:rsidRDefault="00D81C5C" w:rsidP="00A25EBC">
            <w:pPr>
              <w:pStyle w:val="PARAGRAPH"/>
              <w:jc w:val="left"/>
              <w:rPr>
                <w:sz w:val="18"/>
                <w:szCs w:val="18"/>
              </w:rPr>
            </w:pPr>
            <w:r w:rsidRPr="00A25EBC">
              <w:rPr>
                <w:sz w:val="18"/>
                <w:szCs w:val="18"/>
              </w:rPr>
              <w:t>Superconducting Magnetic ES (SMES)</w:t>
            </w:r>
          </w:p>
        </w:tc>
        <w:tc>
          <w:tcPr>
            <w:tcW w:w="984" w:type="dxa"/>
          </w:tcPr>
          <w:p w14:paraId="3A673002" w14:textId="02D771F6" w:rsidR="00D81C5C" w:rsidRPr="00A25EBC" w:rsidRDefault="00D81C5C" w:rsidP="00A25EBC">
            <w:pPr>
              <w:pStyle w:val="PARAGRAPH"/>
              <w:jc w:val="left"/>
              <w:rPr>
                <w:sz w:val="18"/>
                <w:szCs w:val="18"/>
              </w:rPr>
            </w:pPr>
            <w:r w:rsidRPr="00A25EBC">
              <w:rPr>
                <w:sz w:val="18"/>
                <w:szCs w:val="18"/>
              </w:rPr>
              <w:t>37</w:t>
            </w:r>
          </w:p>
        </w:tc>
      </w:tr>
      <w:tr w:rsidR="00E449E4" w:rsidRPr="00782E28" w14:paraId="35A139B5" w14:textId="23A99D63" w:rsidTr="00A25EBC">
        <w:tc>
          <w:tcPr>
            <w:tcW w:w="8377" w:type="dxa"/>
            <w:gridSpan w:val="6"/>
          </w:tcPr>
          <w:p w14:paraId="3D079E94" w14:textId="14F41FF6" w:rsidR="00E449E4" w:rsidRPr="00A25EBC" w:rsidRDefault="00E449E4" w:rsidP="00A25EBC">
            <w:pPr>
              <w:pStyle w:val="PARAGRAPH"/>
              <w:jc w:val="left"/>
              <w:rPr>
                <w:b/>
                <w:sz w:val="18"/>
                <w:szCs w:val="18"/>
              </w:rPr>
            </w:pPr>
            <w:r w:rsidRPr="00A25EBC">
              <w:rPr>
                <w:b/>
                <w:sz w:val="18"/>
                <w:szCs w:val="18"/>
              </w:rPr>
              <w:t>Storage Mechanical</w:t>
            </w:r>
          </w:p>
        </w:tc>
      </w:tr>
      <w:tr w:rsidR="00D81C5C" w:rsidRPr="00782E28" w14:paraId="6FBBCB28" w14:textId="685B75C5" w:rsidTr="00A25EBC">
        <w:tc>
          <w:tcPr>
            <w:tcW w:w="3402" w:type="dxa"/>
          </w:tcPr>
          <w:p w14:paraId="052F9964" w14:textId="67559683" w:rsidR="00D81C5C" w:rsidRPr="00A25EBC" w:rsidRDefault="00E449E4" w:rsidP="00A25EBC">
            <w:pPr>
              <w:pStyle w:val="PARAGRAPH"/>
              <w:jc w:val="left"/>
              <w:rPr>
                <w:sz w:val="18"/>
                <w:szCs w:val="18"/>
              </w:rPr>
            </w:pPr>
            <w:r w:rsidRPr="00A25EBC">
              <w:rPr>
                <w:sz w:val="18"/>
                <w:szCs w:val="18"/>
              </w:rPr>
              <w:t>Adiabatic Compressed Air</w:t>
            </w:r>
          </w:p>
        </w:tc>
        <w:tc>
          <w:tcPr>
            <w:tcW w:w="1014" w:type="dxa"/>
            <w:gridSpan w:val="2"/>
          </w:tcPr>
          <w:p w14:paraId="4165D93F" w14:textId="3DACA397" w:rsidR="00D81C5C" w:rsidRPr="00A25EBC" w:rsidRDefault="00E449E4" w:rsidP="00A25EBC">
            <w:pPr>
              <w:pStyle w:val="PARAGRAPH"/>
              <w:jc w:val="left"/>
              <w:rPr>
                <w:sz w:val="18"/>
                <w:szCs w:val="18"/>
              </w:rPr>
            </w:pPr>
            <w:r w:rsidRPr="00A25EBC">
              <w:rPr>
                <w:sz w:val="18"/>
                <w:szCs w:val="18"/>
              </w:rPr>
              <w:t>38</w:t>
            </w:r>
          </w:p>
        </w:tc>
        <w:tc>
          <w:tcPr>
            <w:tcW w:w="2977" w:type="dxa"/>
            <w:gridSpan w:val="2"/>
          </w:tcPr>
          <w:p w14:paraId="0E1C537E" w14:textId="2BE9F1B3" w:rsidR="00D81C5C" w:rsidRPr="00A25EBC" w:rsidRDefault="00E449E4" w:rsidP="00A25EBC">
            <w:pPr>
              <w:pStyle w:val="PARAGRAPH"/>
              <w:jc w:val="left"/>
              <w:rPr>
                <w:sz w:val="18"/>
                <w:szCs w:val="18"/>
              </w:rPr>
            </w:pPr>
            <w:r w:rsidRPr="00A25EBC">
              <w:rPr>
                <w:sz w:val="18"/>
                <w:szCs w:val="18"/>
              </w:rPr>
              <w:t>Diabatic Compressed Air</w:t>
            </w:r>
          </w:p>
        </w:tc>
        <w:tc>
          <w:tcPr>
            <w:tcW w:w="984" w:type="dxa"/>
          </w:tcPr>
          <w:p w14:paraId="17C1F6E3" w14:textId="39A7E439" w:rsidR="00D81C5C" w:rsidRPr="00A25EBC" w:rsidRDefault="00E449E4" w:rsidP="00A25EBC">
            <w:pPr>
              <w:pStyle w:val="PARAGRAPH"/>
              <w:jc w:val="left"/>
              <w:rPr>
                <w:sz w:val="18"/>
                <w:szCs w:val="18"/>
              </w:rPr>
            </w:pPr>
            <w:r w:rsidRPr="00A25EBC">
              <w:rPr>
                <w:sz w:val="18"/>
                <w:szCs w:val="18"/>
              </w:rPr>
              <w:t>39</w:t>
            </w:r>
          </w:p>
        </w:tc>
      </w:tr>
      <w:tr w:rsidR="00D81C5C" w:rsidRPr="00782E28" w14:paraId="68FF2112" w14:textId="072920A9" w:rsidTr="00A25EBC">
        <w:tc>
          <w:tcPr>
            <w:tcW w:w="3402" w:type="dxa"/>
          </w:tcPr>
          <w:p w14:paraId="126DBB30" w14:textId="0727BF97" w:rsidR="00D81C5C" w:rsidRPr="00A25EBC" w:rsidRDefault="00E449E4" w:rsidP="00A25EBC">
            <w:pPr>
              <w:pStyle w:val="PARAGRAPH"/>
              <w:jc w:val="left"/>
              <w:rPr>
                <w:sz w:val="18"/>
                <w:szCs w:val="18"/>
              </w:rPr>
            </w:pPr>
            <w:r w:rsidRPr="00A25EBC">
              <w:rPr>
                <w:sz w:val="18"/>
                <w:szCs w:val="18"/>
              </w:rPr>
              <w:t>Liquid Air Energy Storage</w:t>
            </w:r>
          </w:p>
        </w:tc>
        <w:tc>
          <w:tcPr>
            <w:tcW w:w="1014" w:type="dxa"/>
            <w:gridSpan w:val="2"/>
          </w:tcPr>
          <w:p w14:paraId="33446A6A" w14:textId="735AFF3A" w:rsidR="00D81C5C" w:rsidRPr="00A25EBC" w:rsidRDefault="00E449E4" w:rsidP="00A25EBC">
            <w:pPr>
              <w:pStyle w:val="PARAGRAPH"/>
              <w:jc w:val="left"/>
              <w:rPr>
                <w:sz w:val="18"/>
                <w:szCs w:val="18"/>
              </w:rPr>
            </w:pPr>
            <w:r w:rsidRPr="00A25EBC">
              <w:rPr>
                <w:sz w:val="18"/>
                <w:szCs w:val="18"/>
              </w:rPr>
              <w:t>40</w:t>
            </w:r>
          </w:p>
        </w:tc>
        <w:tc>
          <w:tcPr>
            <w:tcW w:w="2977" w:type="dxa"/>
            <w:gridSpan w:val="2"/>
          </w:tcPr>
          <w:p w14:paraId="16B2EB72" w14:textId="5B537B7C" w:rsidR="00D81C5C" w:rsidRPr="00A25EBC" w:rsidRDefault="00E449E4" w:rsidP="00A25EBC">
            <w:pPr>
              <w:pStyle w:val="PARAGRAPH"/>
              <w:jc w:val="left"/>
              <w:rPr>
                <w:sz w:val="18"/>
                <w:szCs w:val="18"/>
              </w:rPr>
            </w:pPr>
            <w:r w:rsidRPr="00A25EBC">
              <w:rPr>
                <w:sz w:val="18"/>
                <w:szCs w:val="18"/>
              </w:rPr>
              <w:t>Pumped Hydro</w:t>
            </w:r>
          </w:p>
        </w:tc>
        <w:tc>
          <w:tcPr>
            <w:tcW w:w="984" w:type="dxa"/>
          </w:tcPr>
          <w:p w14:paraId="4FD69DBA" w14:textId="29926E98" w:rsidR="00D81C5C" w:rsidRPr="00A25EBC" w:rsidRDefault="00E449E4" w:rsidP="00A25EBC">
            <w:pPr>
              <w:pStyle w:val="PARAGRAPH"/>
              <w:jc w:val="left"/>
              <w:rPr>
                <w:sz w:val="18"/>
                <w:szCs w:val="18"/>
              </w:rPr>
            </w:pPr>
            <w:r w:rsidRPr="00A25EBC">
              <w:rPr>
                <w:sz w:val="18"/>
                <w:szCs w:val="18"/>
              </w:rPr>
              <w:t>41</w:t>
            </w:r>
          </w:p>
        </w:tc>
      </w:tr>
      <w:tr w:rsidR="00E449E4" w:rsidRPr="00782E28" w14:paraId="2B93D531" w14:textId="77777777" w:rsidTr="00A25EBC">
        <w:tc>
          <w:tcPr>
            <w:tcW w:w="3402" w:type="dxa"/>
          </w:tcPr>
          <w:p w14:paraId="1C0964E1" w14:textId="2564BE30" w:rsidR="00E449E4" w:rsidRPr="00A25EBC" w:rsidRDefault="00E449E4" w:rsidP="00A25EBC">
            <w:pPr>
              <w:pStyle w:val="PARAGRAPH"/>
              <w:jc w:val="left"/>
              <w:rPr>
                <w:sz w:val="18"/>
                <w:szCs w:val="18"/>
              </w:rPr>
            </w:pPr>
            <w:r w:rsidRPr="00A25EBC">
              <w:rPr>
                <w:sz w:val="18"/>
                <w:szCs w:val="18"/>
              </w:rPr>
              <w:t>Flywheels</w:t>
            </w:r>
          </w:p>
        </w:tc>
        <w:tc>
          <w:tcPr>
            <w:tcW w:w="1014" w:type="dxa"/>
            <w:gridSpan w:val="2"/>
          </w:tcPr>
          <w:p w14:paraId="2F6FDEC3" w14:textId="11C18FE0" w:rsidR="00E449E4" w:rsidRPr="00A25EBC" w:rsidRDefault="00E449E4" w:rsidP="00A25EBC">
            <w:pPr>
              <w:pStyle w:val="PARAGRAPH"/>
              <w:jc w:val="left"/>
              <w:rPr>
                <w:sz w:val="18"/>
                <w:szCs w:val="18"/>
              </w:rPr>
            </w:pPr>
            <w:r w:rsidRPr="00A25EBC">
              <w:rPr>
                <w:sz w:val="18"/>
                <w:szCs w:val="18"/>
              </w:rPr>
              <w:t>42</w:t>
            </w:r>
          </w:p>
        </w:tc>
        <w:tc>
          <w:tcPr>
            <w:tcW w:w="2977" w:type="dxa"/>
            <w:gridSpan w:val="2"/>
          </w:tcPr>
          <w:p w14:paraId="71C19C34" w14:textId="77777777" w:rsidR="00E449E4" w:rsidRPr="00A25EBC" w:rsidRDefault="00E449E4" w:rsidP="00A25EBC">
            <w:pPr>
              <w:pStyle w:val="PARAGRAPH"/>
              <w:jc w:val="left"/>
              <w:rPr>
                <w:sz w:val="18"/>
                <w:szCs w:val="18"/>
              </w:rPr>
            </w:pPr>
          </w:p>
        </w:tc>
        <w:tc>
          <w:tcPr>
            <w:tcW w:w="984" w:type="dxa"/>
          </w:tcPr>
          <w:p w14:paraId="2B926E07" w14:textId="77777777" w:rsidR="00E449E4" w:rsidRPr="00A25EBC" w:rsidRDefault="00E449E4" w:rsidP="00A25EBC">
            <w:pPr>
              <w:pStyle w:val="PARAGRAPH"/>
              <w:jc w:val="left"/>
              <w:rPr>
                <w:sz w:val="18"/>
                <w:szCs w:val="18"/>
              </w:rPr>
            </w:pPr>
          </w:p>
        </w:tc>
      </w:tr>
      <w:tr w:rsidR="00E449E4" w:rsidRPr="00782E28" w14:paraId="1F1EA09B" w14:textId="776DDA75" w:rsidTr="00A25EBC">
        <w:tc>
          <w:tcPr>
            <w:tcW w:w="8377" w:type="dxa"/>
            <w:gridSpan w:val="6"/>
          </w:tcPr>
          <w:p w14:paraId="4C62BE4D" w14:textId="29CFB81B" w:rsidR="00E449E4" w:rsidRPr="00A25EBC" w:rsidRDefault="00E449E4" w:rsidP="00A25EBC">
            <w:pPr>
              <w:pStyle w:val="PARAGRAPH"/>
              <w:jc w:val="left"/>
              <w:rPr>
                <w:b/>
                <w:sz w:val="18"/>
                <w:szCs w:val="18"/>
              </w:rPr>
            </w:pPr>
            <w:r w:rsidRPr="00A25EBC">
              <w:rPr>
                <w:b/>
                <w:sz w:val="18"/>
                <w:szCs w:val="18"/>
              </w:rPr>
              <w:t>Storage Thermal</w:t>
            </w:r>
          </w:p>
        </w:tc>
      </w:tr>
      <w:tr w:rsidR="00D81C5C" w:rsidRPr="00782E28" w14:paraId="663ADF87" w14:textId="032B7D4C" w:rsidTr="00A25EBC">
        <w:tc>
          <w:tcPr>
            <w:tcW w:w="3402" w:type="dxa"/>
          </w:tcPr>
          <w:p w14:paraId="75040D42" w14:textId="5FB5D27A" w:rsidR="00D81C5C" w:rsidRPr="00A25EBC" w:rsidRDefault="00E449E4" w:rsidP="00A25EBC">
            <w:pPr>
              <w:pStyle w:val="PARAGRAPH"/>
              <w:jc w:val="left"/>
              <w:rPr>
                <w:sz w:val="18"/>
                <w:szCs w:val="18"/>
              </w:rPr>
            </w:pPr>
            <w:r w:rsidRPr="00A25EBC">
              <w:rPr>
                <w:sz w:val="18"/>
                <w:szCs w:val="18"/>
              </w:rPr>
              <w:t>Latent Heat Storage</w:t>
            </w:r>
          </w:p>
        </w:tc>
        <w:tc>
          <w:tcPr>
            <w:tcW w:w="1014" w:type="dxa"/>
            <w:gridSpan w:val="2"/>
          </w:tcPr>
          <w:p w14:paraId="3982697F" w14:textId="78CA9259" w:rsidR="00D81C5C" w:rsidRPr="00A25EBC" w:rsidRDefault="00E449E4" w:rsidP="00A25EBC">
            <w:pPr>
              <w:pStyle w:val="PARAGRAPH"/>
              <w:jc w:val="left"/>
              <w:rPr>
                <w:sz w:val="18"/>
                <w:szCs w:val="18"/>
              </w:rPr>
            </w:pPr>
            <w:r w:rsidRPr="00A25EBC">
              <w:rPr>
                <w:sz w:val="18"/>
                <w:szCs w:val="18"/>
              </w:rPr>
              <w:t>43</w:t>
            </w:r>
          </w:p>
        </w:tc>
        <w:tc>
          <w:tcPr>
            <w:tcW w:w="2977" w:type="dxa"/>
            <w:gridSpan w:val="2"/>
          </w:tcPr>
          <w:p w14:paraId="377D8A99" w14:textId="490EBF3D" w:rsidR="00D81C5C" w:rsidRPr="00A25EBC" w:rsidRDefault="00E449E4" w:rsidP="00A25EBC">
            <w:pPr>
              <w:pStyle w:val="PARAGRAPH"/>
              <w:jc w:val="left"/>
              <w:rPr>
                <w:sz w:val="18"/>
                <w:szCs w:val="18"/>
              </w:rPr>
            </w:pPr>
            <w:r w:rsidRPr="00A25EBC">
              <w:rPr>
                <w:sz w:val="18"/>
                <w:szCs w:val="18"/>
              </w:rPr>
              <w:t>Thermochemical Storage</w:t>
            </w:r>
          </w:p>
        </w:tc>
        <w:tc>
          <w:tcPr>
            <w:tcW w:w="984" w:type="dxa"/>
          </w:tcPr>
          <w:p w14:paraId="3672809C" w14:textId="2C36BD02" w:rsidR="00D81C5C" w:rsidRPr="00A25EBC" w:rsidRDefault="00E449E4" w:rsidP="00A25EBC">
            <w:pPr>
              <w:pStyle w:val="PARAGRAPH"/>
              <w:jc w:val="left"/>
              <w:rPr>
                <w:sz w:val="18"/>
                <w:szCs w:val="18"/>
              </w:rPr>
            </w:pPr>
            <w:r w:rsidRPr="00A25EBC">
              <w:rPr>
                <w:sz w:val="18"/>
                <w:szCs w:val="18"/>
              </w:rPr>
              <w:t>44</w:t>
            </w:r>
          </w:p>
        </w:tc>
      </w:tr>
      <w:tr w:rsidR="00E449E4" w:rsidRPr="00782E28" w14:paraId="164CDB26" w14:textId="77777777" w:rsidTr="00A25EBC">
        <w:tc>
          <w:tcPr>
            <w:tcW w:w="3402" w:type="dxa"/>
          </w:tcPr>
          <w:p w14:paraId="28F2EC07" w14:textId="54C22ED5" w:rsidR="00E449E4" w:rsidRPr="00A25EBC" w:rsidRDefault="00E449E4" w:rsidP="00A25EBC">
            <w:pPr>
              <w:pStyle w:val="PARAGRAPH"/>
              <w:jc w:val="left"/>
              <w:rPr>
                <w:sz w:val="18"/>
                <w:szCs w:val="18"/>
              </w:rPr>
            </w:pPr>
            <w:r w:rsidRPr="00A25EBC">
              <w:rPr>
                <w:sz w:val="18"/>
                <w:szCs w:val="18"/>
              </w:rPr>
              <w:lastRenderedPageBreak/>
              <w:t>Sensible Heat Storage</w:t>
            </w:r>
          </w:p>
        </w:tc>
        <w:tc>
          <w:tcPr>
            <w:tcW w:w="1014" w:type="dxa"/>
            <w:gridSpan w:val="2"/>
          </w:tcPr>
          <w:p w14:paraId="0A559DD1" w14:textId="035BFE85" w:rsidR="00E449E4" w:rsidRPr="00A25EBC" w:rsidRDefault="00E449E4" w:rsidP="00A25EBC">
            <w:pPr>
              <w:pStyle w:val="PARAGRAPH"/>
              <w:jc w:val="left"/>
              <w:rPr>
                <w:sz w:val="18"/>
                <w:szCs w:val="18"/>
              </w:rPr>
            </w:pPr>
            <w:r w:rsidRPr="00A25EBC">
              <w:rPr>
                <w:sz w:val="18"/>
                <w:szCs w:val="18"/>
              </w:rPr>
              <w:t>45</w:t>
            </w:r>
          </w:p>
        </w:tc>
        <w:tc>
          <w:tcPr>
            <w:tcW w:w="2977" w:type="dxa"/>
            <w:gridSpan w:val="2"/>
          </w:tcPr>
          <w:p w14:paraId="1194032A" w14:textId="77777777" w:rsidR="00E449E4" w:rsidRPr="00A25EBC" w:rsidRDefault="00E449E4" w:rsidP="00A25EBC">
            <w:pPr>
              <w:pStyle w:val="PARAGRAPH"/>
              <w:jc w:val="left"/>
              <w:rPr>
                <w:sz w:val="18"/>
                <w:szCs w:val="18"/>
              </w:rPr>
            </w:pPr>
          </w:p>
        </w:tc>
        <w:tc>
          <w:tcPr>
            <w:tcW w:w="984" w:type="dxa"/>
          </w:tcPr>
          <w:p w14:paraId="764A2A7C" w14:textId="77777777" w:rsidR="00E449E4" w:rsidRPr="00A25EBC" w:rsidRDefault="00E449E4" w:rsidP="00A25EBC">
            <w:pPr>
              <w:pStyle w:val="PARAGRAPH"/>
              <w:jc w:val="left"/>
              <w:rPr>
                <w:sz w:val="18"/>
                <w:szCs w:val="18"/>
              </w:rPr>
            </w:pPr>
          </w:p>
        </w:tc>
      </w:tr>
      <w:tr w:rsidR="00782E28" w:rsidRPr="00782E28" w14:paraId="1C5AD006" w14:textId="61BCBCC2" w:rsidTr="00007FEE">
        <w:tc>
          <w:tcPr>
            <w:tcW w:w="8377" w:type="dxa"/>
            <w:gridSpan w:val="6"/>
          </w:tcPr>
          <w:p w14:paraId="45FA04A5" w14:textId="77777777" w:rsidR="00782E28" w:rsidRPr="00A25EBC" w:rsidRDefault="00782E28" w:rsidP="00007FEE">
            <w:pPr>
              <w:pStyle w:val="PARAGRAPH"/>
              <w:jc w:val="left"/>
              <w:rPr>
                <w:del w:id="446" w:author="ENA" w:date="2020-12-12T19:57:00Z"/>
                <w:b/>
                <w:sz w:val="18"/>
                <w:szCs w:val="18"/>
              </w:rPr>
            </w:pPr>
            <w:r w:rsidRPr="00A25EBC">
              <w:rPr>
                <w:b/>
                <w:sz w:val="18"/>
                <w:szCs w:val="18"/>
              </w:rPr>
              <w:t>Storage Electrochemical</w:t>
            </w:r>
          </w:p>
          <w:p w14:paraId="20A25863" w14:textId="0272CCF2" w:rsidR="00782E28" w:rsidRPr="00A25EBC" w:rsidRDefault="00A25EBC" w:rsidP="0078701E">
            <w:pPr>
              <w:pStyle w:val="PARAGRAPH"/>
              <w:jc w:val="left"/>
              <w:rPr>
                <w:sz w:val="18"/>
                <w:szCs w:val="18"/>
              </w:rPr>
            </w:pPr>
            <w:ins w:id="447" w:author="ENA" w:date="2020-12-12T19:57:00Z">
              <w:r>
                <w:rPr>
                  <w:b/>
                  <w:sz w:val="18"/>
                  <w:szCs w:val="18"/>
                </w:rPr>
                <w:t xml:space="preserve"> – </w:t>
              </w:r>
            </w:ins>
            <w:r w:rsidRPr="0078701E">
              <w:rPr>
                <w:b/>
                <w:sz w:val="18"/>
              </w:rPr>
              <w:t>Classic Batteries</w:t>
            </w:r>
          </w:p>
        </w:tc>
      </w:tr>
      <w:tr w:rsidR="00D81C5C" w:rsidRPr="00782E28" w14:paraId="5537397F" w14:textId="0F2595C0" w:rsidTr="00A25EBC">
        <w:tc>
          <w:tcPr>
            <w:tcW w:w="3402" w:type="dxa"/>
          </w:tcPr>
          <w:p w14:paraId="62EB271B" w14:textId="665F7B28" w:rsidR="00D81C5C" w:rsidRPr="00A25EBC" w:rsidRDefault="00D81C5C" w:rsidP="00A25EBC">
            <w:pPr>
              <w:pStyle w:val="PARAGRAPH"/>
              <w:jc w:val="left"/>
              <w:rPr>
                <w:sz w:val="18"/>
                <w:szCs w:val="18"/>
              </w:rPr>
            </w:pPr>
            <w:r w:rsidRPr="00A25EBC">
              <w:rPr>
                <w:sz w:val="18"/>
                <w:szCs w:val="18"/>
              </w:rPr>
              <w:t>Lead Acid</w:t>
            </w:r>
          </w:p>
        </w:tc>
        <w:tc>
          <w:tcPr>
            <w:tcW w:w="1014" w:type="dxa"/>
            <w:gridSpan w:val="2"/>
          </w:tcPr>
          <w:p w14:paraId="216F4CE9" w14:textId="4FBEA28B" w:rsidR="00D81C5C" w:rsidRPr="00A25EBC" w:rsidRDefault="00E449E4" w:rsidP="00A25EBC">
            <w:pPr>
              <w:pStyle w:val="PARAGRAPH"/>
              <w:jc w:val="left"/>
              <w:rPr>
                <w:sz w:val="18"/>
                <w:szCs w:val="18"/>
              </w:rPr>
            </w:pPr>
            <w:r w:rsidRPr="00A25EBC">
              <w:rPr>
                <w:sz w:val="18"/>
                <w:szCs w:val="18"/>
              </w:rPr>
              <w:t>46</w:t>
            </w:r>
          </w:p>
        </w:tc>
        <w:tc>
          <w:tcPr>
            <w:tcW w:w="2977" w:type="dxa"/>
            <w:gridSpan w:val="2"/>
          </w:tcPr>
          <w:p w14:paraId="72482819" w14:textId="34240D48" w:rsidR="00D81C5C" w:rsidRPr="00A25EBC" w:rsidRDefault="00D81C5C" w:rsidP="00A25EBC">
            <w:pPr>
              <w:pStyle w:val="PARAGRAPH"/>
              <w:jc w:val="left"/>
              <w:rPr>
                <w:sz w:val="18"/>
                <w:szCs w:val="18"/>
              </w:rPr>
            </w:pPr>
            <w:r w:rsidRPr="00A25EBC">
              <w:rPr>
                <w:sz w:val="18"/>
                <w:szCs w:val="18"/>
              </w:rPr>
              <w:t>Lithum Polymer (Li-Polymer)</w:t>
            </w:r>
          </w:p>
        </w:tc>
        <w:tc>
          <w:tcPr>
            <w:tcW w:w="984" w:type="dxa"/>
          </w:tcPr>
          <w:p w14:paraId="2FEE9AAD" w14:textId="2E31DFC3" w:rsidR="00D81C5C" w:rsidRPr="00A25EBC" w:rsidRDefault="00E449E4" w:rsidP="00A25EBC">
            <w:pPr>
              <w:pStyle w:val="PARAGRAPH"/>
              <w:jc w:val="left"/>
              <w:rPr>
                <w:sz w:val="18"/>
                <w:szCs w:val="18"/>
              </w:rPr>
            </w:pPr>
            <w:r w:rsidRPr="00A25EBC">
              <w:rPr>
                <w:sz w:val="18"/>
                <w:szCs w:val="18"/>
              </w:rPr>
              <w:t>47</w:t>
            </w:r>
          </w:p>
        </w:tc>
      </w:tr>
      <w:tr w:rsidR="00D81C5C" w:rsidRPr="00782E28" w14:paraId="6C8A6C9B" w14:textId="6FB0B3F7" w:rsidTr="00A25EBC">
        <w:tc>
          <w:tcPr>
            <w:tcW w:w="3402" w:type="dxa"/>
          </w:tcPr>
          <w:p w14:paraId="42A5A510" w14:textId="2C8B0189" w:rsidR="00D81C5C" w:rsidRPr="00A25EBC" w:rsidRDefault="00D81C5C" w:rsidP="00A25EBC">
            <w:pPr>
              <w:pStyle w:val="PARAGRAPH"/>
              <w:jc w:val="left"/>
              <w:rPr>
                <w:sz w:val="18"/>
                <w:szCs w:val="18"/>
              </w:rPr>
            </w:pPr>
            <w:r w:rsidRPr="00A25EBC">
              <w:rPr>
                <w:sz w:val="18"/>
                <w:szCs w:val="18"/>
              </w:rPr>
              <w:t xml:space="preserve">Metal Air </w:t>
            </w:r>
          </w:p>
        </w:tc>
        <w:tc>
          <w:tcPr>
            <w:tcW w:w="1014" w:type="dxa"/>
            <w:gridSpan w:val="2"/>
          </w:tcPr>
          <w:p w14:paraId="2D927A73" w14:textId="2C2C30D2" w:rsidR="00D81C5C" w:rsidRPr="00A25EBC" w:rsidRDefault="00E449E4" w:rsidP="00A25EBC">
            <w:pPr>
              <w:pStyle w:val="PARAGRAPH"/>
              <w:jc w:val="left"/>
              <w:rPr>
                <w:sz w:val="18"/>
                <w:szCs w:val="18"/>
              </w:rPr>
            </w:pPr>
            <w:r w:rsidRPr="00A25EBC">
              <w:rPr>
                <w:sz w:val="18"/>
                <w:szCs w:val="18"/>
              </w:rPr>
              <w:t>48</w:t>
            </w:r>
          </w:p>
        </w:tc>
        <w:tc>
          <w:tcPr>
            <w:tcW w:w="2977" w:type="dxa"/>
            <w:gridSpan w:val="2"/>
          </w:tcPr>
          <w:p w14:paraId="67BA2E2D" w14:textId="2BD1B790" w:rsidR="00D81C5C" w:rsidRPr="00A25EBC" w:rsidRDefault="00D81C5C" w:rsidP="00A25EBC">
            <w:pPr>
              <w:pStyle w:val="PARAGRAPH"/>
              <w:jc w:val="left"/>
              <w:rPr>
                <w:sz w:val="18"/>
                <w:szCs w:val="18"/>
              </w:rPr>
            </w:pPr>
            <w:r w:rsidRPr="00A25EBC">
              <w:rPr>
                <w:sz w:val="18"/>
                <w:szCs w:val="18"/>
              </w:rPr>
              <w:t>Nickle Cadmium (Ni-Cd)</w:t>
            </w:r>
          </w:p>
        </w:tc>
        <w:tc>
          <w:tcPr>
            <w:tcW w:w="984" w:type="dxa"/>
          </w:tcPr>
          <w:p w14:paraId="68F4F1C1" w14:textId="2A7994AF" w:rsidR="00D81C5C" w:rsidRPr="00A25EBC" w:rsidRDefault="00E449E4" w:rsidP="00A25EBC">
            <w:pPr>
              <w:pStyle w:val="PARAGRAPH"/>
              <w:jc w:val="left"/>
              <w:rPr>
                <w:sz w:val="18"/>
                <w:szCs w:val="18"/>
              </w:rPr>
            </w:pPr>
            <w:r w:rsidRPr="00A25EBC">
              <w:rPr>
                <w:sz w:val="18"/>
                <w:szCs w:val="18"/>
              </w:rPr>
              <w:t>49</w:t>
            </w:r>
          </w:p>
        </w:tc>
      </w:tr>
      <w:tr w:rsidR="00D81C5C" w:rsidRPr="00782E28" w14:paraId="6E8D74DC" w14:textId="17EB7007" w:rsidTr="00A25EBC">
        <w:tc>
          <w:tcPr>
            <w:tcW w:w="3402" w:type="dxa"/>
          </w:tcPr>
          <w:p w14:paraId="1575649B" w14:textId="182C198B" w:rsidR="00D81C5C" w:rsidRPr="00A25EBC" w:rsidRDefault="00D81C5C" w:rsidP="00A25EBC">
            <w:pPr>
              <w:pStyle w:val="PARAGRAPH"/>
              <w:jc w:val="left"/>
              <w:rPr>
                <w:sz w:val="18"/>
                <w:szCs w:val="18"/>
              </w:rPr>
            </w:pPr>
            <w:r w:rsidRPr="00A25EBC">
              <w:rPr>
                <w:sz w:val="18"/>
                <w:szCs w:val="18"/>
              </w:rPr>
              <w:t>Sodium Nickle Chloride (Na-NiCl2)</w:t>
            </w:r>
          </w:p>
        </w:tc>
        <w:tc>
          <w:tcPr>
            <w:tcW w:w="1014" w:type="dxa"/>
            <w:gridSpan w:val="2"/>
          </w:tcPr>
          <w:p w14:paraId="5E04ACEA" w14:textId="47BB0A27" w:rsidR="00D81C5C" w:rsidRPr="00A25EBC" w:rsidRDefault="00E449E4" w:rsidP="00A25EBC">
            <w:pPr>
              <w:pStyle w:val="PARAGRAPH"/>
              <w:jc w:val="left"/>
              <w:rPr>
                <w:sz w:val="18"/>
                <w:szCs w:val="18"/>
              </w:rPr>
            </w:pPr>
            <w:r w:rsidRPr="00A25EBC">
              <w:rPr>
                <w:sz w:val="18"/>
                <w:szCs w:val="18"/>
              </w:rPr>
              <w:t>50</w:t>
            </w:r>
          </w:p>
        </w:tc>
        <w:tc>
          <w:tcPr>
            <w:tcW w:w="2977" w:type="dxa"/>
            <w:gridSpan w:val="2"/>
          </w:tcPr>
          <w:p w14:paraId="53A1502B" w14:textId="5305C6B9" w:rsidR="00D81C5C" w:rsidRPr="00A25EBC" w:rsidRDefault="00D81C5C" w:rsidP="00A25EBC">
            <w:pPr>
              <w:pStyle w:val="PARAGRAPH"/>
              <w:jc w:val="left"/>
              <w:rPr>
                <w:sz w:val="18"/>
                <w:szCs w:val="18"/>
              </w:rPr>
            </w:pPr>
            <w:r w:rsidRPr="00A25EBC">
              <w:rPr>
                <w:sz w:val="18"/>
                <w:szCs w:val="18"/>
              </w:rPr>
              <w:t>Lithum Ion (Li–ion)</w:t>
            </w:r>
          </w:p>
        </w:tc>
        <w:tc>
          <w:tcPr>
            <w:tcW w:w="984" w:type="dxa"/>
          </w:tcPr>
          <w:p w14:paraId="3E357A22" w14:textId="15586436" w:rsidR="00D81C5C" w:rsidRPr="00A25EBC" w:rsidRDefault="00E449E4" w:rsidP="00A25EBC">
            <w:pPr>
              <w:pStyle w:val="PARAGRAPH"/>
              <w:jc w:val="left"/>
              <w:rPr>
                <w:sz w:val="18"/>
                <w:szCs w:val="18"/>
              </w:rPr>
            </w:pPr>
            <w:r w:rsidRPr="00A25EBC">
              <w:rPr>
                <w:sz w:val="18"/>
                <w:szCs w:val="18"/>
              </w:rPr>
              <w:t>51</w:t>
            </w:r>
          </w:p>
        </w:tc>
      </w:tr>
      <w:tr w:rsidR="00D81C5C" w:rsidRPr="00782E28" w14:paraId="36B74984" w14:textId="249B5008" w:rsidTr="00A25EBC">
        <w:tc>
          <w:tcPr>
            <w:tcW w:w="3402" w:type="dxa"/>
          </w:tcPr>
          <w:p w14:paraId="43C903B3" w14:textId="186BB7D7" w:rsidR="00D81C5C" w:rsidRPr="00A25EBC" w:rsidRDefault="00D81C5C" w:rsidP="00A25EBC">
            <w:pPr>
              <w:pStyle w:val="PARAGRAPH"/>
              <w:jc w:val="left"/>
              <w:rPr>
                <w:sz w:val="18"/>
                <w:szCs w:val="18"/>
              </w:rPr>
            </w:pPr>
            <w:r w:rsidRPr="00A25EBC">
              <w:rPr>
                <w:sz w:val="18"/>
                <w:szCs w:val="18"/>
              </w:rPr>
              <w:t>Sodium Ion (Na–ion)</w:t>
            </w:r>
          </w:p>
        </w:tc>
        <w:tc>
          <w:tcPr>
            <w:tcW w:w="1014" w:type="dxa"/>
            <w:gridSpan w:val="2"/>
          </w:tcPr>
          <w:p w14:paraId="32FDCD3A" w14:textId="2ACF0CCD" w:rsidR="00D81C5C" w:rsidRPr="00A25EBC" w:rsidRDefault="00E449E4" w:rsidP="00A25EBC">
            <w:pPr>
              <w:pStyle w:val="PARAGRAPH"/>
              <w:jc w:val="left"/>
              <w:rPr>
                <w:sz w:val="18"/>
                <w:szCs w:val="18"/>
              </w:rPr>
            </w:pPr>
            <w:r w:rsidRPr="00A25EBC">
              <w:rPr>
                <w:sz w:val="18"/>
                <w:szCs w:val="18"/>
              </w:rPr>
              <w:t>52</w:t>
            </w:r>
          </w:p>
        </w:tc>
        <w:tc>
          <w:tcPr>
            <w:tcW w:w="2977" w:type="dxa"/>
            <w:gridSpan w:val="2"/>
          </w:tcPr>
          <w:p w14:paraId="119FB389" w14:textId="59607AB5" w:rsidR="00D81C5C" w:rsidRPr="00A25EBC" w:rsidRDefault="00D81C5C" w:rsidP="00A25EBC">
            <w:pPr>
              <w:pStyle w:val="PARAGRAPH"/>
              <w:jc w:val="left"/>
              <w:rPr>
                <w:sz w:val="18"/>
                <w:szCs w:val="18"/>
              </w:rPr>
            </w:pPr>
            <w:r w:rsidRPr="00A25EBC">
              <w:rPr>
                <w:sz w:val="18"/>
                <w:szCs w:val="18"/>
              </w:rPr>
              <w:t>Lithum Sulphur (Li-S)</w:t>
            </w:r>
          </w:p>
        </w:tc>
        <w:tc>
          <w:tcPr>
            <w:tcW w:w="984" w:type="dxa"/>
          </w:tcPr>
          <w:p w14:paraId="755A0909" w14:textId="5D9249E8" w:rsidR="00D81C5C" w:rsidRPr="00A25EBC" w:rsidRDefault="00E449E4" w:rsidP="00A25EBC">
            <w:pPr>
              <w:pStyle w:val="PARAGRAPH"/>
              <w:jc w:val="left"/>
              <w:rPr>
                <w:sz w:val="18"/>
                <w:szCs w:val="18"/>
              </w:rPr>
            </w:pPr>
            <w:r w:rsidRPr="00A25EBC">
              <w:rPr>
                <w:sz w:val="18"/>
                <w:szCs w:val="18"/>
              </w:rPr>
              <w:t>53</w:t>
            </w:r>
          </w:p>
        </w:tc>
      </w:tr>
      <w:tr w:rsidR="00D81C5C" w:rsidRPr="00782E28" w14:paraId="615A227F" w14:textId="1A199F13" w:rsidTr="00A25EBC">
        <w:tc>
          <w:tcPr>
            <w:tcW w:w="3402" w:type="dxa"/>
          </w:tcPr>
          <w:p w14:paraId="308C1004" w14:textId="3C4E9F33" w:rsidR="00D81C5C" w:rsidRPr="00A25EBC" w:rsidRDefault="00D81C5C" w:rsidP="00A25EBC">
            <w:pPr>
              <w:pStyle w:val="PARAGRAPH"/>
              <w:jc w:val="left"/>
              <w:rPr>
                <w:sz w:val="18"/>
                <w:szCs w:val="18"/>
              </w:rPr>
            </w:pPr>
            <w:r w:rsidRPr="00A25EBC">
              <w:rPr>
                <w:sz w:val="18"/>
                <w:szCs w:val="18"/>
              </w:rPr>
              <w:t>Sodium Sulphur (Na-</w:t>
            </w:r>
          </w:p>
        </w:tc>
        <w:tc>
          <w:tcPr>
            <w:tcW w:w="1014" w:type="dxa"/>
            <w:gridSpan w:val="2"/>
          </w:tcPr>
          <w:p w14:paraId="7F23EA13" w14:textId="7D35DB0C" w:rsidR="00D81C5C" w:rsidRPr="00A25EBC" w:rsidRDefault="00E449E4" w:rsidP="00A25EBC">
            <w:pPr>
              <w:pStyle w:val="PARAGRAPH"/>
              <w:jc w:val="left"/>
              <w:rPr>
                <w:sz w:val="18"/>
                <w:szCs w:val="18"/>
              </w:rPr>
            </w:pPr>
            <w:r w:rsidRPr="00A25EBC">
              <w:rPr>
                <w:sz w:val="18"/>
                <w:szCs w:val="18"/>
              </w:rPr>
              <w:t>54</w:t>
            </w:r>
          </w:p>
        </w:tc>
        <w:tc>
          <w:tcPr>
            <w:tcW w:w="2977" w:type="dxa"/>
            <w:gridSpan w:val="2"/>
          </w:tcPr>
          <w:p w14:paraId="084F32BD" w14:textId="26F6CB90" w:rsidR="00D81C5C" w:rsidRPr="00A25EBC" w:rsidRDefault="00D81C5C" w:rsidP="00A25EBC">
            <w:pPr>
              <w:pStyle w:val="PARAGRAPH"/>
              <w:jc w:val="left"/>
              <w:rPr>
                <w:sz w:val="18"/>
                <w:szCs w:val="18"/>
              </w:rPr>
            </w:pPr>
            <w:r w:rsidRPr="00A25EBC">
              <w:rPr>
                <w:sz w:val="18"/>
                <w:szCs w:val="18"/>
              </w:rPr>
              <w:t xml:space="preserve">Nickle – Metal Hydride (Ni-MH) </w:t>
            </w:r>
          </w:p>
        </w:tc>
        <w:tc>
          <w:tcPr>
            <w:tcW w:w="984" w:type="dxa"/>
          </w:tcPr>
          <w:p w14:paraId="63F858AB" w14:textId="1A82E0E3" w:rsidR="00D81C5C" w:rsidRPr="00A25EBC" w:rsidRDefault="00E449E4" w:rsidP="00A25EBC">
            <w:pPr>
              <w:pStyle w:val="PARAGRAPH"/>
              <w:jc w:val="left"/>
              <w:rPr>
                <w:sz w:val="18"/>
                <w:szCs w:val="18"/>
              </w:rPr>
            </w:pPr>
            <w:r w:rsidRPr="00A25EBC">
              <w:rPr>
                <w:sz w:val="18"/>
                <w:szCs w:val="18"/>
              </w:rPr>
              <w:t>55</w:t>
            </w:r>
          </w:p>
        </w:tc>
      </w:tr>
      <w:tr w:rsidR="00782E28" w:rsidRPr="00782E28" w14:paraId="2B237F62" w14:textId="496E7DE0" w:rsidTr="00007FEE">
        <w:tc>
          <w:tcPr>
            <w:tcW w:w="8377" w:type="dxa"/>
            <w:gridSpan w:val="6"/>
          </w:tcPr>
          <w:p w14:paraId="0EF848EB" w14:textId="77777777" w:rsidR="00782E28" w:rsidRPr="00A25EBC" w:rsidRDefault="00782E28" w:rsidP="00007FEE">
            <w:pPr>
              <w:pStyle w:val="PARAGRAPH"/>
              <w:jc w:val="left"/>
              <w:rPr>
                <w:del w:id="448" w:author="ENA" w:date="2020-12-12T19:57:00Z"/>
                <w:b/>
                <w:sz w:val="18"/>
                <w:szCs w:val="18"/>
              </w:rPr>
            </w:pPr>
            <w:r w:rsidRPr="00A25EBC">
              <w:rPr>
                <w:b/>
                <w:sz w:val="18"/>
                <w:szCs w:val="18"/>
              </w:rPr>
              <w:t>Storage Electrochemical</w:t>
            </w:r>
          </w:p>
          <w:p w14:paraId="2EDFC77A" w14:textId="092D0C6D" w:rsidR="00782E28" w:rsidRPr="00A25EBC" w:rsidRDefault="00A25EBC" w:rsidP="0078701E">
            <w:pPr>
              <w:pStyle w:val="PARAGRAPH"/>
              <w:jc w:val="left"/>
              <w:rPr>
                <w:sz w:val="18"/>
                <w:szCs w:val="18"/>
              </w:rPr>
            </w:pPr>
            <w:ins w:id="449" w:author="ENA" w:date="2020-12-12T19:57:00Z">
              <w:r>
                <w:rPr>
                  <w:b/>
                  <w:sz w:val="18"/>
                  <w:szCs w:val="18"/>
                </w:rPr>
                <w:t xml:space="preserve"> – </w:t>
              </w:r>
            </w:ins>
            <w:r w:rsidRPr="0078701E">
              <w:rPr>
                <w:b/>
                <w:sz w:val="18"/>
              </w:rPr>
              <w:t>Flow Batteries</w:t>
            </w:r>
          </w:p>
        </w:tc>
      </w:tr>
      <w:tr w:rsidR="00D81C5C" w:rsidRPr="00782E28" w14:paraId="5A2C8F8D" w14:textId="59F469A3" w:rsidTr="00A25EBC">
        <w:tc>
          <w:tcPr>
            <w:tcW w:w="3402" w:type="dxa"/>
          </w:tcPr>
          <w:p w14:paraId="0BDA931E" w14:textId="7AA0C403" w:rsidR="00D81C5C" w:rsidRPr="00A25EBC" w:rsidRDefault="00E449E4" w:rsidP="00A25EBC">
            <w:pPr>
              <w:pStyle w:val="PARAGRAPH"/>
              <w:jc w:val="left"/>
              <w:rPr>
                <w:sz w:val="18"/>
                <w:szCs w:val="18"/>
              </w:rPr>
            </w:pPr>
            <w:r w:rsidRPr="00A25EBC">
              <w:rPr>
                <w:sz w:val="18"/>
                <w:szCs w:val="18"/>
              </w:rPr>
              <w:t>Vanadium Red- Oxide</w:t>
            </w:r>
          </w:p>
        </w:tc>
        <w:tc>
          <w:tcPr>
            <w:tcW w:w="1014" w:type="dxa"/>
            <w:gridSpan w:val="2"/>
          </w:tcPr>
          <w:p w14:paraId="30001A12" w14:textId="7CD3CEEE" w:rsidR="00D81C5C" w:rsidRPr="00A25EBC" w:rsidRDefault="00E449E4" w:rsidP="00A25EBC">
            <w:pPr>
              <w:pStyle w:val="PARAGRAPH"/>
              <w:jc w:val="left"/>
              <w:rPr>
                <w:sz w:val="18"/>
                <w:szCs w:val="18"/>
              </w:rPr>
            </w:pPr>
            <w:r w:rsidRPr="00A25EBC">
              <w:rPr>
                <w:sz w:val="18"/>
                <w:szCs w:val="18"/>
              </w:rPr>
              <w:t>56</w:t>
            </w:r>
          </w:p>
        </w:tc>
        <w:tc>
          <w:tcPr>
            <w:tcW w:w="2977" w:type="dxa"/>
            <w:gridSpan w:val="2"/>
          </w:tcPr>
          <w:p w14:paraId="5B4AA86F" w14:textId="7C53CEE1" w:rsidR="00D81C5C" w:rsidRPr="00A25EBC" w:rsidRDefault="00E449E4" w:rsidP="00A25EBC">
            <w:pPr>
              <w:pStyle w:val="PARAGRAPH"/>
              <w:jc w:val="left"/>
              <w:rPr>
                <w:sz w:val="18"/>
                <w:szCs w:val="18"/>
              </w:rPr>
            </w:pPr>
            <w:r w:rsidRPr="00A25EBC">
              <w:rPr>
                <w:sz w:val="18"/>
                <w:szCs w:val="18"/>
              </w:rPr>
              <w:t>Zinc – Iron (Zn – Fe)</w:t>
            </w:r>
          </w:p>
        </w:tc>
        <w:tc>
          <w:tcPr>
            <w:tcW w:w="984" w:type="dxa"/>
          </w:tcPr>
          <w:p w14:paraId="108575A6" w14:textId="4A4D1617" w:rsidR="00D81C5C" w:rsidRPr="00A25EBC" w:rsidRDefault="00E449E4" w:rsidP="00A25EBC">
            <w:pPr>
              <w:pStyle w:val="PARAGRAPH"/>
              <w:jc w:val="left"/>
              <w:rPr>
                <w:sz w:val="18"/>
                <w:szCs w:val="18"/>
              </w:rPr>
            </w:pPr>
            <w:r w:rsidRPr="00A25EBC">
              <w:rPr>
                <w:sz w:val="18"/>
                <w:szCs w:val="18"/>
              </w:rPr>
              <w:t>57</w:t>
            </w:r>
          </w:p>
        </w:tc>
      </w:tr>
      <w:tr w:rsidR="00D81C5C" w:rsidRPr="00782E28" w14:paraId="3C3A3F51" w14:textId="6AFF1634" w:rsidTr="00A25EBC">
        <w:tc>
          <w:tcPr>
            <w:tcW w:w="3402" w:type="dxa"/>
          </w:tcPr>
          <w:p w14:paraId="7A8BFD45" w14:textId="367F4F85" w:rsidR="00D81C5C" w:rsidRPr="00A25EBC" w:rsidRDefault="00E449E4" w:rsidP="00A25EBC">
            <w:pPr>
              <w:pStyle w:val="PARAGRAPH"/>
              <w:jc w:val="left"/>
              <w:rPr>
                <w:sz w:val="18"/>
                <w:szCs w:val="18"/>
              </w:rPr>
            </w:pPr>
            <w:r w:rsidRPr="00A25EBC">
              <w:rPr>
                <w:sz w:val="18"/>
                <w:szCs w:val="18"/>
              </w:rPr>
              <w:t>Zinc – Bromine (Zn – Br)</w:t>
            </w:r>
          </w:p>
        </w:tc>
        <w:tc>
          <w:tcPr>
            <w:tcW w:w="1014" w:type="dxa"/>
            <w:gridSpan w:val="2"/>
          </w:tcPr>
          <w:p w14:paraId="65853B4A" w14:textId="06904061" w:rsidR="00D81C5C" w:rsidRPr="00A25EBC" w:rsidRDefault="00E449E4" w:rsidP="00A25EBC">
            <w:pPr>
              <w:pStyle w:val="PARAGRAPH"/>
              <w:jc w:val="left"/>
              <w:rPr>
                <w:sz w:val="18"/>
                <w:szCs w:val="18"/>
              </w:rPr>
            </w:pPr>
            <w:r w:rsidRPr="00A25EBC">
              <w:rPr>
                <w:sz w:val="18"/>
                <w:szCs w:val="18"/>
              </w:rPr>
              <w:t>58</w:t>
            </w:r>
          </w:p>
        </w:tc>
        <w:tc>
          <w:tcPr>
            <w:tcW w:w="2977" w:type="dxa"/>
            <w:gridSpan w:val="2"/>
          </w:tcPr>
          <w:p w14:paraId="6780333B" w14:textId="0EF4EF19" w:rsidR="00D81C5C" w:rsidRPr="00A25EBC" w:rsidRDefault="00D81C5C" w:rsidP="00A25EBC">
            <w:pPr>
              <w:pStyle w:val="PARAGRAPH"/>
              <w:jc w:val="left"/>
              <w:rPr>
                <w:sz w:val="18"/>
                <w:szCs w:val="18"/>
              </w:rPr>
            </w:pPr>
          </w:p>
        </w:tc>
        <w:tc>
          <w:tcPr>
            <w:tcW w:w="984" w:type="dxa"/>
          </w:tcPr>
          <w:p w14:paraId="5703ABDF" w14:textId="77777777" w:rsidR="00D81C5C" w:rsidRPr="00A25EBC" w:rsidRDefault="00D81C5C" w:rsidP="00A25EBC">
            <w:pPr>
              <w:pStyle w:val="PARAGRAPH"/>
              <w:jc w:val="left"/>
              <w:rPr>
                <w:sz w:val="18"/>
                <w:szCs w:val="18"/>
              </w:rPr>
            </w:pPr>
          </w:p>
        </w:tc>
      </w:tr>
      <w:tr w:rsidR="00E449E4" w:rsidRPr="00782E28" w14:paraId="18162779" w14:textId="77777777" w:rsidTr="00A25EBC">
        <w:tc>
          <w:tcPr>
            <w:tcW w:w="3402" w:type="dxa"/>
          </w:tcPr>
          <w:p w14:paraId="5C91D3FF" w14:textId="0596B9B0" w:rsidR="00E449E4" w:rsidRPr="00A25EBC" w:rsidRDefault="00E449E4" w:rsidP="00A25EBC">
            <w:pPr>
              <w:pStyle w:val="PARAGRAPH"/>
              <w:jc w:val="left"/>
              <w:rPr>
                <w:b/>
                <w:sz w:val="18"/>
                <w:szCs w:val="18"/>
              </w:rPr>
            </w:pPr>
            <w:r w:rsidRPr="00A25EBC">
              <w:rPr>
                <w:b/>
                <w:sz w:val="18"/>
                <w:szCs w:val="18"/>
              </w:rPr>
              <w:t xml:space="preserve">Storage </w:t>
            </w:r>
            <w:r w:rsidR="00785248" w:rsidRPr="00A25EBC">
              <w:rPr>
                <w:b/>
                <w:sz w:val="18"/>
                <w:szCs w:val="18"/>
              </w:rPr>
              <w:t>–</w:t>
            </w:r>
            <w:r w:rsidRPr="00A25EBC">
              <w:rPr>
                <w:b/>
                <w:sz w:val="18"/>
                <w:szCs w:val="18"/>
              </w:rPr>
              <w:t xml:space="preserve"> Other</w:t>
            </w:r>
            <w:r w:rsidR="00785248" w:rsidRPr="00A25EBC">
              <w:rPr>
                <w:b/>
                <w:sz w:val="18"/>
                <w:szCs w:val="18"/>
              </w:rPr>
              <w:t xml:space="preserve"> (please detail)</w:t>
            </w:r>
          </w:p>
        </w:tc>
        <w:tc>
          <w:tcPr>
            <w:tcW w:w="1014" w:type="dxa"/>
            <w:gridSpan w:val="2"/>
          </w:tcPr>
          <w:p w14:paraId="617EB9DF" w14:textId="684309F3" w:rsidR="00E449E4" w:rsidRPr="00A25EBC" w:rsidRDefault="00E449E4" w:rsidP="00A25EBC">
            <w:pPr>
              <w:pStyle w:val="PARAGRAPH"/>
              <w:jc w:val="left"/>
              <w:rPr>
                <w:sz w:val="18"/>
                <w:szCs w:val="18"/>
              </w:rPr>
            </w:pPr>
            <w:r w:rsidRPr="00A25EBC">
              <w:rPr>
                <w:sz w:val="18"/>
                <w:szCs w:val="18"/>
              </w:rPr>
              <w:t>59</w:t>
            </w:r>
          </w:p>
        </w:tc>
        <w:tc>
          <w:tcPr>
            <w:tcW w:w="2977" w:type="dxa"/>
            <w:gridSpan w:val="2"/>
          </w:tcPr>
          <w:p w14:paraId="55AD90DA" w14:textId="77777777" w:rsidR="00E449E4" w:rsidRPr="00A25EBC" w:rsidRDefault="00E449E4" w:rsidP="00A25EBC">
            <w:pPr>
              <w:pStyle w:val="PARAGRAPH"/>
              <w:jc w:val="left"/>
              <w:rPr>
                <w:sz w:val="18"/>
                <w:szCs w:val="18"/>
              </w:rPr>
            </w:pPr>
          </w:p>
        </w:tc>
        <w:tc>
          <w:tcPr>
            <w:tcW w:w="984" w:type="dxa"/>
          </w:tcPr>
          <w:p w14:paraId="7E9AEA29" w14:textId="77777777" w:rsidR="00E449E4" w:rsidRPr="00A25EBC" w:rsidRDefault="00E449E4" w:rsidP="00A25EBC">
            <w:pPr>
              <w:pStyle w:val="PARAGRAPH"/>
              <w:jc w:val="left"/>
              <w:rPr>
                <w:sz w:val="18"/>
                <w:szCs w:val="18"/>
              </w:rPr>
            </w:pPr>
          </w:p>
        </w:tc>
      </w:tr>
      <w:bookmarkEnd w:id="254"/>
    </w:tbl>
    <w:p w14:paraId="1B2657A1" w14:textId="77777777" w:rsidR="00D81C5C" w:rsidRDefault="00D81C5C" w:rsidP="0029104E"/>
    <w:p w14:paraId="6B3577A8" w14:textId="7D3C4577" w:rsidR="00570299" w:rsidRDefault="00570299">
      <w:pPr>
        <w:jc w:val="left"/>
      </w:pPr>
      <w:r>
        <w:br w:type="page"/>
      </w:r>
    </w:p>
    <w:p w14:paraId="0C41D38E" w14:textId="77777777" w:rsidR="00570299" w:rsidRPr="003B2076" w:rsidRDefault="00570299" w:rsidP="0029104E"/>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1075"/>
        <w:gridCol w:w="1249"/>
        <w:gridCol w:w="1088"/>
        <w:gridCol w:w="1430"/>
        <w:gridCol w:w="3433"/>
      </w:tblGrid>
      <w:tr w:rsidR="0029104E" w:rsidRPr="003B2076" w14:paraId="0D62CB13" w14:textId="77777777" w:rsidTr="000A6A63">
        <w:tc>
          <w:tcPr>
            <w:tcW w:w="9493" w:type="dxa"/>
            <w:gridSpan w:val="6"/>
            <w:shd w:val="clear" w:color="auto" w:fill="DBE5F1" w:themeFill="accent1" w:themeFillTint="33"/>
          </w:tcPr>
          <w:p w14:paraId="24D30306" w14:textId="77777777" w:rsidR="0029104E" w:rsidRPr="00A068B0" w:rsidRDefault="0029104E" w:rsidP="00A068B0">
            <w:pPr>
              <w:spacing w:before="120" w:after="120"/>
              <w:jc w:val="center"/>
              <w:rPr>
                <w:b/>
                <w:spacing w:val="0"/>
                <w:sz w:val="28"/>
              </w:rPr>
            </w:pPr>
            <w:r w:rsidRPr="00A068B0">
              <w:rPr>
                <w:b/>
                <w:spacing w:val="0"/>
                <w:sz w:val="28"/>
              </w:rPr>
              <w:t>Form C: Type Test Verification Report</w:t>
            </w:r>
          </w:p>
          <w:p w14:paraId="6B572DB6" w14:textId="77777777" w:rsidR="006F1070" w:rsidRPr="006F1070" w:rsidRDefault="006F1070" w:rsidP="006F1070">
            <w:pPr>
              <w:spacing w:before="120" w:after="120"/>
              <w:rPr>
                <w:spacing w:val="0"/>
                <w:sz w:val="20"/>
                <w:lang w:eastAsia="en-GB"/>
              </w:rPr>
            </w:pPr>
            <w:r w:rsidRPr="006F1070">
              <w:rPr>
                <w:spacing w:val="0"/>
                <w:sz w:val="20"/>
                <w:lang w:eastAsia="en-GB"/>
              </w:rPr>
              <w:t xml:space="preserve">All Micro-generators connected to the </w:t>
            </w:r>
            <w:r w:rsidRPr="006F1070">
              <w:rPr>
                <w:b/>
                <w:spacing w:val="0"/>
                <w:sz w:val="20"/>
                <w:lang w:eastAsia="en-GB"/>
              </w:rPr>
              <w:t>DNO Distribution Network</w:t>
            </w:r>
            <w:r w:rsidRPr="006F1070">
              <w:rPr>
                <w:spacing w:val="0"/>
                <w:sz w:val="20"/>
                <w:lang w:eastAsia="en-GB"/>
              </w:rPr>
              <w:t xml:space="preserve"> shall be </w:t>
            </w:r>
            <w:r w:rsidRPr="006F1070">
              <w:rPr>
                <w:b/>
                <w:spacing w:val="0"/>
                <w:sz w:val="20"/>
                <w:lang w:eastAsia="en-GB"/>
              </w:rPr>
              <w:t>Fully Type Tested</w:t>
            </w:r>
            <w:r w:rsidRPr="006F1070">
              <w:rPr>
                <w:spacing w:val="0"/>
                <w:sz w:val="20"/>
                <w:lang w:eastAsia="en-GB"/>
              </w:rPr>
              <w:t xml:space="preserve">. This form is the </w:t>
            </w:r>
            <w:r w:rsidRPr="006F1070">
              <w:rPr>
                <w:b/>
                <w:spacing w:val="0"/>
                <w:sz w:val="20"/>
                <w:lang w:eastAsia="en-GB"/>
              </w:rPr>
              <w:t>Manufacturer</w:t>
            </w:r>
            <w:r w:rsidRPr="006F1070">
              <w:rPr>
                <w:spacing w:val="0"/>
                <w:sz w:val="20"/>
                <w:lang w:eastAsia="en-GB"/>
              </w:rPr>
              <w:t xml:space="preserve">’s declaration of compliance with the requirements of G98.  </w:t>
            </w:r>
          </w:p>
          <w:p w14:paraId="25188666" w14:textId="77777777" w:rsidR="0029104E" w:rsidRPr="00A068B0" w:rsidRDefault="0029104E" w:rsidP="00A068B0">
            <w:pPr>
              <w:spacing w:before="120" w:after="120"/>
              <w:rPr>
                <w:spacing w:val="0"/>
                <w:sz w:val="20"/>
                <w:lang w:eastAsia="en-GB"/>
              </w:rPr>
            </w:pPr>
            <w:r w:rsidRPr="00A068B0">
              <w:rPr>
                <w:spacing w:val="0"/>
                <w:sz w:val="20"/>
                <w:lang w:eastAsia="en-GB"/>
              </w:rPr>
              <w:t>This form should be used when making a Type Test submission to the Energy Networks Association (ENA).</w:t>
            </w:r>
          </w:p>
          <w:p w14:paraId="55EABB24" w14:textId="41066AE4" w:rsidR="0029104E" w:rsidRPr="00A068B0" w:rsidRDefault="0029104E" w:rsidP="00A068B0">
            <w:pPr>
              <w:spacing w:before="120" w:after="120"/>
              <w:rPr>
                <w:spacing w:val="0"/>
                <w:sz w:val="20"/>
                <w:lang w:eastAsia="en-GB"/>
              </w:rPr>
            </w:pPr>
            <w:r w:rsidRPr="00A068B0">
              <w:rPr>
                <w:spacing w:val="0"/>
                <w:sz w:val="20"/>
                <w:lang w:eastAsia="en-GB"/>
              </w:rPr>
              <w:t xml:space="preserve">If the </w:t>
            </w:r>
            <w:r w:rsidRPr="00A068B0">
              <w:rPr>
                <w:b/>
                <w:spacing w:val="0"/>
                <w:sz w:val="20"/>
                <w:lang w:eastAsia="en-GB"/>
              </w:rPr>
              <w:t>Micro-generator</w:t>
            </w:r>
            <w:r w:rsidRPr="00A068B0">
              <w:rPr>
                <w:spacing w:val="0"/>
                <w:sz w:val="20"/>
                <w:lang w:eastAsia="en-GB"/>
              </w:rPr>
              <w:t xml:space="preserve"> is </w:t>
            </w:r>
            <w:r w:rsidR="00FA2339" w:rsidRPr="00A068B0">
              <w:rPr>
                <w:b/>
                <w:spacing w:val="0"/>
                <w:sz w:val="20"/>
                <w:lang w:eastAsia="en-GB"/>
              </w:rPr>
              <w:t>Fully</w:t>
            </w:r>
            <w:r w:rsidR="00FA2339" w:rsidRPr="00A068B0">
              <w:rPr>
                <w:spacing w:val="0"/>
                <w:sz w:val="20"/>
                <w:lang w:eastAsia="en-GB"/>
              </w:rPr>
              <w:t xml:space="preserve"> </w:t>
            </w:r>
            <w:r w:rsidRPr="00A068B0">
              <w:rPr>
                <w:b/>
                <w:spacing w:val="0"/>
                <w:sz w:val="20"/>
                <w:lang w:eastAsia="en-GB"/>
              </w:rPr>
              <w:t>Type Tested</w:t>
            </w:r>
            <w:r w:rsidRPr="00A068B0">
              <w:rPr>
                <w:spacing w:val="0"/>
                <w:sz w:val="20"/>
                <w:lang w:eastAsia="en-GB"/>
              </w:rPr>
              <w:t xml:space="preserve"> and </w:t>
            </w:r>
            <w:r w:rsidR="00FA2339" w:rsidRPr="00A068B0">
              <w:rPr>
                <w:spacing w:val="0"/>
                <w:sz w:val="20"/>
                <w:lang w:eastAsia="en-GB"/>
              </w:rPr>
              <w:t xml:space="preserve">already </w:t>
            </w:r>
            <w:r w:rsidRPr="00A068B0">
              <w:rPr>
                <w:spacing w:val="0"/>
                <w:sz w:val="20"/>
                <w:lang w:eastAsia="en-GB"/>
              </w:rPr>
              <w:t xml:space="preserve">registered with the ENA </w:t>
            </w:r>
            <w:r w:rsidRPr="00A068B0">
              <w:rPr>
                <w:b/>
                <w:spacing w:val="0"/>
                <w:sz w:val="20"/>
                <w:lang w:eastAsia="en-GB"/>
              </w:rPr>
              <w:t>Type Test Verification Report</w:t>
            </w:r>
            <w:r w:rsidRPr="00A068B0">
              <w:rPr>
                <w:spacing w:val="0"/>
                <w:sz w:val="20"/>
                <w:lang w:eastAsia="en-GB"/>
              </w:rPr>
              <w:t xml:space="preserve"> Register, the </w:t>
            </w:r>
            <w:r w:rsidRPr="00A068B0">
              <w:rPr>
                <w:b/>
                <w:spacing w:val="0"/>
                <w:sz w:val="20"/>
                <w:lang w:eastAsia="en-GB"/>
              </w:rPr>
              <w:t>Installation Document</w:t>
            </w:r>
            <w:r w:rsidRPr="00A068B0">
              <w:rPr>
                <w:spacing w:val="0"/>
                <w:sz w:val="20"/>
                <w:lang w:eastAsia="en-GB"/>
              </w:rPr>
              <w:t xml:space="preserve"> should include the </w:t>
            </w:r>
            <w:r w:rsidRPr="00A068B0">
              <w:rPr>
                <w:b/>
                <w:spacing w:val="0"/>
                <w:sz w:val="20"/>
                <w:lang w:eastAsia="en-GB"/>
              </w:rPr>
              <w:t>Manufacturer</w:t>
            </w:r>
            <w:r w:rsidRPr="00A068B0">
              <w:rPr>
                <w:spacing w:val="0"/>
                <w:sz w:val="20"/>
                <w:lang w:eastAsia="en-GB"/>
              </w:rPr>
              <w:t xml:space="preserve">’s Reference Number (the Product ID), and this form does not need to be submitted. </w:t>
            </w:r>
          </w:p>
          <w:p w14:paraId="215D250B" w14:textId="24B698FE" w:rsidR="0029104E" w:rsidRPr="00A068B0" w:rsidRDefault="0029104E" w:rsidP="00A068B0">
            <w:pPr>
              <w:spacing w:before="120" w:after="120"/>
              <w:rPr>
                <w:spacing w:val="0"/>
                <w:sz w:val="20"/>
                <w:lang w:eastAsia="en-GB"/>
              </w:rPr>
            </w:pPr>
            <w:r w:rsidRPr="00A068B0">
              <w:rPr>
                <w:spacing w:val="0"/>
                <w:sz w:val="20"/>
                <w:lang w:eastAsia="en-GB"/>
              </w:rPr>
              <w:t xml:space="preserve">Where the </w:t>
            </w:r>
            <w:r w:rsidRPr="00A068B0">
              <w:rPr>
                <w:b/>
                <w:spacing w:val="0"/>
                <w:sz w:val="20"/>
                <w:lang w:eastAsia="en-GB"/>
              </w:rPr>
              <w:t>Micro-generator</w:t>
            </w:r>
            <w:r w:rsidRPr="00A068B0">
              <w:rPr>
                <w:spacing w:val="0"/>
                <w:sz w:val="20"/>
                <w:lang w:eastAsia="en-GB"/>
              </w:rPr>
              <w:t xml:space="preserve"> is </w:t>
            </w:r>
            <w:r w:rsidR="006F1070" w:rsidRPr="006F1070">
              <w:rPr>
                <w:b/>
                <w:spacing w:val="0"/>
                <w:sz w:val="20"/>
                <w:lang w:eastAsia="en-GB"/>
              </w:rPr>
              <w:t>Fully Type Tested</w:t>
            </w:r>
            <w:r w:rsidR="006F1070">
              <w:rPr>
                <w:spacing w:val="0"/>
                <w:sz w:val="20"/>
                <w:lang w:eastAsia="en-GB"/>
              </w:rPr>
              <w:t xml:space="preserve"> and </w:t>
            </w:r>
            <w:r w:rsidRPr="00A068B0">
              <w:rPr>
                <w:spacing w:val="0"/>
                <w:sz w:val="20"/>
                <w:lang w:eastAsia="en-GB"/>
              </w:rPr>
              <w:t xml:space="preserve">not registered with the ENA </w:t>
            </w:r>
            <w:r w:rsidRPr="00A068B0">
              <w:rPr>
                <w:b/>
                <w:spacing w:val="0"/>
                <w:sz w:val="20"/>
                <w:lang w:eastAsia="en-GB"/>
              </w:rPr>
              <w:t>Type Test Verification Report</w:t>
            </w:r>
            <w:r w:rsidRPr="00A068B0">
              <w:rPr>
                <w:spacing w:val="0"/>
                <w:sz w:val="20"/>
                <w:lang w:eastAsia="en-GB"/>
              </w:rPr>
              <w:t xml:space="preserve"> Register this form needs to be completed and provided to the </w:t>
            </w:r>
            <w:r w:rsidRPr="00A068B0">
              <w:rPr>
                <w:b/>
                <w:spacing w:val="0"/>
                <w:sz w:val="20"/>
                <w:lang w:eastAsia="en-GB"/>
              </w:rPr>
              <w:t>DNO</w:t>
            </w:r>
            <w:r w:rsidRPr="00A068B0">
              <w:rPr>
                <w:spacing w:val="0"/>
                <w:sz w:val="20"/>
                <w:lang w:eastAsia="en-GB"/>
              </w:rPr>
              <w:t xml:space="preserve">, to confirm that the </w:t>
            </w:r>
            <w:r w:rsidRPr="00A068B0">
              <w:rPr>
                <w:b/>
                <w:spacing w:val="0"/>
                <w:sz w:val="20"/>
                <w:lang w:eastAsia="en-GB"/>
              </w:rPr>
              <w:t>Micro-generator</w:t>
            </w:r>
            <w:r w:rsidRPr="00A068B0">
              <w:rPr>
                <w:spacing w:val="0"/>
                <w:sz w:val="20"/>
                <w:lang w:eastAsia="en-GB"/>
              </w:rPr>
              <w:t xml:space="preserve"> has been tested to satisfy the requirements of this EREC G98.   </w:t>
            </w:r>
          </w:p>
        </w:tc>
      </w:tr>
      <w:tr w:rsidR="0029104E" w:rsidRPr="003B2076" w14:paraId="6619056F" w14:textId="77777777" w:rsidTr="000A6A63">
        <w:tc>
          <w:tcPr>
            <w:tcW w:w="3542" w:type="dxa"/>
            <w:gridSpan w:val="3"/>
          </w:tcPr>
          <w:p w14:paraId="275B2A01" w14:textId="3CDD12E9" w:rsidR="0029104E" w:rsidRPr="00A068B0" w:rsidRDefault="0029104E" w:rsidP="00A068B0">
            <w:pPr>
              <w:spacing w:before="120" w:after="120"/>
              <w:jc w:val="left"/>
              <w:rPr>
                <w:b/>
                <w:spacing w:val="0"/>
                <w:sz w:val="20"/>
                <w:lang w:eastAsia="en-GB"/>
              </w:rPr>
            </w:pPr>
            <w:r w:rsidRPr="00A068B0">
              <w:rPr>
                <w:b/>
                <w:spacing w:val="0"/>
                <w:sz w:val="20"/>
                <w:lang w:eastAsia="en-GB"/>
              </w:rPr>
              <w:t xml:space="preserve">Manufacturer’s </w:t>
            </w:r>
            <w:r w:rsidRPr="00A068B0">
              <w:rPr>
                <w:spacing w:val="0"/>
                <w:sz w:val="20"/>
                <w:lang w:eastAsia="en-GB"/>
              </w:rPr>
              <w:t xml:space="preserve">reference number </w:t>
            </w:r>
          </w:p>
        </w:tc>
        <w:tc>
          <w:tcPr>
            <w:tcW w:w="5951" w:type="dxa"/>
            <w:gridSpan w:val="3"/>
          </w:tcPr>
          <w:p w14:paraId="6F673995" w14:textId="77777777" w:rsidR="0029104E" w:rsidRPr="00A068B0" w:rsidRDefault="0029104E" w:rsidP="00A068B0">
            <w:pPr>
              <w:spacing w:before="120" w:after="120"/>
              <w:rPr>
                <w:spacing w:val="0"/>
                <w:sz w:val="20"/>
                <w:lang w:eastAsia="en-GB"/>
              </w:rPr>
            </w:pPr>
          </w:p>
        </w:tc>
      </w:tr>
      <w:tr w:rsidR="0029104E" w:rsidRPr="003B2076" w14:paraId="0546B11C" w14:textId="77777777" w:rsidTr="000A6A63">
        <w:tc>
          <w:tcPr>
            <w:tcW w:w="3542" w:type="dxa"/>
            <w:gridSpan w:val="3"/>
          </w:tcPr>
          <w:p w14:paraId="3480FF2B" w14:textId="082B4532" w:rsidR="0029104E" w:rsidRPr="00A068B0" w:rsidRDefault="0029104E" w:rsidP="00A068B0">
            <w:pPr>
              <w:spacing w:before="120" w:after="120"/>
              <w:rPr>
                <w:spacing w:val="0"/>
                <w:sz w:val="20"/>
              </w:rPr>
            </w:pPr>
            <w:r w:rsidRPr="00A068B0">
              <w:rPr>
                <w:b/>
                <w:spacing w:val="0"/>
                <w:sz w:val="20"/>
              </w:rPr>
              <w:t xml:space="preserve">Micro-generator </w:t>
            </w:r>
            <w:r w:rsidRPr="00A068B0">
              <w:rPr>
                <w:spacing w:val="0"/>
                <w:sz w:val="20"/>
              </w:rPr>
              <w:t>technology</w:t>
            </w:r>
          </w:p>
        </w:tc>
        <w:tc>
          <w:tcPr>
            <w:tcW w:w="5951" w:type="dxa"/>
            <w:gridSpan w:val="3"/>
          </w:tcPr>
          <w:p w14:paraId="53C9F19B" w14:textId="77777777" w:rsidR="0029104E" w:rsidRPr="00A068B0" w:rsidRDefault="0029104E" w:rsidP="00A068B0">
            <w:pPr>
              <w:spacing w:before="120" w:after="120"/>
              <w:rPr>
                <w:spacing w:val="0"/>
                <w:sz w:val="20"/>
              </w:rPr>
            </w:pPr>
          </w:p>
        </w:tc>
      </w:tr>
      <w:tr w:rsidR="0029104E" w:rsidRPr="003B2076" w14:paraId="25675A52" w14:textId="77777777" w:rsidTr="000A6A63">
        <w:tc>
          <w:tcPr>
            <w:tcW w:w="3542" w:type="dxa"/>
            <w:gridSpan w:val="3"/>
          </w:tcPr>
          <w:p w14:paraId="59323C6B" w14:textId="7F0A4CC0" w:rsidR="0029104E" w:rsidRPr="00A068B0" w:rsidRDefault="0029104E" w:rsidP="00A068B0">
            <w:pPr>
              <w:spacing w:before="120" w:after="120"/>
              <w:rPr>
                <w:spacing w:val="0"/>
                <w:sz w:val="20"/>
              </w:rPr>
            </w:pPr>
            <w:r w:rsidRPr="00A068B0">
              <w:rPr>
                <w:b/>
                <w:spacing w:val="0"/>
                <w:sz w:val="20"/>
              </w:rPr>
              <w:t xml:space="preserve">Manufacturer </w:t>
            </w:r>
            <w:r w:rsidRPr="00A068B0">
              <w:rPr>
                <w:spacing w:val="0"/>
                <w:sz w:val="20"/>
              </w:rPr>
              <w:t>name</w:t>
            </w:r>
          </w:p>
        </w:tc>
        <w:tc>
          <w:tcPr>
            <w:tcW w:w="5951" w:type="dxa"/>
            <w:gridSpan w:val="3"/>
          </w:tcPr>
          <w:p w14:paraId="7744CC87" w14:textId="77777777" w:rsidR="0029104E" w:rsidRPr="00A068B0" w:rsidRDefault="0029104E" w:rsidP="00A068B0">
            <w:pPr>
              <w:spacing w:before="120" w:after="120"/>
              <w:rPr>
                <w:spacing w:val="0"/>
                <w:sz w:val="20"/>
              </w:rPr>
            </w:pPr>
          </w:p>
        </w:tc>
      </w:tr>
      <w:tr w:rsidR="0029104E" w:rsidRPr="003B2076" w14:paraId="0EA5C8A1" w14:textId="77777777" w:rsidTr="000A6A63">
        <w:tc>
          <w:tcPr>
            <w:tcW w:w="3542" w:type="dxa"/>
            <w:gridSpan w:val="3"/>
          </w:tcPr>
          <w:p w14:paraId="31810025" w14:textId="3B93CAF4" w:rsidR="0029104E" w:rsidRPr="00A068B0" w:rsidRDefault="0029104E" w:rsidP="00A068B0">
            <w:pPr>
              <w:spacing w:before="120" w:after="120"/>
              <w:rPr>
                <w:spacing w:val="0"/>
                <w:sz w:val="20"/>
              </w:rPr>
            </w:pPr>
            <w:r w:rsidRPr="00A068B0">
              <w:rPr>
                <w:spacing w:val="0"/>
                <w:sz w:val="20"/>
              </w:rPr>
              <w:t>Address</w:t>
            </w:r>
          </w:p>
          <w:p w14:paraId="3CEF6056" w14:textId="77777777" w:rsidR="0029104E" w:rsidRPr="00A068B0" w:rsidRDefault="0029104E" w:rsidP="00A068B0">
            <w:pPr>
              <w:spacing w:before="120" w:after="120"/>
              <w:rPr>
                <w:spacing w:val="0"/>
                <w:sz w:val="20"/>
              </w:rPr>
            </w:pPr>
          </w:p>
          <w:p w14:paraId="464F955D" w14:textId="77777777" w:rsidR="0029104E" w:rsidRPr="00A068B0" w:rsidRDefault="0029104E" w:rsidP="00A068B0">
            <w:pPr>
              <w:spacing w:before="120" w:after="120"/>
              <w:rPr>
                <w:spacing w:val="0"/>
                <w:sz w:val="20"/>
              </w:rPr>
            </w:pPr>
          </w:p>
        </w:tc>
        <w:tc>
          <w:tcPr>
            <w:tcW w:w="5951" w:type="dxa"/>
            <w:gridSpan w:val="3"/>
          </w:tcPr>
          <w:p w14:paraId="7621ED9E" w14:textId="77777777" w:rsidR="0029104E" w:rsidRPr="00A068B0" w:rsidRDefault="0029104E" w:rsidP="00A068B0">
            <w:pPr>
              <w:spacing w:before="120" w:after="120"/>
              <w:rPr>
                <w:spacing w:val="0"/>
                <w:sz w:val="20"/>
              </w:rPr>
            </w:pPr>
          </w:p>
        </w:tc>
      </w:tr>
      <w:tr w:rsidR="0029104E" w:rsidRPr="003B2076" w14:paraId="3D5F5745" w14:textId="77777777" w:rsidTr="000A6A63">
        <w:tc>
          <w:tcPr>
            <w:tcW w:w="1218" w:type="dxa"/>
          </w:tcPr>
          <w:p w14:paraId="09F61895" w14:textId="2FDDD40C" w:rsidR="0029104E" w:rsidRPr="00A068B0" w:rsidRDefault="0029104E" w:rsidP="00A068B0">
            <w:pPr>
              <w:spacing w:before="120" w:after="120"/>
              <w:rPr>
                <w:spacing w:val="0"/>
                <w:sz w:val="20"/>
              </w:rPr>
            </w:pPr>
            <w:r w:rsidRPr="00A068B0">
              <w:rPr>
                <w:spacing w:val="0"/>
                <w:sz w:val="20"/>
              </w:rPr>
              <w:t>Tel</w:t>
            </w:r>
          </w:p>
        </w:tc>
        <w:tc>
          <w:tcPr>
            <w:tcW w:w="3412" w:type="dxa"/>
            <w:gridSpan w:val="3"/>
          </w:tcPr>
          <w:p w14:paraId="4119B5DD" w14:textId="77777777" w:rsidR="0029104E" w:rsidRPr="00A068B0" w:rsidRDefault="0029104E" w:rsidP="00A068B0">
            <w:pPr>
              <w:spacing w:before="120" w:after="120"/>
              <w:rPr>
                <w:spacing w:val="0"/>
                <w:sz w:val="20"/>
              </w:rPr>
            </w:pPr>
          </w:p>
        </w:tc>
        <w:tc>
          <w:tcPr>
            <w:tcW w:w="1430" w:type="dxa"/>
          </w:tcPr>
          <w:p w14:paraId="1262BFCC" w14:textId="77777777" w:rsidR="0029104E" w:rsidRPr="00A068B0" w:rsidRDefault="0029104E" w:rsidP="00A068B0">
            <w:pPr>
              <w:spacing w:before="120" w:after="120"/>
              <w:rPr>
                <w:spacing w:val="0"/>
                <w:sz w:val="20"/>
              </w:rPr>
            </w:pPr>
            <w:r w:rsidRPr="00A068B0">
              <w:rPr>
                <w:spacing w:val="0"/>
                <w:sz w:val="20"/>
              </w:rPr>
              <w:t>Fax</w:t>
            </w:r>
          </w:p>
        </w:tc>
        <w:tc>
          <w:tcPr>
            <w:tcW w:w="3433" w:type="dxa"/>
          </w:tcPr>
          <w:p w14:paraId="7164A6C9" w14:textId="77777777" w:rsidR="0029104E" w:rsidRPr="00A068B0" w:rsidRDefault="0029104E" w:rsidP="00A068B0">
            <w:pPr>
              <w:spacing w:before="120" w:after="120"/>
              <w:rPr>
                <w:spacing w:val="0"/>
                <w:sz w:val="20"/>
              </w:rPr>
            </w:pPr>
          </w:p>
        </w:tc>
      </w:tr>
      <w:tr w:rsidR="0029104E" w:rsidRPr="003B2076" w14:paraId="0F8C9B5F" w14:textId="77777777" w:rsidTr="000A6A63">
        <w:tc>
          <w:tcPr>
            <w:tcW w:w="1218" w:type="dxa"/>
          </w:tcPr>
          <w:p w14:paraId="5D59F167" w14:textId="237DAF68" w:rsidR="0029104E" w:rsidRPr="00A068B0" w:rsidRDefault="0029104E" w:rsidP="00A068B0">
            <w:pPr>
              <w:spacing w:before="120" w:after="120"/>
              <w:rPr>
                <w:spacing w:val="0"/>
                <w:sz w:val="20"/>
              </w:rPr>
            </w:pPr>
            <w:r w:rsidRPr="00A068B0">
              <w:rPr>
                <w:spacing w:val="0"/>
                <w:sz w:val="20"/>
              </w:rPr>
              <w:t>E</w:t>
            </w:r>
            <w:r w:rsidR="00E66DC6">
              <w:rPr>
                <w:spacing w:val="0"/>
                <w:sz w:val="20"/>
              </w:rPr>
              <w:t>-</w:t>
            </w:r>
            <w:r w:rsidRPr="00A068B0">
              <w:rPr>
                <w:spacing w:val="0"/>
                <w:sz w:val="20"/>
              </w:rPr>
              <w:t>mail</w:t>
            </w:r>
          </w:p>
        </w:tc>
        <w:tc>
          <w:tcPr>
            <w:tcW w:w="3412" w:type="dxa"/>
            <w:gridSpan w:val="3"/>
          </w:tcPr>
          <w:p w14:paraId="5E8EEE15" w14:textId="77777777" w:rsidR="0029104E" w:rsidRPr="00A068B0" w:rsidRDefault="0029104E" w:rsidP="00A068B0">
            <w:pPr>
              <w:spacing w:before="120" w:after="120"/>
              <w:rPr>
                <w:spacing w:val="0"/>
                <w:sz w:val="20"/>
              </w:rPr>
            </w:pPr>
          </w:p>
        </w:tc>
        <w:tc>
          <w:tcPr>
            <w:tcW w:w="1430" w:type="dxa"/>
          </w:tcPr>
          <w:p w14:paraId="2C508A86" w14:textId="77777777" w:rsidR="0029104E" w:rsidRPr="00A068B0" w:rsidRDefault="0029104E" w:rsidP="00A068B0">
            <w:pPr>
              <w:spacing w:before="120" w:after="120"/>
              <w:rPr>
                <w:spacing w:val="0"/>
                <w:sz w:val="20"/>
              </w:rPr>
            </w:pPr>
            <w:r w:rsidRPr="00A068B0">
              <w:rPr>
                <w:spacing w:val="0"/>
                <w:sz w:val="20"/>
              </w:rPr>
              <w:t>Web site</w:t>
            </w:r>
          </w:p>
        </w:tc>
        <w:tc>
          <w:tcPr>
            <w:tcW w:w="3433" w:type="dxa"/>
          </w:tcPr>
          <w:p w14:paraId="28DF09ED" w14:textId="77777777" w:rsidR="0029104E" w:rsidRPr="00A068B0" w:rsidRDefault="0029104E" w:rsidP="00A068B0">
            <w:pPr>
              <w:spacing w:before="120" w:after="120"/>
              <w:rPr>
                <w:spacing w:val="0"/>
                <w:sz w:val="20"/>
              </w:rPr>
            </w:pPr>
          </w:p>
        </w:tc>
      </w:tr>
      <w:tr w:rsidR="0029104E" w:rsidRPr="003B2076" w14:paraId="28FEA7A5" w14:textId="77777777" w:rsidTr="000A6A63">
        <w:tc>
          <w:tcPr>
            <w:tcW w:w="2293" w:type="dxa"/>
            <w:gridSpan w:val="2"/>
            <w:vMerge w:val="restart"/>
          </w:tcPr>
          <w:p w14:paraId="20314FEC" w14:textId="77777777" w:rsidR="0029104E" w:rsidRPr="00A068B0" w:rsidRDefault="0029104E" w:rsidP="00A068B0">
            <w:pPr>
              <w:spacing w:before="120" w:after="120"/>
              <w:rPr>
                <w:spacing w:val="0"/>
                <w:sz w:val="20"/>
              </w:rPr>
            </w:pPr>
          </w:p>
          <w:p w14:paraId="41EC45CF" w14:textId="79A98A73" w:rsidR="0029104E" w:rsidRPr="00A068B0" w:rsidRDefault="0029104E" w:rsidP="00A068B0">
            <w:pPr>
              <w:spacing w:before="120" w:after="120"/>
              <w:jc w:val="left"/>
              <w:rPr>
                <w:spacing w:val="0"/>
                <w:sz w:val="20"/>
              </w:rPr>
            </w:pPr>
            <w:r w:rsidRPr="00A068B0">
              <w:rPr>
                <w:b/>
                <w:spacing w:val="0"/>
                <w:sz w:val="20"/>
                <w:lang w:eastAsia="en-GB"/>
              </w:rPr>
              <w:t>Registered Capacity</w:t>
            </w:r>
            <w:r w:rsidRPr="00A068B0">
              <w:rPr>
                <w:spacing w:val="0"/>
                <w:sz w:val="20"/>
              </w:rPr>
              <w:t>, use separate sheet if more than one connection option.</w:t>
            </w:r>
          </w:p>
        </w:tc>
        <w:tc>
          <w:tcPr>
            <w:tcW w:w="7200" w:type="dxa"/>
            <w:gridSpan w:val="4"/>
          </w:tcPr>
          <w:p w14:paraId="203EEC5E" w14:textId="77777777" w:rsidR="0029104E" w:rsidRPr="00A068B0" w:rsidRDefault="0029104E" w:rsidP="00A068B0">
            <w:pPr>
              <w:spacing w:before="120" w:after="120"/>
              <w:rPr>
                <w:spacing w:val="0"/>
                <w:sz w:val="20"/>
              </w:rPr>
            </w:pPr>
            <w:r w:rsidRPr="00A068B0">
              <w:rPr>
                <w:spacing w:val="0"/>
                <w:sz w:val="20"/>
              </w:rPr>
              <w:t>Connection Option</w:t>
            </w:r>
          </w:p>
        </w:tc>
      </w:tr>
      <w:tr w:rsidR="0029104E" w:rsidRPr="003B2076" w14:paraId="4520B7D9" w14:textId="77777777" w:rsidTr="000A6A63">
        <w:tc>
          <w:tcPr>
            <w:tcW w:w="2293" w:type="dxa"/>
            <w:gridSpan w:val="2"/>
            <w:vMerge/>
          </w:tcPr>
          <w:p w14:paraId="4C722215" w14:textId="77777777" w:rsidR="0029104E" w:rsidRPr="00A068B0" w:rsidRDefault="0029104E" w:rsidP="00A068B0">
            <w:pPr>
              <w:spacing w:before="120" w:after="120"/>
              <w:rPr>
                <w:spacing w:val="0"/>
                <w:sz w:val="20"/>
              </w:rPr>
            </w:pPr>
          </w:p>
        </w:tc>
        <w:tc>
          <w:tcPr>
            <w:tcW w:w="1249" w:type="dxa"/>
          </w:tcPr>
          <w:p w14:paraId="519261DC" w14:textId="77777777" w:rsidR="0029104E" w:rsidRPr="00A068B0" w:rsidRDefault="0029104E" w:rsidP="00A068B0">
            <w:pPr>
              <w:spacing w:before="120" w:after="120"/>
              <w:rPr>
                <w:spacing w:val="0"/>
                <w:sz w:val="20"/>
              </w:rPr>
            </w:pPr>
          </w:p>
        </w:tc>
        <w:tc>
          <w:tcPr>
            <w:tcW w:w="5951" w:type="dxa"/>
            <w:gridSpan w:val="3"/>
          </w:tcPr>
          <w:p w14:paraId="77C113C7" w14:textId="77777777" w:rsidR="0029104E" w:rsidRPr="00A068B0" w:rsidRDefault="0029104E" w:rsidP="00A068B0">
            <w:pPr>
              <w:spacing w:before="120" w:after="120"/>
              <w:rPr>
                <w:spacing w:val="0"/>
                <w:sz w:val="20"/>
              </w:rPr>
            </w:pPr>
            <w:r w:rsidRPr="00A068B0">
              <w:rPr>
                <w:spacing w:val="0"/>
                <w:sz w:val="20"/>
              </w:rPr>
              <w:t>kW single phase, single, split or three phase system</w:t>
            </w:r>
          </w:p>
        </w:tc>
      </w:tr>
      <w:tr w:rsidR="0029104E" w:rsidRPr="003B2076" w14:paraId="060A0B03" w14:textId="77777777" w:rsidTr="000A6A63">
        <w:tc>
          <w:tcPr>
            <w:tcW w:w="2293" w:type="dxa"/>
            <w:gridSpan w:val="2"/>
            <w:vMerge/>
            <w:vAlign w:val="center"/>
          </w:tcPr>
          <w:p w14:paraId="1339D1BB" w14:textId="77777777" w:rsidR="0029104E" w:rsidRPr="00A068B0" w:rsidRDefault="0029104E" w:rsidP="00A068B0">
            <w:pPr>
              <w:spacing w:before="120" w:after="120"/>
              <w:rPr>
                <w:spacing w:val="0"/>
                <w:sz w:val="20"/>
              </w:rPr>
            </w:pPr>
          </w:p>
        </w:tc>
        <w:tc>
          <w:tcPr>
            <w:tcW w:w="1249" w:type="dxa"/>
          </w:tcPr>
          <w:p w14:paraId="3E209883" w14:textId="77777777" w:rsidR="0029104E" w:rsidRPr="00A068B0" w:rsidRDefault="0029104E" w:rsidP="00A068B0">
            <w:pPr>
              <w:spacing w:before="120" w:after="120"/>
              <w:rPr>
                <w:spacing w:val="0"/>
                <w:sz w:val="20"/>
              </w:rPr>
            </w:pPr>
          </w:p>
        </w:tc>
        <w:tc>
          <w:tcPr>
            <w:tcW w:w="5951" w:type="dxa"/>
            <w:gridSpan w:val="3"/>
          </w:tcPr>
          <w:p w14:paraId="0387A678" w14:textId="77777777" w:rsidR="0029104E" w:rsidRPr="00A068B0" w:rsidRDefault="0029104E" w:rsidP="00A068B0">
            <w:pPr>
              <w:spacing w:before="120" w:after="120"/>
              <w:rPr>
                <w:spacing w:val="0"/>
                <w:sz w:val="20"/>
              </w:rPr>
            </w:pPr>
            <w:r w:rsidRPr="00A068B0">
              <w:rPr>
                <w:spacing w:val="0"/>
                <w:sz w:val="20"/>
              </w:rPr>
              <w:t>kW three phase</w:t>
            </w:r>
          </w:p>
        </w:tc>
      </w:tr>
      <w:tr w:rsidR="0029104E" w:rsidRPr="003B2076" w14:paraId="78FD1343" w14:textId="77777777" w:rsidTr="000A6A63">
        <w:tc>
          <w:tcPr>
            <w:tcW w:w="2293" w:type="dxa"/>
            <w:gridSpan w:val="2"/>
            <w:vMerge/>
            <w:vAlign w:val="center"/>
          </w:tcPr>
          <w:p w14:paraId="4A551528" w14:textId="77777777" w:rsidR="0029104E" w:rsidRPr="00A068B0" w:rsidRDefault="0029104E" w:rsidP="00A068B0">
            <w:pPr>
              <w:spacing w:before="120" w:after="120"/>
              <w:rPr>
                <w:spacing w:val="0"/>
                <w:sz w:val="20"/>
              </w:rPr>
            </w:pPr>
          </w:p>
        </w:tc>
        <w:tc>
          <w:tcPr>
            <w:tcW w:w="1249" w:type="dxa"/>
          </w:tcPr>
          <w:p w14:paraId="3D1979AC" w14:textId="77777777" w:rsidR="0029104E" w:rsidRPr="00A068B0" w:rsidRDefault="0029104E" w:rsidP="00A068B0">
            <w:pPr>
              <w:spacing w:before="120" w:after="120"/>
              <w:rPr>
                <w:spacing w:val="0"/>
                <w:sz w:val="20"/>
              </w:rPr>
            </w:pPr>
          </w:p>
        </w:tc>
        <w:tc>
          <w:tcPr>
            <w:tcW w:w="5951" w:type="dxa"/>
            <w:gridSpan w:val="3"/>
          </w:tcPr>
          <w:p w14:paraId="3F6AA307" w14:textId="27BEF6A2" w:rsidR="0029104E" w:rsidRPr="00A068B0" w:rsidRDefault="0029104E" w:rsidP="00A068B0">
            <w:pPr>
              <w:spacing w:before="120" w:after="120"/>
              <w:rPr>
                <w:spacing w:val="0"/>
                <w:sz w:val="20"/>
              </w:rPr>
            </w:pPr>
            <w:r w:rsidRPr="00A068B0">
              <w:rPr>
                <w:spacing w:val="0"/>
                <w:sz w:val="20"/>
              </w:rPr>
              <w:t>kW two phases in three phase system</w:t>
            </w:r>
          </w:p>
        </w:tc>
      </w:tr>
      <w:tr w:rsidR="0029104E" w:rsidRPr="003B2076" w14:paraId="713F2890" w14:textId="77777777" w:rsidTr="000A6A63">
        <w:tc>
          <w:tcPr>
            <w:tcW w:w="2293" w:type="dxa"/>
            <w:gridSpan w:val="2"/>
            <w:vMerge/>
            <w:vAlign w:val="center"/>
          </w:tcPr>
          <w:p w14:paraId="1FD8FBBC" w14:textId="77777777" w:rsidR="0029104E" w:rsidRPr="00A068B0" w:rsidRDefault="0029104E" w:rsidP="00A068B0">
            <w:pPr>
              <w:spacing w:before="120" w:after="120"/>
              <w:rPr>
                <w:spacing w:val="0"/>
                <w:sz w:val="20"/>
              </w:rPr>
            </w:pPr>
          </w:p>
        </w:tc>
        <w:tc>
          <w:tcPr>
            <w:tcW w:w="1249" w:type="dxa"/>
          </w:tcPr>
          <w:p w14:paraId="623E21A7" w14:textId="77777777" w:rsidR="0029104E" w:rsidRPr="00A068B0" w:rsidRDefault="0029104E" w:rsidP="00A068B0">
            <w:pPr>
              <w:spacing w:before="120" w:after="120"/>
              <w:rPr>
                <w:spacing w:val="0"/>
                <w:sz w:val="20"/>
              </w:rPr>
            </w:pPr>
          </w:p>
        </w:tc>
        <w:tc>
          <w:tcPr>
            <w:tcW w:w="5951" w:type="dxa"/>
            <w:gridSpan w:val="3"/>
          </w:tcPr>
          <w:p w14:paraId="3A8090C8" w14:textId="64087420" w:rsidR="0029104E" w:rsidRPr="00A068B0" w:rsidRDefault="0029104E" w:rsidP="00A068B0">
            <w:pPr>
              <w:spacing w:before="120" w:after="120"/>
              <w:rPr>
                <w:spacing w:val="0"/>
                <w:sz w:val="20"/>
              </w:rPr>
            </w:pPr>
            <w:r w:rsidRPr="00A068B0">
              <w:rPr>
                <w:spacing w:val="0"/>
                <w:sz w:val="20"/>
              </w:rPr>
              <w:t>kW two phases split phase system</w:t>
            </w:r>
          </w:p>
        </w:tc>
      </w:tr>
      <w:tr w:rsidR="0029104E" w:rsidRPr="003B2076" w14:paraId="7A4B204F" w14:textId="77777777" w:rsidTr="000A6A63">
        <w:tc>
          <w:tcPr>
            <w:tcW w:w="9493" w:type="dxa"/>
            <w:gridSpan w:val="6"/>
          </w:tcPr>
          <w:p w14:paraId="4D316060" w14:textId="0C18178D" w:rsidR="0029104E" w:rsidRPr="00A068B0" w:rsidRDefault="0029104E" w:rsidP="00A068B0">
            <w:pPr>
              <w:spacing w:before="120" w:after="120"/>
              <w:rPr>
                <w:spacing w:val="0"/>
                <w:sz w:val="24"/>
                <w:lang w:eastAsia="en-GB"/>
              </w:rPr>
            </w:pPr>
            <w:r w:rsidRPr="00A068B0">
              <w:rPr>
                <w:b/>
                <w:spacing w:val="0"/>
                <w:sz w:val="20"/>
              </w:rPr>
              <w:t>Manufacturer</w:t>
            </w:r>
            <w:r w:rsidRPr="00A068B0">
              <w:rPr>
                <w:spacing w:val="0"/>
                <w:sz w:val="20"/>
              </w:rPr>
              <w:t xml:space="preserve"> </w:t>
            </w:r>
            <w:r w:rsidRPr="00A068B0">
              <w:rPr>
                <w:b/>
                <w:spacing w:val="0"/>
                <w:sz w:val="20"/>
              </w:rPr>
              <w:t>Type Test</w:t>
            </w:r>
            <w:r w:rsidRPr="00A068B0">
              <w:rPr>
                <w:spacing w:val="0"/>
                <w:sz w:val="20"/>
              </w:rPr>
              <w:t xml:space="preserve"> declaration. - I certify that all products supplied by the company with the above </w:t>
            </w:r>
            <w:r w:rsidR="006F1070" w:rsidRPr="006F1070">
              <w:rPr>
                <w:b/>
                <w:spacing w:val="0"/>
                <w:sz w:val="20"/>
              </w:rPr>
              <w:t xml:space="preserve">Fully </w:t>
            </w:r>
            <w:r w:rsidRPr="006F1070">
              <w:rPr>
                <w:b/>
                <w:spacing w:val="0"/>
                <w:sz w:val="20"/>
              </w:rPr>
              <w:t>T</w:t>
            </w:r>
            <w:r w:rsidRPr="00A068B0">
              <w:rPr>
                <w:b/>
                <w:spacing w:val="0"/>
                <w:sz w:val="20"/>
              </w:rPr>
              <w:t>ype Tested</w:t>
            </w:r>
            <w:r w:rsidRPr="00A068B0">
              <w:rPr>
                <w:spacing w:val="0"/>
                <w:sz w:val="20"/>
              </w:rPr>
              <w:t xml:space="preserve"> reference number will be manufactured and tested to ensure that they perform as stated in this document, prior to shipment to site and that no site modifications are required to ensure that the product meets all the requireme</w:t>
            </w:r>
            <w:r w:rsidR="00FA2339" w:rsidRPr="00A068B0">
              <w:rPr>
                <w:spacing w:val="0"/>
                <w:sz w:val="20"/>
              </w:rPr>
              <w:t xml:space="preserve">nts of EREC G98. </w:t>
            </w:r>
          </w:p>
        </w:tc>
      </w:tr>
      <w:tr w:rsidR="0029104E" w:rsidRPr="003B2076" w14:paraId="64CB93F1" w14:textId="77777777" w:rsidTr="000A6A63">
        <w:tc>
          <w:tcPr>
            <w:tcW w:w="1218" w:type="dxa"/>
          </w:tcPr>
          <w:p w14:paraId="2F2363F2" w14:textId="77777777" w:rsidR="0029104E" w:rsidRPr="00A068B0" w:rsidRDefault="0029104E" w:rsidP="00A068B0">
            <w:pPr>
              <w:spacing w:before="120" w:after="120"/>
              <w:rPr>
                <w:spacing w:val="0"/>
                <w:sz w:val="20"/>
              </w:rPr>
            </w:pPr>
            <w:r w:rsidRPr="00A068B0">
              <w:rPr>
                <w:spacing w:val="0"/>
                <w:sz w:val="20"/>
              </w:rPr>
              <w:t>Signed</w:t>
            </w:r>
          </w:p>
          <w:p w14:paraId="7BBE0E75" w14:textId="77777777" w:rsidR="0029104E" w:rsidRPr="00A068B0" w:rsidRDefault="0029104E" w:rsidP="00A068B0">
            <w:pPr>
              <w:spacing w:before="120" w:after="120"/>
              <w:rPr>
                <w:spacing w:val="0"/>
                <w:sz w:val="20"/>
              </w:rPr>
            </w:pPr>
          </w:p>
          <w:p w14:paraId="453D8CA6" w14:textId="77777777" w:rsidR="0029104E" w:rsidRPr="00A068B0" w:rsidRDefault="0029104E" w:rsidP="00A068B0">
            <w:pPr>
              <w:spacing w:before="120" w:after="120"/>
              <w:rPr>
                <w:spacing w:val="0"/>
                <w:sz w:val="20"/>
              </w:rPr>
            </w:pPr>
          </w:p>
        </w:tc>
        <w:tc>
          <w:tcPr>
            <w:tcW w:w="2324" w:type="dxa"/>
            <w:gridSpan w:val="2"/>
          </w:tcPr>
          <w:p w14:paraId="654996BE" w14:textId="77777777" w:rsidR="0029104E" w:rsidRPr="00A068B0" w:rsidRDefault="0029104E" w:rsidP="00A068B0">
            <w:pPr>
              <w:spacing w:before="120" w:after="120"/>
              <w:rPr>
                <w:spacing w:val="0"/>
                <w:sz w:val="20"/>
              </w:rPr>
            </w:pPr>
          </w:p>
        </w:tc>
        <w:tc>
          <w:tcPr>
            <w:tcW w:w="2518" w:type="dxa"/>
            <w:gridSpan w:val="2"/>
          </w:tcPr>
          <w:p w14:paraId="5328DA14" w14:textId="77777777" w:rsidR="0029104E" w:rsidRPr="00A068B0" w:rsidRDefault="0029104E" w:rsidP="00A068B0">
            <w:pPr>
              <w:spacing w:before="120" w:after="120"/>
              <w:rPr>
                <w:spacing w:val="0"/>
                <w:sz w:val="20"/>
              </w:rPr>
            </w:pPr>
            <w:r w:rsidRPr="00A068B0">
              <w:rPr>
                <w:spacing w:val="0"/>
                <w:sz w:val="20"/>
              </w:rPr>
              <w:t>On behalf of</w:t>
            </w:r>
          </w:p>
        </w:tc>
        <w:tc>
          <w:tcPr>
            <w:tcW w:w="3433" w:type="dxa"/>
          </w:tcPr>
          <w:p w14:paraId="6143100C" w14:textId="77777777" w:rsidR="0029104E" w:rsidRPr="00A068B0" w:rsidRDefault="0029104E" w:rsidP="00A068B0">
            <w:pPr>
              <w:spacing w:before="120" w:after="120"/>
              <w:rPr>
                <w:spacing w:val="0"/>
                <w:sz w:val="20"/>
              </w:rPr>
            </w:pPr>
          </w:p>
        </w:tc>
      </w:tr>
      <w:tr w:rsidR="0029104E" w:rsidRPr="003B2076" w14:paraId="2FDFC33F" w14:textId="77777777" w:rsidTr="000A6A63">
        <w:tc>
          <w:tcPr>
            <w:tcW w:w="9493" w:type="dxa"/>
            <w:gridSpan w:val="6"/>
          </w:tcPr>
          <w:p w14:paraId="70F780DB" w14:textId="77777777" w:rsidR="0029104E" w:rsidRPr="00A068B0" w:rsidRDefault="0029104E" w:rsidP="00A068B0">
            <w:pPr>
              <w:spacing w:before="120" w:after="120"/>
              <w:rPr>
                <w:spacing w:val="0"/>
                <w:sz w:val="20"/>
              </w:rPr>
            </w:pPr>
            <w:r w:rsidRPr="00A068B0">
              <w:rPr>
                <w:spacing w:val="0"/>
                <w:sz w:val="20"/>
              </w:rPr>
              <w:t xml:space="preserve">Note that testing can be done by the </w:t>
            </w:r>
            <w:r w:rsidRPr="00A068B0">
              <w:rPr>
                <w:b/>
                <w:spacing w:val="0"/>
                <w:sz w:val="20"/>
              </w:rPr>
              <w:t>Manufacturer</w:t>
            </w:r>
            <w:r w:rsidRPr="00A068B0">
              <w:rPr>
                <w:spacing w:val="0"/>
                <w:sz w:val="20"/>
              </w:rPr>
              <w:t xml:space="preserve"> of an individual component or by an external test house.</w:t>
            </w:r>
          </w:p>
          <w:p w14:paraId="62173882" w14:textId="77777777" w:rsidR="0029104E" w:rsidRPr="00A068B0" w:rsidRDefault="0029104E" w:rsidP="00A068B0">
            <w:pPr>
              <w:spacing w:before="120" w:after="120"/>
              <w:rPr>
                <w:spacing w:val="0"/>
                <w:sz w:val="20"/>
              </w:rPr>
            </w:pPr>
            <w:r w:rsidRPr="00A068B0">
              <w:rPr>
                <w:spacing w:val="0"/>
                <w:sz w:val="20"/>
              </w:rPr>
              <w:lastRenderedPageBreak/>
              <w:t xml:space="preserve">Where parts of the testing are carried out by persons or organisations other than the </w:t>
            </w:r>
            <w:r w:rsidRPr="00A068B0">
              <w:rPr>
                <w:b/>
                <w:spacing w:val="0"/>
                <w:sz w:val="20"/>
              </w:rPr>
              <w:t>Manufacturer</w:t>
            </w:r>
            <w:r w:rsidRPr="00A068B0">
              <w:rPr>
                <w:spacing w:val="0"/>
                <w:sz w:val="20"/>
              </w:rPr>
              <w:t xml:space="preserve"> then that person or organisation shall keep copies of all test records and results supplied to them to verify that the testing has been carried out by people with sufficient technical competency to carry out the tests.</w:t>
            </w:r>
          </w:p>
        </w:tc>
      </w:tr>
      <w:tr w:rsidR="0029104E" w:rsidRPr="003B2076" w14:paraId="5951900A" w14:textId="77777777" w:rsidTr="000A6A63">
        <w:tc>
          <w:tcPr>
            <w:tcW w:w="9493" w:type="dxa"/>
            <w:gridSpan w:val="6"/>
            <w:shd w:val="clear" w:color="auto" w:fill="D9D9D9"/>
          </w:tcPr>
          <w:p w14:paraId="36521091" w14:textId="77777777" w:rsidR="0029104E" w:rsidRPr="00A068B0" w:rsidRDefault="0029104E" w:rsidP="00A068B0">
            <w:pPr>
              <w:spacing w:before="120" w:after="120"/>
              <w:rPr>
                <w:spacing w:val="0"/>
                <w:sz w:val="20"/>
              </w:rPr>
            </w:pPr>
            <w:r w:rsidRPr="00A068B0">
              <w:rPr>
                <w:spacing w:val="0"/>
                <w:sz w:val="20"/>
              </w:rPr>
              <w:lastRenderedPageBreak/>
              <w:br w:type="page"/>
            </w:r>
            <w:r w:rsidRPr="00A068B0">
              <w:rPr>
                <w:b/>
                <w:spacing w:val="0"/>
                <w:sz w:val="20"/>
              </w:rPr>
              <w:t xml:space="preserve">Operating Range: </w:t>
            </w:r>
            <w:r w:rsidRPr="00A068B0">
              <w:rPr>
                <w:spacing w:val="0"/>
                <w:sz w:val="20"/>
              </w:rPr>
              <w:t>This test should be carried out as specified in EN 50438 D.3.1.</w:t>
            </w:r>
          </w:p>
          <w:p w14:paraId="05526BDD"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shall be recorded every second. The tests will verify that the </w:t>
            </w:r>
            <w:r w:rsidRPr="00A068B0">
              <w:rPr>
                <w:b/>
                <w:spacing w:val="0"/>
                <w:sz w:val="20"/>
              </w:rPr>
              <w:t>Micro-generator</w:t>
            </w:r>
            <w:r w:rsidRPr="00A068B0">
              <w:rPr>
                <w:spacing w:val="0"/>
                <w:sz w:val="20"/>
              </w:rPr>
              <w:t xml:space="preserve"> can operate within the required ranges for the specified period of time. </w:t>
            </w:r>
          </w:p>
          <w:p w14:paraId="4600A0F3" w14:textId="77777777" w:rsidR="0029104E" w:rsidRPr="00A068B0" w:rsidRDefault="0029104E" w:rsidP="00A068B0">
            <w:pPr>
              <w:spacing w:before="120" w:after="120"/>
              <w:rPr>
                <w:spacing w:val="0"/>
                <w:sz w:val="20"/>
              </w:rPr>
            </w:pPr>
            <w:r w:rsidRPr="00A068B0">
              <w:rPr>
                <w:spacing w:val="0"/>
                <w:sz w:val="20"/>
              </w:rPr>
              <w:t xml:space="preserve">The </w:t>
            </w:r>
            <w:r w:rsidRPr="00A068B0">
              <w:rPr>
                <w:b/>
                <w:spacing w:val="0"/>
                <w:sz w:val="20"/>
              </w:rPr>
              <w:t>Interface Protection</w:t>
            </w:r>
            <w:r w:rsidRPr="00A068B0">
              <w:rPr>
                <w:spacing w:val="0"/>
                <w:sz w:val="20"/>
              </w:rPr>
              <w:t xml:space="preserve"> shall be disabled during the tests. </w:t>
            </w:r>
          </w:p>
          <w:p w14:paraId="212B75CD" w14:textId="37ACEBF9" w:rsidR="0029104E" w:rsidRPr="00A068B0" w:rsidRDefault="0029104E" w:rsidP="00A068B0">
            <w:pPr>
              <w:autoSpaceDE w:val="0"/>
              <w:autoSpaceDN w:val="0"/>
              <w:adjustRightInd w:val="0"/>
              <w:spacing w:before="120" w:after="120"/>
              <w:rPr>
                <w:spacing w:val="0"/>
                <w:sz w:val="20"/>
                <w:lang w:eastAsia="en-GB"/>
              </w:rPr>
            </w:pPr>
            <w:r w:rsidRPr="00A068B0">
              <w:rPr>
                <w:spacing w:val="0"/>
                <w:sz w:val="20"/>
                <w:lang w:eastAsia="en-GB"/>
              </w:rPr>
              <w:t xml:space="preserve">In case of a PV </w:t>
            </w:r>
            <w:r w:rsidR="00577A28" w:rsidRPr="00A068B0">
              <w:rPr>
                <w:b/>
                <w:spacing w:val="0"/>
                <w:sz w:val="20"/>
              </w:rPr>
              <w:t>Micro-generator</w:t>
            </w:r>
            <w:r w:rsidR="00577A28" w:rsidRPr="00A068B0">
              <w:rPr>
                <w:spacing w:val="0"/>
                <w:sz w:val="20"/>
              </w:rPr>
              <w:t xml:space="preserve"> </w:t>
            </w:r>
            <w:r w:rsidRPr="00A068B0">
              <w:rPr>
                <w:spacing w:val="0"/>
                <w:sz w:val="20"/>
                <w:lang w:eastAsia="en-GB"/>
              </w:rPr>
              <w:t xml:space="preserve">the PV primary source may be replaced by a </w:t>
            </w:r>
            <w:r w:rsidRPr="00A068B0">
              <w:rPr>
                <w:b/>
                <w:spacing w:val="0"/>
                <w:sz w:val="20"/>
                <w:lang w:eastAsia="en-GB"/>
              </w:rPr>
              <w:t>DC</w:t>
            </w:r>
            <w:r w:rsidRPr="00A068B0">
              <w:rPr>
                <w:spacing w:val="0"/>
                <w:sz w:val="20"/>
                <w:lang w:eastAsia="en-GB"/>
              </w:rPr>
              <w:t xml:space="preserve"> source.</w:t>
            </w:r>
          </w:p>
          <w:p w14:paraId="1B53060D" w14:textId="226D3D4E" w:rsidR="0029104E" w:rsidRPr="00A068B0" w:rsidRDefault="0029104E" w:rsidP="00A068B0">
            <w:pPr>
              <w:autoSpaceDE w:val="0"/>
              <w:autoSpaceDN w:val="0"/>
              <w:adjustRightInd w:val="0"/>
              <w:spacing w:before="120" w:after="120"/>
              <w:rPr>
                <w:spacing w:val="0"/>
                <w:sz w:val="20"/>
                <w:lang w:eastAsia="en-GB"/>
              </w:rPr>
            </w:pPr>
            <w:r w:rsidRPr="00A068B0">
              <w:rPr>
                <w:spacing w:val="0"/>
                <w:sz w:val="20"/>
                <w:lang w:eastAsia="en-GB"/>
              </w:rPr>
              <w:t xml:space="preserve">In case of a full converter </w:t>
            </w:r>
            <w:r w:rsidR="00577A28" w:rsidRPr="00A068B0">
              <w:rPr>
                <w:b/>
                <w:spacing w:val="0"/>
                <w:sz w:val="20"/>
              </w:rPr>
              <w:t>Micro-generator</w:t>
            </w:r>
            <w:r w:rsidRPr="00A068B0">
              <w:rPr>
                <w:b/>
                <w:spacing w:val="0"/>
                <w:sz w:val="20"/>
                <w:lang w:eastAsia="en-GB"/>
              </w:rPr>
              <w:t xml:space="preserve"> </w:t>
            </w:r>
            <w:r w:rsidRPr="00A068B0">
              <w:rPr>
                <w:spacing w:val="0"/>
                <w:sz w:val="20"/>
                <w:lang w:eastAsia="en-GB"/>
              </w:rPr>
              <w:t>(</w:t>
            </w:r>
            <w:r w:rsidR="00410A30">
              <w:rPr>
                <w:spacing w:val="0"/>
                <w:sz w:val="20"/>
                <w:lang w:eastAsia="en-GB"/>
              </w:rPr>
              <w:t>eg</w:t>
            </w:r>
            <w:r w:rsidRPr="00A068B0">
              <w:rPr>
                <w:spacing w:val="0"/>
                <w:sz w:val="20"/>
                <w:lang w:eastAsia="en-GB"/>
              </w:rPr>
              <w:t xml:space="preserve"> wind) the primary source and the prime mover </w:t>
            </w:r>
            <w:r w:rsidR="00632FE6" w:rsidRPr="00A068B0">
              <w:rPr>
                <w:b/>
                <w:spacing w:val="0"/>
                <w:sz w:val="20"/>
                <w:lang w:eastAsia="en-GB"/>
              </w:rPr>
              <w:t>Inverter</w:t>
            </w:r>
            <w:r w:rsidRPr="00A068B0">
              <w:rPr>
                <w:spacing w:val="0"/>
                <w:sz w:val="20"/>
                <w:lang w:eastAsia="en-GB"/>
              </w:rPr>
              <w:t xml:space="preserve">/rectifier may be replaced by a </w:t>
            </w:r>
            <w:r w:rsidRPr="00A068B0">
              <w:rPr>
                <w:b/>
                <w:spacing w:val="0"/>
                <w:sz w:val="20"/>
                <w:lang w:eastAsia="en-GB"/>
              </w:rPr>
              <w:t>DC</w:t>
            </w:r>
            <w:r w:rsidRPr="00A068B0">
              <w:rPr>
                <w:spacing w:val="0"/>
                <w:sz w:val="20"/>
                <w:lang w:eastAsia="en-GB"/>
              </w:rPr>
              <w:t xml:space="preserve"> source.</w:t>
            </w:r>
          </w:p>
          <w:p w14:paraId="5B1BECA0" w14:textId="164BD311" w:rsidR="0029104E" w:rsidRPr="00A068B0" w:rsidRDefault="0029104E" w:rsidP="00A068B0">
            <w:pPr>
              <w:spacing w:before="120" w:after="120"/>
              <w:rPr>
                <w:spacing w:val="0"/>
                <w:sz w:val="20"/>
              </w:rPr>
            </w:pPr>
            <w:r w:rsidRPr="00A068B0">
              <w:rPr>
                <w:spacing w:val="0"/>
                <w:sz w:val="20"/>
                <w:lang w:eastAsia="en-GB"/>
              </w:rPr>
              <w:t xml:space="preserve">In case of a DFIG </w:t>
            </w:r>
            <w:r w:rsidR="00577A28" w:rsidRPr="00A068B0">
              <w:rPr>
                <w:b/>
                <w:spacing w:val="0"/>
                <w:sz w:val="20"/>
              </w:rPr>
              <w:t>Micro-generator</w:t>
            </w:r>
            <w:r w:rsidR="00577A28" w:rsidRPr="00A068B0">
              <w:rPr>
                <w:spacing w:val="0"/>
                <w:sz w:val="20"/>
              </w:rPr>
              <w:t xml:space="preserve"> </w:t>
            </w:r>
            <w:r w:rsidRPr="00A068B0">
              <w:rPr>
                <w:spacing w:val="0"/>
                <w:sz w:val="20"/>
                <w:lang w:eastAsia="en-GB"/>
              </w:rPr>
              <w:t>the mechanical drive system may be replaced by a test bench motor.</w:t>
            </w:r>
          </w:p>
        </w:tc>
      </w:tr>
      <w:tr w:rsidR="0029104E" w:rsidRPr="003B2076" w14:paraId="442A8785" w14:textId="77777777" w:rsidTr="000A6A63">
        <w:tc>
          <w:tcPr>
            <w:tcW w:w="9493" w:type="dxa"/>
            <w:gridSpan w:val="6"/>
            <w:shd w:val="clear" w:color="auto" w:fill="auto"/>
          </w:tcPr>
          <w:p w14:paraId="290FA846" w14:textId="77777777" w:rsidR="0029104E" w:rsidRPr="00A068B0" w:rsidRDefault="0029104E" w:rsidP="00A068B0">
            <w:pPr>
              <w:spacing w:before="120" w:after="120"/>
              <w:rPr>
                <w:spacing w:val="0"/>
                <w:sz w:val="20"/>
              </w:rPr>
            </w:pPr>
            <w:r w:rsidRPr="00A068B0">
              <w:rPr>
                <w:spacing w:val="0"/>
                <w:sz w:val="20"/>
              </w:rPr>
              <w:t>Test 1</w:t>
            </w:r>
          </w:p>
          <w:p w14:paraId="58B75AB2" w14:textId="77777777" w:rsidR="0029104E" w:rsidRPr="00A068B0" w:rsidRDefault="0029104E" w:rsidP="00A068B0">
            <w:pPr>
              <w:spacing w:before="120" w:after="120"/>
              <w:rPr>
                <w:spacing w:val="0"/>
                <w:sz w:val="20"/>
              </w:rPr>
            </w:pPr>
            <w:r w:rsidRPr="00A068B0">
              <w:rPr>
                <w:spacing w:val="0"/>
                <w:sz w:val="20"/>
              </w:rPr>
              <w:t>Voltage = 85% of nominal (195.5 V)</w:t>
            </w:r>
          </w:p>
          <w:p w14:paraId="0D1F53A1" w14:textId="77777777" w:rsidR="0029104E" w:rsidRPr="00A068B0" w:rsidRDefault="0029104E" w:rsidP="00A068B0">
            <w:pPr>
              <w:spacing w:before="120" w:after="120"/>
              <w:rPr>
                <w:spacing w:val="0"/>
                <w:sz w:val="20"/>
              </w:rPr>
            </w:pPr>
            <w:r w:rsidRPr="00A068B0">
              <w:rPr>
                <w:spacing w:val="0"/>
                <w:sz w:val="20"/>
              </w:rPr>
              <w:t>Frequency = 47.5 Hz</w:t>
            </w:r>
          </w:p>
          <w:p w14:paraId="05D80FB9" w14:textId="77777777" w:rsidR="0029104E" w:rsidRPr="00A068B0" w:rsidRDefault="0029104E" w:rsidP="00A068B0">
            <w:pPr>
              <w:spacing w:before="120" w:after="120"/>
              <w:rPr>
                <w:spacing w:val="0"/>
                <w:sz w:val="20"/>
              </w:rPr>
            </w:pPr>
            <w:r w:rsidRPr="00A068B0">
              <w:rPr>
                <w:spacing w:val="0"/>
                <w:sz w:val="20"/>
              </w:rPr>
              <w:t>Power factor = 1</w:t>
            </w:r>
          </w:p>
          <w:p w14:paraId="4CDFE394" w14:textId="77777777" w:rsidR="0029104E" w:rsidRPr="00A068B0" w:rsidRDefault="0029104E" w:rsidP="00A068B0">
            <w:pPr>
              <w:spacing w:before="120" w:after="120"/>
              <w:rPr>
                <w:spacing w:val="0"/>
                <w:sz w:val="20"/>
              </w:rPr>
            </w:pPr>
            <w:r w:rsidRPr="00A068B0">
              <w:rPr>
                <w:spacing w:val="0"/>
                <w:sz w:val="20"/>
              </w:rPr>
              <w:t>Period of test 90 minutes</w:t>
            </w:r>
          </w:p>
        </w:tc>
      </w:tr>
      <w:tr w:rsidR="0029104E" w:rsidRPr="003B2076" w14:paraId="4A4A11A7" w14:textId="77777777" w:rsidTr="000A6A63">
        <w:tc>
          <w:tcPr>
            <w:tcW w:w="9493" w:type="dxa"/>
            <w:gridSpan w:val="6"/>
            <w:shd w:val="clear" w:color="auto" w:fill="auto"/>
          </w:tcPr>
          <w:p w14:paraId="2E9DE298" w14:textId="77777777" w:rsidR="0029104E" w:rsidRPr="00A068B0" w:rsidRDefault="0029104E" w:rsidP="00A068B0">
            <w:pPr>
              <w:spacing w:before="120" w:after="120"/>
              <w:rPr>
                <w:spacing w:val="0"/>
                <w:sz w:val="20"/>
              </w:rPr>
            </w:pPr>
            <w:r w:rsidRPr="00A068B0">
              <w:rPr>
                <w:spacing w:val="0"/>
                <w:sz w:val="20"/>
              </w:rPr>
              <w:t>Test 2</w:t>
            </w:r>
          </w:p>
          <w:p w14:paraId="7A0A9C8F" w14:textId="77777777" w:rsidR="0029104E" w:rsidRPr="00A068B0" w:rsidRDefault="0029104E" w:rsidP="00A068B0">
            <w:pPr>
              <w:spacing w:before="120" w:after="120"/>
              <w:rPr>
                <w:spacing w:val="0"/>
                <w:sz w:val="20"/>
              </w:rPr>
            </w:pPr>
            <w:r w:rsidRPr="00A068B0">
              <w:rPr>
                <w:spacing w:val="0"/>
                <w:sz w:val="20"/>
              </w:rPr>
              <w:t xml:space="preserve">Voltage = 110% of nominal (253 V).  </w:t>
            </w:r>
          </w:p>
          <w:p w14:paraId="042514C3" w14:textId="77777777" w:rsidR="0029104E" w:rsidRPr="00A068B0" w:rsidRDefault="0029104E" w:rsidP="00A068B0">
            <w:pPr>
              <w:spacing w:before="120" w:after="120"/>
              <w:rPr>
                <w:spacing w:val="0"/>
                <w:sz w:val="20"/>
              </w:rPr>
            </w:pPr>
            <w:r w:rsidRPr="00A068B0">
              <w:rPr>
                <w:spacing w:val="0"/>
                <w:sz w:val="20"/>
              </w:rPr>
              <w:t>Frequency = 51.5 Hz</w:t>
            </w:r>
          </w:p>
          <w:p w14:paraId="1D9A253B" w14:textId="77777777" w:rsidR="0029104E" w:rsidRPr="00A068B0" w:rsidRDefault="0029104E" w:rsidP="00A068B0">
            <w:pPr>
              <w:spacing w:before="120" w:after="120"/>
              <w:rPr>
                <w:spacing w:val="0"/>
                <w:sz w:val="20"/>
              </w:rPr>
            </w:pPr>
            <w:r w:rsidRPr="00A068B0">
              <w:rPr>
                <w:spacing w:val="0"/>
                <w:sz w:val="20"/>
              </w:rPr>
              <w:t>Power factor = 1</w:t>
            </w:r>
          </w:p>
          <w:p w14:paraId="3D92F83D" w14:textId="77777777" w:rsidR="0029104E" w:rsidRPr="00A068B0" w:rsidRDefault="0029104E" w:rsidP="00A068B0">
            <w:pPr>
              <w:spacing w:before="120" w:after="120"/>
              <w:rPr>
                <w:spacing w:val="0"/>
                <w:sz w:val="20"/>
              </w:rPr>
            </w:pPr>
            <w:r w:rsidRPr="00A068B0">
              <w:rPr>
                <w:spacing w:val="0"/>
                <w:sz w:val="20"/>
              </w:rPr>
              <w:t>Period of test 90 minutes</w:t>
            </w:r>
          </w:p>
        </w:tc>
      </w:tr>
      <w:tr w:rsidR="0029104E" w:rsidRPr="003B2076" w14:paraId="2A3BA54A" w14:textId="77777777" w:rsidTr="000A6A63">
        <w:tc>
          <w:tcPr>
            <w:tcW w:w="9493" w:type="dxa"/>
            <w:gridSpan w:val="6"/>
            <w:shd w:val="clear" w:color="auto" w:fill="auto"/>
          </w:tcPr>
          <w:p w14:paraId="1694172D" w14:textId="77777777" w:rsidR="0029104E" w:rsidRPr="00A068B0" w:rsidRDefault="0029104E" w:rsidP="00A068B0">
            <w:pPr>
              <w:spacing w:before="120" w:after="120"/>
              <w:rPr>
                <w:spacing w:val="0"/>
                <w:sz w:val="20"/>
              </w:rPr>
            </w:pPr>
            <w:r w:rsidRPr="00A068B0">
              <w:rPr>
                <w:spacing w:val="0"/>
                <w:sz w:val="20"/>
              </w:rPr>
              <w:t>Test 3</w:t>
            </w:r>
          </w:p>
          <w:p w14:paraId="4A49D537" w14:textId="77777777" w:rsidR="0029104E" w:rsidRPr="00A068B0" w:rsidRDefault="0029104E" w:rsidP="00A068B0">
            <w:pPr>
              <w:spacing w:before="120" w:after="120"/>
              <w:rPr>
                <w:spacing w:val="0"/>
                <w:sz w:val="20"/>
              </w:rPr>
            </w:pPr>
            <w:r w:rsidRPr="00A068B0">
              <w:rPr>
                <w:spacing w:val="0"/>
                <w:sz w:val="20"/>
              </w:rPr>
              <w:t xml:space="preserve">Voltage = 110% of nominal (253 V).  </w:t>
            </w:r>
          </w:p>
          <w:p w14:paraId="0D857DD8" w14:textId="77777777" w:rsidR="0029104E" w:rsidRPr="00A068B0" w:rsidRDefault="0029104E" w:rsidP="00A068B0">
            <w:pPr>
              <w:spacing w:before="120" w:after="120"/>
              <w:rPr>
                <w:spacing w:val="0"/>
                <w:sz w:val="20"/>
              </w:rPr>
            </w:pPr>
            <w:r w:rsidRPr="00A068B0">
              <w:rPr>
                <w:spacing w:val="0"/>
                <w:sz w:val="20"/>
              </w:rPr>
              <w:t>Frequency = 52.0 Hz</w:t>
            </w:r>
          </w:p>
          <w:p w14:paraId="5539794C" w14:textId="77777777" w:rsidR="0029104E" w:rsidRPr="00A068B0" w:rsidRDefault="0029104E" w:rsidP="00A068B0">
            <w:pPr>
              <w:spacing w:before="120" w:after="120"/>
              <w:rPr>
                <w:spacing w:val="0"/>
                <w:sz w:val="20"/>
              </w:rPr>
            </w:pPr>
            <w:r w:rsidRPr="00A068B0">
              <w:rPr>
                <w:spacing w:val="0"/>
                <w:sz w:val="20"/>
              </w:rPr>
              <w:t>Power factor = 1</w:t>
            </w:r>
          </w:p>
          <w:p w14:paraId="18EF2A6F" w14:textId="77777777" w:rsidR="0029104E" w:rsidRPr="00A068B0" w:rsidRDefault="0029104E" w:rsidP="00A068B0">
            <w:pPr>
              <w:spacing w:before="120" w:after="120"/>
              <w:rPr>
                <w:spacing w:val="0"/>
                <w:sz w:val="20"/>
              </w:rPr>
            </w:pPr>
            <w:r w:rsidRPr="00A068B0">
              <w:rPr>
                <w:spacing w:val="0"/>
                <w:sz w:val="20"/>
              </w:rPr>
              <w:t>Period of test 15 minutes</w:t>
            </w:r>
          </w:p>
        </w:tc>
      </w:tr>
    </w:tbl>
    <w:p w14:paraId="7D8DB0D7" w14:textId="77777777" w:rsidR="00E66DC6" w:rsidRDefault="00E66DC6">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324"/>
        <w:gridCol w:w="149"/>
        <w:gridCol w:w="662"/>
        <w:gridCol w:w="68"/>
        <w:gridCol w:w="124"/>
        <w:gridCol w:w="343"/>
        <w:gridCol w:w="123"/>
        <w:gridCol w:w="158"/>
        <w:gridCol w:w="559"/>
        <w:gridCol w:w="255"/>
        <w:gridCol w:w="534"/>
        <w:gridCol w:w="241"/>
        <w:gridCol w:w="39"/>
        <w:gridCol w:w="443"/>
        <w:gridCol w:w="368"/>
        <w:gridCol w:w="580"/>
        <w:gridCol w:w="314"/>
        <w:gridCol w:w="694"/>
        <w:gridCol w:w="865"/>
        <w:gridCol w:w="1560"/>
      </w:tblGrid>
      <w:tr w:rsidR="0029104E" w:rsidRPr="003B2076" w14:paraId="438EBF1A" w14:textId="77777777" w:rsidTr="000A6A63">
        <w:tc>
          <w:tcPr>
            <w:tcW w:w="9493" w:type="dxa"/>
            <w:gridSpan w:val="21"/>
            <w:shd w:val="clear" w:color="auto" w:fill="D9D9D9"/>
          </w:tcPr>
          <w:p w14:paraId="4A268A26" w14:textId="542CD077" w:rsidR="0029104E" w:rsidRPr="00A068B0" w:rsidRDefault="0029104E" w:rsidP="00A068B0">
            <w:pPr>
              <w:spacing w:before="120" w:after="120"/>
              <w:rPr>
                <w:spacing w:val="0"/>
                <w:sz w:val="20"/>
              </w:rPr>
            </w:pPr>
            <w:r w:rsidRPr="00A068B0">
              <w:rPr>
                <w:b/>
                <w:spacing w:val="0"/>
                <w:sz w:val="20"/>
              </w:rPr>
              <w:lastRenderedPageBreak/>
              <w:t>Power Quality – Harmonics</w:t>
            </w:r>
            <w:r w:rsidRPr="00A068B0">
              <w:rPr>
                <w:spacing w:val="0"/>
                <w:sz w:val="20"/>
              </w:rPr>
              <w:t xml:space="preserve">: These tests should be carried out as specified in BS EN 61000-3-2. The chosen test should be undertaken with a fixed source of energy at two power levels a) between 45 and 55% and b) at 100% of </w:t>
            </w:r>
            <w:r w:rsidRPr="00A068B0">
              <w:rPr>
                <w:b/>
                <w:spacing w:val="0"/>
                <w:sz w:val="20"/>
              </w:rPr>
              <w:t>Registered Capacity</w:t>
            </w:r>
            <w:r w:rsidRPr="00A068B0">
              <w:rPr>
                <w:spacing w:val="0"/>
                <w:sz w:val="20"/>
              </w:rPr>
              <w:t>.  The test requirements are specified in Annex A</w:t>
            </w:r>
            <w:r w:rsidR="007852DA" w:rsidRPr="003B2076">
              <w:rPr>
                <w:spacing w:val="0"/>
                <w:sz w:val="20"/>
              </w:rPr>
              <w:t>1</w:t>
            </w:r>
            <w:r w:rsidRPr="00A068B0">
              <w:rPr>
                <w:spacing w:val="0"/>
                <w:sz w:val="20"/>
              </w:rPr>
              <w:t xml:space="preserve"> </w:t>
            </w:r>
            <w:r w:rsidR="007852DA" w:rsidRPr="003B2076">
              <w:rPr>
                <w:spacing w:val="0"/>
                <w:sz w:val="20"/>
              </w:rPr>
              <w:t>A.</w:t>
            </w:r>
            <w:r w:rsidRPr="00A068B0">
              <w:rPr>
                <w:spacing w:val="0"/>
                <w:sz w:val="20"/>
              </w:rPr>
              <w:t>1.</w:t>
            </w:r>
            <w:r w:rsidR="007852DA" w:rsidRPr="003B2076">
              <w:rPr>
                <w:spacing w:val="0"/>
                <w:sz w:val="20"/>
              </w:rPr>
              <w:t>3</w:t>
            </w:r>
            <w:r w:rsidRPr="00A068B0">
              <w:rPr>
                <w:spacing w:val="0"/>
                <w:sz w:val="20"/>
              </w:rPr>
              <w:t>.1</w:t>
            </w:r>
            <w:r w:rsidR="00216979" w:rsidRPr="003B2076">
              <w:rPr>
                <w:spacing w:val="0"/>
                <w:sz w:val="20"/>
              </w:rPr>
              <w:t xml:space="preserve"> (</w:t>
            </w:r>
            <w:r w:rsidR="00216979" w:rsidRPr="003B2076">
              <w:rPr>
                <w:b/>
                <w:spacing w:val="0"/>
                <w:sz w:val="20"/>
              </w:rPr>
              <w:t>Inverter</w:t>
            </w:r>
            <w:r w:rsidR="00216979" w:rsidRPr="003B2076">
              <w:rPr>
                <w:spacing w:val="0"/>
                <w:sz w:val="20"/>
              </w:rPr>
              <w:t xml:space="preserve"> connected) or Annex A2 A.2.3.1 (Synchronous)</w:t>
            </w:r>
            <w:r w:rsidRPr="00A068B0">
              <w:rPr>
                <w:spacing w:val="0"/>
                <w:sz w:val="20"/>
              </w:rPr>
              <w:t>.</w:t>
            </w:r>
          </w:p>
        </w:tc>
      </w:tr>
      <w:tr w:rsidR="0029104E" w:rsidRPr="003B2076" w14:paraId="5C3F14F3" w14:textId="77777777" w:rsidTr="000A6A63">
        <w:tc>
          <w:tcPr>
            <w:tcW w:w="9493" w:type="dxa"/>
            <w:gridSpan w:val="21"/>
            <w:shd w:val="clear" w:color="auto" w:fill="F2F2F2"/>
          </w:tcPr>
          <w:p w14:paraId="5646267B" w14:textId="77777777" w:rsidR="0029104E" w:rsidRPr="00A068B0" w:rsidRDefault="0029104E" w:rsidP="00A068B0">
            <w:pPr>
              <w:spacing w:before="120" w:after="120"/>
              <w:jc w:val="center"/>
              <w:rPr>
                <w:spacing w:val="0"/>
                <w:sz w:val="20"/>
              </w:rPr>
            </w:pPr>
            <w:r w:rsidRPr="00A068B0">
              <w:rPr>
                <w:b/>
                <w:spacing w:val="0"/>
                <w:sz w:val="20"/>
              </w:rPr>
              <w:t xml:space="preserve">Micro-generator </w:t>
            </w:r>
            <w:r w:rsidRPr="00A068B0">
              <w:rPr>
                <w:spacing w:val="0"/>
                <w:sz w:val="20"/>
              </w:rPr>
              <w:t>tested to BS EN 61000-3-2</w:t>
            </w:r>
          </w:p>
        </w:tc>
      </w:tr>
      <w:tr w:rsidR="0029104E" w:rsidRPr="003B2076" w14:paraId="7CFEBA06" w14:textId="77777777" w:rsidTr="000A6A63">
        <w:tc>
          <w:tcPr>
            <w:tcW w:w="3600" w:type="dxa"/>
            <w:gridSpan w:val="10"/>
          </w:tcPr>
          <w:p w14:paraId="7B138710" w14:textId="77777777" w:rsidR="0029104E" w:rsidRPr="00A068B0" w:rsidRDefault="0029104E" w:rsidP="00A068B0">
            <w:pPr>
              <w:spacing w:before="120" w:after="120"/>
              <w:jc w:val="center"/>
              <w:rPr>
                <w:spacing w:val="0"/>
                <w:sz w:val="20"/>
              </w:rPr>
            </w:pPr>
            <w:r w:rsidRPr="00A068B0">
              <w:rPr>
                <w:b/>
                <w:spacing w:val="0"/>
                <w:sz w:val="20"/>
              </w:rPr>
              <w:t>Micro-generator</w:t>
            </w:r>
            <w:r w:rsidRPr="00A068B0">
              <w:rPr>
                <w:spacing w:val="0"/>
                <w:sz w:val="20"/>
              </w:rPr>
              <w:t xml:space="preserve"> rating per phase  (rpp)</w:t>
            </w:r>
          </w:p>
        </w:tc>
        <w:tc>
          <w:tcPr>
            <w:tcW w:w="1030" w:type="dxa"/>
            <w:gridSpan w:val="3"/>
          </w:tcPr>
          <w:p w14:paraId="37317A62" w14:textId="77777777" w:rsidR="0029104E" w:rsidRPr="00A068B0" w:rsidRDefault="0029104E" w:rsidP="00A068B0">
            <w:pPr>
              <w:spacing w:before="120" w:after="120"/>
              <w:jc w:val="center"/>
              <w:rPr>
                <w:spacing w:val="0"/>
                <w:sz w:val="20"/>
              </w:rPr>
            </w:pPr>
          </w:p>
        </w:tc>
        <w:tc>
          <w:tcPr>
            <w:tcW w:w="1430" w:type="dxa"/>
            <w:gridSpan w:val="4"/>
          </w:tcPr>
          <w:p w14:paraId="0030C7F7" w14:textId="77777777" w:rsidR="0029104E" w:rsidRPr="00A068B0" w:rsidRDefault="0029104E" w:rsidP="00A068B0">
            <w:pPr>
              <w:spacing w:before="120" w:after="120"/>
              <w:jc w:val="center"/>
              <w:rPr>
                <w:spacing w:val="0"/>
                <w:sz w:val="20"/>
              </w:rPr>
            </w:pPr>
            <w:r w:rsidRPr="00A068B0">
              <w:rPr>
                <w:spacing w:val="0"/>
                <w:sz w:val="20"/>
              </w:rPr>
              <w:t>kW</w:t>
            </w:r>
          </w:p>
        </w:tc>
        <w:tc>
          <w:tcPr>
            <w:tcW w:w="3433" w:type="dxa"/>
            <w:gridSpan w:val="4"/>
            <w:vMerge w:val="restart"/>
          </w:tcPr>
          <w:p w14:paraId="6A73F158" w14:textId="77777777" w:rsidR="0029104E" w:rsidRPr="00A068B0" w:rsidRDefault="0029104E" w:rsidP="00A068B0">
            <w:pPr>
              <w:spacing w:before="120" w:after="120"/>
              <w:jc w:val="center"/>
              <w:rPr>
                <w:spacing w:val="0"/>
                <w:sz w:val="20"/>
              </w:rPr>
            </w:pPr>
          </w:p>
        </w:tc>
      </w:tr>
      <w:tr w:rsidR="0029104E" w:rsidRPr="003B2076" w14:paraId="7FE5B354" w14:textId="77777777" w:rsidTr="000A6A63">
        <w:tc>
          <w:tcPr>
            <w:tcW w:w="1090" w:type="dxa"/>
          </w:tcPr>
          <w:p w14:paraId="53336679" w14:textId="77777777" w:rsidR="0029104E" w:rsidRPr="00A068B0" w:rsidRDefault="0029104E" w:rsidP="00A068B0">
            <w:pPr>
              <w:spacing w:before="120" w:after="120"/>
              <w:jc w:val="center"/>
              <w:rPr>
                <w:spacing w:val="0"/>
                <w:sz w:val="18"/>
              </w:rPr>
            </w:pPr>
            <w:r w:rsidRPr="00A068B0">
              <w:rPr>
                <w:spacing w:val="0"/>
                <w:sz w:val="18"/>
              </w:rPr>
              <w:t>Harmonic</w:t>
            </w:r>
          </w:p>
        </w:tc>
        <w:tc>
          <w:tcPr>
            <w:tcW w:w="2510" w:type="dxa"/>
            <w:gridSpan w:val="9"/>
          </w:tcPr>
          <w:p w14:paraId="75EF182E" w14:textId="77777777" w:rsidR="0029104E" w:rsidRPr="00A068B0" w:rsidRDefault="0029104E" w:rsidP="00A068B0">
            <w:pPr>
              <w:spacing w:before="120" w:after="120"/>
              <w:jc w:val="center"/>
              <w:rPr>
                <w:spacing w:val="0"/>
                <w:sz w:val="20"/>
              </w:rPr>
            </w:pPr>
            <w:r w:rsidRPr="00A068B0">
              <w:rPr>
                <w:spacing w:val="0"/>
                <w:sz w:val="20"/>
              </w:rPr>
              <w:t xml:space="preserve">At 45-55% of </w:t>
            </w:r>
            <w:r w:rsidRPr="00A068B0">
              <w:rPr>
                <w:b/>
                <w:spacing w:val="0"/>
                <w:sz w:val="20"/>
                <w:lang w:eastAsia="en-GB"/>
              </w:rPr>
              <w:t>Registered Capacity</w:t>
            </w:r>
          </w:p>
        </w:tc>
        <w:tc>
          <w:tcPr>
            <w:tcW w:w="2460" w:type="dxa"/>
            <w:gridSpan w:val="7"/>
          </w:tcPr>
          <w:p w14:paraId="707F8FF3" w14:textId="77777777" w:rsidR="0029104E" w:rsidRPr="00A068B0" w:rsidRDefault="0029104E" w:rsidP="00A068B0">
            <w:pPr>
              <w:spacing w:before="120" w:after="120"/>
              <w:jc w:val="center"/>
              <w:rPr>
                <w:spacing w:val="0"/>
                <w:sz w:val="20"/>
              </w:rPr>
            </w:pPr>
            <w:r w:rsidRPr="00A068B0">
              <w:rPr>
                <w:spacing w:val="0"/>
                <w:sz w:val="20"/>
              </w:rPr>
              <w:t xml:space="preserve">100% of </w:t>
            </w:r>
            <w:r w:rsidRPr="00A068B0">
              <w:rPr>
                <w:b/>
                <w:spacing w:val="0"/>
                <w:sz w:val="20"/>
                <w:lang w:eastAsia="en-GB"/>
              </w:rPr>
              <w:t>Registered Capacity</w:t>
            </w:r>
          </w:p>
        </w:tc>
        <w:tc>
          <w:tcPr>
            <w:tcW w:w="3433" w:type="dxa"/>
            <w:gridSpan w:val="4"/>
            <w:vMerge/>
            <w:vAlign w:val="center"/>
          </w:tcPr>
          <w:p w14:paraId="68C24533" w14:textId="77777777" w:rsidR="0029104E" w:rsidRPr="00A068B0" w:rsidRDefault="0029104E" w:rsidP="00A068B0">
            <w:pPr>
              <w:spacing w:before="120" w:after="120"/>
              <w:rPr>
                <w:spacing w:val="0"/>
                <w:sz w:val="20"/>
              </w:rPr>
            </w:pPr>
          </w:p>
        </w:tc>
      </w:tr>
      <w:tr w:rsidR="0029104E" w:rsidRPr="003B2076" w14:paraId="6FB3EE02" w14:textId="77777777" w:rsidTr="000A6A63">
        <w:tc>
          <w:tcPr>
            <w:tcW w:w="1090" w:type="dxa"/>
          </w:tcPr>
          <w:p w14:paraId="2A1D9CBF" w14:textId="77777777" w:rsidR="0029104E" w:rsidRPr="00A068B0" w:rsidRDefault="0029104E" w:rsidP="00A068B0">
            <w:pPr>
              <w:spacing w:before="120" w:after="120"/>
              <w:rPr>
                <w:spacing w:val="0"/>
                <w:sz w:val="20"/>
              </w:rPr>
            </w:pPr>
          </w:p>
        </w:tc>
        <w:tc>
          <w:tcPr>
            <w:tcW w:w="1670" w:type="dxa"/>
            <w:gridSpan w:val="6"/>
          </w:tcPr>
          <w:p w14:paraId="4D130F59" w14:textId="77777777" w:rsidR="0029104E" w:rsidRPr="00A068B0" w:rsidRDefault="0029104E" w:rsidP="00A068B0">
            <w:pPr>
              <w:spacing w:before="120" w:after="120"/>
              <w:rPr>
                <w:spacing w:val="0"/>
                <w:sz w:val="20"/>
              </w:rPr>
            </w:pPr>
            <w:r w:rsidRPr="00A068B0">
              <w:rPr>
                <w:spacing w:val="0"/>
                <w:sz w:val="20"/>
              </w:rPr>
              <w:t>Measured Value MV in Amps</w:t>
            </w:r>
          </w:p>
        </w:tc>
        <w:tc>
          <w:tcPr>
            <w:tcW w:w="840" w:type="dxa"/>
            <w:gridSpan w:val="3"/>
          </w:tcPr>
          <w:p w14:paraId="6F409981" w14:textId="77777777" w:rsidR="0029104E" w:rsidRPr="00A068B0" w:rsidRDefault="0029104E" w:rsidP="00A068B0">
            <w:pPr>
              <w:spacing w:before="120" w:after="120"/>
              <w:rPr>
                <w:spacing w:val="0"/>
                <w:sz w:val="20"/>
              </w:rPr>
            </w:pPr>
          </w:p>
        </w:tc>
        <w:tc>
          <w:tcPr>
            <w:tcW w:w="1512" w:type="dxa"/>
            <w:gridSpan w:val="5"/>
          </w:tcPr>
          <w:p w14:paraId="1C4DD157" w14:textId="77777777" w:rsidR="0029104E" w:rsidRPr="00A068B0" w:rsidRDefault="0029104E" w:rsidP="00A068B0">
            <w:pPr>
              <w:spacing w:before="120" w:after="120"/>
              <w:rPr>
                <w:spacing w:val="0"/>
                <w:sz w:val="20"/>
              </w:rPr>
            </w:pPr>
            <w:r w:rsidRPr="00A068B0">
              <w:rPr>
                <w:spacing w:val="0"/>
                <w:sz w:val="20"/>
              </w:rPr>
              <w:t>Measured Value MV in Amps</w:t>
            </w:r>
          </w:p>
        </w:tc>
        <w:tc>
          <w:tcPr>
            <w:tcW w:w="948" w:type="dxa"/>
            <w:gridSpan w:val="2"/>
          </w:tcPr>
          <w:p w14:paraId="7064CA99" w14:textId="77777777" w:rsidR="0029104E" w:rsidRPr="00A068B0" w:rsidRDefault="0029104E" w:rsidP="00A068B0">
            <w:pPr>
              <w:spacing w:before="120" w:after="120"/>
              <w:rPr>
                <w:spacing w:val="0"/>
                <w:sz w:val="20"/>
              </w:rPr>
            </w:pPr>
          </w:p>
        </w:tc>
        <w:tc>
          <w:tcPr>
            <w:tcW w:w="1008" w:type="dxa"/>
            <w:gridSpan w:val="2"/>
          </w:tcPr>
          <w:p w14:paraId="65BD412C" w14:textId="77777777" w:rsidR="0029104E" w:rsidRPr="00A068B0" w:rsidRDefault="0029104E" w:rsidP="007B6BC8">
            <w:pPr>
              <w:spacing w:before="120" w:after="120"/>
              <w:jc w:val="left"/>
              <w:rPr>
                <w:spacing w:val="0"/>
                <w:sz w:val="20"/>
              </w:rPr>
            </w:pPr>
            <w:r w:rsidRPr="00A068B0">
              <w:rPr>
                <w:spacing w:val="0"/>
                <w:sz w:val="20"/>
              </w:rPr>
              <w:t>Limit in BS EN 61000-3-2 in Amps</w:t>
            </w:r>
          </w:p>
        </w:tc>
        <w:tc>
          <w:tcPr>
            <w:tcW w:w="2425" w:type="dxa"/>
            <w:gridSpan w:val="2"/>
          </w:tcPr>
          <w:p w14:paraId="287A1CE9" w14:textId="77777777" w:rsidR="0029104E" w:rsidRPr="00A068B0" w:rsidRDefault="0029104E" w:rsidP="00A068B0">
            <w:pPr>
              <w:spacing w:before="120" w:after="120"/>
              <w:jc w:val="left"/>
              <w:rPr>
                <w:spacing w:val="0"/>
                <w:sz w:val="20"/>
              </w:rPr>
            </w:pPr>
            <w:r w:rsidRPr="00A068B0">
              <w:rPr>
                <w:spacing w:val="0"/>
                <w:sz w:val="20"/>
              </w:rPr>
              <w:t>Higher limit for odd harmonics 21 and above</w:t>
            </w:r>
          </w:p>
        </w:tc>
      </w:tr>
      <w:tr w:rsidR="0029104E" w:rsidRPr="003B2076" w14:paraId="7754C33B" w14:textId="77777777" w:rsidTr="000A6A63">
        <w:tc>
          <w:tcPr>
            <w:tcW w:w="1090" w:type="dxa"/>
          </w:tcPr>
          <w:p w14:paraId="64BEBAFC" w14:textId="77777777" w:rsidR="0029104E" w:rsidRPr="00A068B0" w:rsidRDefault="0029104E" w:rsidP="00A068B0">
            <w:pPr>
              <w:spacing w:before="120" w:after="120"/>
              <w:rPr>
                <w:spacing w:val="0"/>
                <w:sz w:val="20"/>
              </w:rPr>
            </w:pPr>
            <w:r w:rsidRPr="00A068B0">
              <w:rPr>
                <w:spacing w:val="0"/>
                <w:sz w:val="20"/>
              </w:rPr>
              <w:t>2</w:t>
            </w:r>
          </w:p>
        </w:tc>
        <w:tc>
          <w:tcPr>
            <w:tcW w:w="1670" w:type="dxa"/>
            <w:gridSpan w:val="6"/>
          </w:tcPr>
          <w:p w14:paraId="041843EC" w14:textId="77777777" w:rsidR="0029104E" w:rsidRPr="00A068B0" w:rsidRDefault="0029104E" w:rsidP="00A068B0">
            <w:pPr>
              <w:spacing w:before="120" w:after="120"/>
              <w:rPr>
                <w:spacing w:val="0"/>
                <w:sz w:val="20"/>
              </w:rPr>
            </w:pPr>
          </w:p>
        </w:tc>
        <w:tc>
          <w:tcPr>
            <w:tcW w:w="840" w:type="dxa"/>
            <w:gridSpan w:val="3"/>
          </w:tcPr>
          <w:p w14:paraId="31F25734" w14:textId="77777777" w:rsidR="0029104E" w:rsidRPr="00A068B0" w:rsidRDefault="0029104E" w:rsidP="00A068B0">
            <w:pPr>
              <w:spacing w:before="120" w:after="120"/>
              <w:rPr>
                <w:spacing w:val="0"/>
                <w:sz w:val="20"/>
              </w:rPr>
            </w:pPr>
          </w:p>
        </w:tc>
        <w:tc>
          <w:tcPr>
            <w:tcW w:w="1512" w:type="dxa"/>
            <w:gridSpan w:val="5"/>
          </w:tcPr>
          <w:p w14:paraId="39082EA6" w14:textId="77777777" w:rsidR="0029104E" w:rsidRPr="00A068B0" w:rsidRDefault="0029104E" w:rsidP="00A068B0">
            <w:pPr>
              <w:spacing w:before="120" w:after="120"/>
              <w:rPr>
                <w:spacing w:val="0"/>
                <w:sz w:val="20"/>
              </w:rPr>
            </w:pPr>
          </w:p>
        </w:tc>
        <w:tc>
          <w:tcPr>
            <w:tcW w:w="948" w:type="dxa"/>
            <w:gridSpan w:val="2"/>
          </w:tcPr>
          <w:p w14:paraId="09F25818" w14:textId="77777777" w:rsidR="0029104E" w:rsidRPr="00A068B0" w:rsidRDefault="0029104E" w:rsidP="00A068B0">
            <w:pPr>
              <w:spacing w:before="120" w:after="120"/>
              <w:rPr>
                <w:spacing w:val="0"/>
                <w:sz w:val="20"/>
              </w:rPr>
            </w:pPr>
          </w:p>
        </w:tc>
        <w:tc>
          <w:tcPr>
            <w:tcW w:w="1008" w:type="dxa"/>
            <w:gridSpan w:val="2"/>
            <w:vAlign w:val="bottom"/>
          </w:tcPr>
          <w:p w14:paraId="312A56A1" w14:textId="77777777" w:rsidR="0029104E" w:rsidRPr="00A068B0" w:rsidRDefault="0029104E" w:rsidP="007B6BC8">
            <w:pPr>
              <w:spacing w:before="120" w:after="120"/>
              <w:jc w:val="left"/>
              <w:rPr>
                <w:spacing w:val="0"/>
                <w:sz w:val="20"/>
              </w:rPr>
            </w:pPr>
            <w:r w:rsidRPr="00A068B0">
              <w:rPr>
                <w:spacing w:val="0"/>
                <w:sz w:val="20"/>
              </w:rPr>
              <w:t>1.080</w:t>
            </w:r>
          </w:p>
        </w:tc>
        <w:tc>
          <w:tcPr>
            <w:tcW w:w="2425" w:type="dxa"/>
            <w:gridSpan w:val="2"/>
            <w:shd w:val="clear" w:color="auto" w:fill="B3B3B3"/>
          </w:tcPr>
          <w:p w14:paraId="404A2406" w14:textId="77777777" w:rsidR="0029104E" w:rsidRPr="00A068B0" w:rsidRDefault="0029104E" w:rsidP="00A068B0">
            <w:pPr>
              <w:spacing w:before="120" w:after="120"/>
              <w:rPr>
                <w:spacing w:val="0"/>
                <w:sz w:val="20"/>
                <w:highlight w:val="black"/>
              </w:rPr>
            </w:pPr>
          </w:p>
        </w:tc>
      </w:tr>
      <w:tr w:rsidR="0029104E" w:rsidRPr="003B2076" w14:paraId="10276FE8" w14:textId="77777777" w:rsidTr="000A6A63">
        <w:tc>
          <w:tcPr>
            <w:tcW w:w="1090" w:type="dxa"/>
          </w:tcPr>
          <w:p w14:paraId="09D2B276" w14:textId="77777777" w:rsidR="0029104E" w:rsidRPr="00A068B0" w:rsidRDefault="0029104E" w:rsidP="00A068B0">
            <w:pPr>
              <w:spacing w:before="120" w:after="120"/>
              <w:rPr>
                <w:spacing w:val="0"/>
                <w:sz w:val="20"/>
              </w:rPr>
            </w:pPr>
            <w:r w:rsidRPr="00A068B0">
              <w:rPr>
                <w:spacing w:val="0"/>
                <w:sz w:val="20"/>
              </w:rPr>
              <w:t>3</w:t>
            </w:r>
          </w:p>
        </w:tc>
        <w:tc>
          <w:tcPr>
            <w:tcW w:w="1670" w:type="dxa"/>
            <w:gridSpan w:val="6"/>
          </w:tcPr>
          <w:p w14:paraId="73150E70" w14:textId="77777777" w:rsidR="0029104E" w:rsidRPr="00A068B0" w:rsidRDefault="0029104E" w:rsidP="00A068B0">
            <w:pPr>
              <w:spacing w:before="120" w:after="120"/>
              <w:rPr>
                <w:spacing w:val="0"/>
                <w:sz w:val="20"/>
              </w:rPr>
            </w:pPr>
          </w:p>
        </w:tc>
        <w:tc>
          <w:tcPr>
            <w:tcW w:w="840" w:type="dxa"/>
            <w:gridSpan w:val="3"/>
          </w:tcPr>
          <w:p w14:paraId="09D7DA06" w14:textId="77777777" w:rsidR="0029104E" w:rsidRPr="00A068B0" w:rsidRDefault="0029104E" w:rsidP="00A068B0">
            <w:pPr>
              <w:spacing w:before="120" w:after="120"/>
              <w:rPr>
                <w:spacing w:val="0"/>
                <w:sz w:val="20"/>
              </w:rPr>
            </w:pPr>
          </w:p>
        </w:tc>
        <w:tc>
          <w:tcPr>
            <w:tcW w:w="1512" w:type="dxa"/>
            <w:gridSpan w:val="5"/>
          </w:tcPr>
          <w:p w14:paraId="38D3CB0F" w14:textId="77777777" w:rsidR="0029104E" w:rsidRPr="00A068B0" w:rsidRDefault="0029104E" w:rsidP="00A068B0">
            <w:pPr>
              <w:spacing w:before="120" w:after="120"/>
              <w:rPr>
                <w:spacing w:val="0"/>
                <w:sz w:val="20"/>
              </w:rPr>
            </w:pPr>
          </w:p>
        </w:tc>
        <w:tc>
          <w:tcPr>
            <w:tcW w:w="948" w:type="dxa"/>
            <w:gridSpan w:val="2"/>
          </w:tcPr>
          <w:p w14:paraId="3021BEBD" w14:textId="77777777" w:rsidR="0029104E" w:rsidRPr="00A068B0" w:rsidRDefault="0029104E" w:rsidP="00A068B0">
            <w:pPr>
              <w:spacing w:before="120" w:after="120"/>
              <w:rPr>
                <w:spacing w:val="0"/>
                <w:sz w:val="20"/>
              </w:rPr>
            </w:pPr>
          </w:p>
        </w:tc>
        <w:tc>
          <w:tcPr>
            <w:tcW w:w="1008" w:type="dxa"/>
            <w:gridSpan w:val="2"/>
            <w:vAlign w:val="bottom"/>
          </w:tcPr>
          <w:p w14:paraId="199F2CA8" w14:textId="77777777" w:rsidR="0029104E" w:rsidRPr="00A068B0" w:rsidRDefault="0029104E" w:rsidP="007B6BC8">
            <w:pPr>
              <w:spacing w:before="120" w:after="120"/>
              <w:jc w:val="left"/>
              <w:rPr>
                <w:spacing w:val="0"/>
                <w:sz w:val="20"/>
              </w:rPr>
            </w:pPr>
            <w:r w:rsidRPr="00A068B0">
              <w:rPr>
                <w:spacing w:val="0"/>
                <w:sz w:val="20"/>
              </w:rPr>
              <w:t>2.300</w:t>
            </w:r>
          </w:p>
        </w:tc>
        <w:tc>
          <w:tcPr>
            <w:tcW w:w="2425" w:type="dxa"/>
            <w:gridSpan w:val="2"/>
            <w:shd w:val="clear" w:color="auto" w:fill="B3B3B3"/>
          </w:tcPr>
          <w:p w14:paraId="0A80F443" w14:textId="77777777" w:rsidR="0029104E" w:rsidRPr="00A068B0" w:rsidRDefault="0029104E" w:rsidP="00A068B0">
            <w:pPr>
              <w:spacing w:before="120" w:after="120"/>
              <w:rPr>
                <w:spacing w:val="0"/>
                <w:sz w:val="20"/>
                <w:highlight w:val="black"/>
              </w:rPr>
            </w:pPr>
          </w:p>
        </w:tc>
      </w:tr>
      <w:tr w:rsidR="0029104E" w:rsidRPr="003B2076" w14:paraId="063C42CF" w14:textId="77777777" w:rsidTr="000A6A63">
        <w:tc>
          <w:tcPr>
            <w:tcW w:w="1090" w:type="dxa"/>
          </w:tcPr>
          <w:p w14:paraId="53FCC849" w14:textId="77777777" w:rsidR="0029104E" w:rsidRPr="00A068B0" w:rsidRDefault="0029104E" w:rsidP="00A068B0">
            <w:pPr>
              <w:spacing w:before="120" w:after="120"/>
              <w:rPr>
                <w:spacing w:val="0"/>
                <w:sz w:val="20"/>
              </w:rPr>
            </w:pPr>
            <w:r w:rsidRPr="00A068B0">
              <w:rPr>
                <w:spacing w:val="0"/>
                <w:sz w:val="20"/>
              </w:rPr>
              <w:t>4</w:t>
            </w:r>
          </w:p>
        </w:tc>
        <w:tc>
          <w:tcPr>
            <w:tcW w:w="1670" w:type="dxa"/>
            <w:gridSpan w:val="6"/>
          </w:tcPr>
          <w:p w14:paraId="239C6A6B" w14:textId="77777777" w:rsidR="0029104E" w:rsidRPr="00A068B0" w:rsidRDefault="0029104E" w:rsidP="00A068B0">
            <w:pPr>
              <w:spacing w:before="120" w:after="120"/>
              <w:rPr>
                <w:spacing w:val="0"/>
                <w:sz w:val="20"/>
              </w:rPr>
            </w:pPr>
          </w:p>
        </w:tc>
        <w:tc>
          <w:tcPr>
            <w:tcW w:w="840" w:type="dxa"/>
            <w:gridSpan w:val="3"/>
          </w:tcPr>
          <w:p w14:paraId="42AB52CD" w14:textId="77777777" w:rsidR="0029104E" w:rsidRPr="00A068B0" w:rsidRDefault="0029104E" w:rsidP="00A068B0">
            <w:pPr>
              <w:spacing w:before="120" w:after="120"/>
              <w:rPr>
                <w:spacing w:val="0"/>
                <w:sz w:val="20"/>
              </w:rPr>
            </w:pPr>
          </w:p>
        </w:tc>
        <w:tc>
          <w:tcPr>
            <w:tcW w:w="1512" w:type="dxa"/>
            <w:gridSpan w:val="5"/>
          </w:tcPr>
          <w:p w14:paraId="41946AB3" w14:textId="77777777" w:rsidR="0029104E" w:rsidRPr="00A068B0" w:rsidRDefault="0029104E" w:rsidP="00A068B0">
            <w:pPr>
              <w:spacing w:before="120" w:after="120"/>
              <w:rPr>
                <w:spacing w:val="0"/>
                <w:sz w:val="20"/>
              </w:rPr>
            </w:pPr>
          </w:p>
        </w:tc>
        <w:tc>
          <w:tcPr>
            <w:tcW w:w="948" w:type="dxa"/>
            <w:gridSpan w:val="2"/>
          </w:tcPr>
          <w:p w14:paraId="75CE21E7" w14:textId="77777777" w:rsidR="0029104E" w:rsidRPr="00A068B0" w:rsidRDefault="0029104E" w:rsidP="00A068B0">
            <w:pPr>
              <w:spacing w:before="120" w:after="120"/>
              <w:rPr>
                <w:spacing w:val="0"/>
                <w:sz w:val="20"/>
              </w:rPr>
            </w:pPr>
          </w:p>
        </w:tc>
        <w:tc>
          <w:tcPr>
            <w:tcW w:w="1008" w:type="dxa"/>
            <w:gridSpan w:val="2"/>
            <w:vAlign w:val="bottom"/>
          </w:tcPr>
          <w:p w14:paraId="7FF782B1" w14:textId="77777777" w:rsidR="0029104E" w:rsidRPr="00A068B0" w:rsidRDefault="0029104E" w:rsidP="007B6BC8">
            <w:pPr>
              <w:spacing w:before="120" w:after="120"/>
              <w:jc w:val="left"/>
              <w:rPr>
                <w:spacing w:val="0"/>
                <w:sz w:val="20"/>
              </w:rPr>
            </w:pPr>
            <w:r w:rsidRPr="00A068B0">
              <w:rPr>
                <w:spacing w:val="0"/>
                <w:sz w:val="20"/>
              </w:rPr>
              <w:t>0.430</w:t>
            </w:r>
          </w:p>
        </w:tc>
        <w:tc>
          <w:tcPr>
            <w:tcW w:w="2425" w:type="dxa"/>
            <w:gridSpan w:val="2"/>
            <w:shd w:val="clear" w:color="auto" w:fill="B3B3B3"/>
          </w:tcPr>
          <w:p w14:paraId="555DB02B" w14:textId="77777777" w:rsidR="0029104E" w:rsidRPr="00A068B0" w:rsidRDefault="0029104E" w:rsidP="00A068B0">
            <w:pPr>
              <w:spacing w:before="120" w:after="120"/>
              <w:rPr>
                <w:spacing w:val="0"/>
                <w:sz w:val="20"/>
                <w:highlight w:val="darkRed"/>
              </w:rPr>
            </w:pPr>
          </w:p>
        </w:tc>
      </w:tr>
      <w:tr w:rsidR="0029104E" w:rsidRPr="003B2076" w14:paraId="75B091B1" w14:textId="77777777" w:rsidTr="000A6A63">
        <w:tc>
          <w:tcPr>
            <w:tcW w:w="1090" w:type="dxa"/>
          </w:tcPr>
          <w:p w14:paraId="50DBA2DD" w14:textId="77777777" w:rsidR="0029104E" w:rsidRPr="00A068B0" w:rsidRDefault="0029104E" w:rsidP="00A068B0">
            <w:pPr>
              <w:spacing w:before="120" w:after="120"/>
              <w:rPr>
                <w:spacing w:val="0"/>
                <w:sz w:val="20"/>
              </w:rPr>
            </w:pPr>
            <w:r w:rsidRPr="00A068B0">
              <w:rPr>
                <w:spacing w:val="0"/>
                <w:sz w:val="20"/>
              </w:rPr>
              <w:t>5</w:t>
            </w:r>
          </w:p>
        </w:tc>
        <w:tc>
          <w:tcPr>
            <w:tcW w:w="1670" w:type="dxa"/>
            <w:gridSpan w:val="6"/>
          </w:tcPr>
          <w:p w14:paraId="1503E3CF" w14:textId="77777777" w:rsidR="0029104E" w:rsidRPr="00A068B0" w:rsidRDefault="0029104E" w:rsidP="00A068B0">
            <w:pPr>
              <w:spacing w:before="120" w:after="120"/>
              <w:rPr>
                <w:spacing w:val="0"/>
                <w:sz w:val="20"/>
              </w:rPr>
            </w:pPr>
          </w:p>
        </w:tc>
        <w:tc>
          <w:tcPr>
            <w:tcW w:w="840" w:type="dxa"/>
            <w:gridSpan w:val="3"/>
          </w:tcPr>
          <w:p w14:paraId="514748C6" w14:textId="77777777" w:rsidR="0029104E" w:rsidRPr="00A068B0" w:rsidRDefault="0029104E" w:rsidP="00A068B0">
            <w:pPr>
              <w:spacing w:before="120" w:after="120"/>
              <w:rPr>
                <w:spacing w:val="0"/>
                <w:sz w:val="20"/>
              </w:rPr>
            </w:pPr>
          </w:p>
        </w:tc>
        <w:tc>
          <w:tcPr>
            <w:tcW w:w="1512" w:type="dxa"/>
            <w:gridSpan w:val="5"/>
          </w:tcPr>
          <w:p w14:paraId="36BFC632" w14:textId="77777777" w:rsidR="0029104E" w:rsidRPr="00A068B0" w:rsidRDefault="0029104E" w:rsidP="00A068B0">
            <w:pPr>
              <w:spacing w:before="120" w:after="120"/>
              <w:rPr>
                <w:spacing w:val="0"/>
                <w:sz w:val="20"/>
              </w:rPr>
            </w:pPr>
          </w:p>
        </w:tc>
        <w:tc>
          <w:tcPr>
            <w:tcW w:w="948" w:type="dxa"/>
            <w:gridSpan w:val="2"/>
          </w:tcPr>
          <w:p w14:paraId="76234613" w14:textId="77777777" w:rsidR="0029104E" w:rsidRPr="00A068B0" w:rsidRDefault="0029104E" w:rsidP="00A068B0">
            <w:pPr>
              <w:spacing w:before="120" w:after="120"/>
              <w:rPr>
                <w:spacing w:val="0"/>
                <w:sz w:val="20"/>
              </w:rPr>
            </w:pPr>
          </w:p>
        </w:tc>
        <w:tc>
          <w:tcPr>
            <w:tcW w:w="1008" w:type="dxa"/>
            <w:gridSpan w:val="2"/>
            <w:vAlign w:val="bottom"/>
          </w:tcPr>
          <w:p w14:paraId="424445E8" w14:textId="77777777" w:rsidR="0029104E" w:rsidRPr="00A068B0" w:rsidRDefault="0029104E" w:rsidP="007B6BC8">
            <w:pPr>
              <w:spacing w:before="120" w:after="120"/>
              <w:jc w:val="left"/>
              <w:rPr>
                <w:spacing w:val="0"/>
                <w:sz w:val="20"/>
              </w:rPr>
            </w:pPr>
            <w:r w:rsidRPr="00A068B0">
              <w:rPr>
                <w:spacing w:val="0"/>
                <w:sz w:val="20"/>
              </w:rPr>
              <w:t>1.140</w:t>
            </w:r>
          </w:p>
        </w:tc>
        <w:tc>
          <w:tcPr>
            <w:tcW w:w="2425" w:type="dxa"/>
            <w:gridSpan w:val="2"/>
            <w:shd w:val="clear" w:color="auto" w:fill="B3B3B3"/>
          </w:tcPr>
          <w:p w14:paraId="503AAAA0" w14:textId="77777777" w:rsidR="0029104E" w:rsidRPr="00A068B0" w:rsidRDefault="0029104E" w:rsidP="00A068B0">
            <w:pPr>
              <w:spacing w:before="120" w:after="120"/>
              <w:rPr>
                <w:spacing w:val="0"/>
                <w:sz w:val="20"/>
                <w:highlight w:val="darkRed"/>
              </w:rPr>
            </w:pPr>
          </w:p>
        </w:tc>
      </w:tr>
      <w:tr w:rsidR="0029104E" w:rsidRPr="003B2076" w14:paraId="0AE61273" w14:textId="77777777" w:rsidTr="000A6A63">
        <w:tc>
          <w:tcPr>
            <w:tcW w:w="1090" w:type="dxa"/>
          </w:tcPr>
          <w:p w14:paraId="11D21DC7" w14:textId="77777777" w:rsidR="0029104E" w:rsidRPr="00A068B0" w:rsidRDefault="0029104E" w:rsidP="00A068B0">
            <w:pPr>
              <w:spacing w:before="120" w:after="120"/>
              <w:rPr>
                <w:spacing w:val="0"/>
                <w:sz w:val="20"/>
              </w:rPr>
            </w:pPr>
            <w:r w:rsidRPr="00A068B0">
              <w:rPr>
                <w:spacing w:val="0"/>
                <w:sz w:val="20"/>
              </w:rPr>
              <w:t>6</w:t>
            </w:r>
          </w:p>
        </w:tc>
        <w:tc>
          <w:tcPr>
            <w:tcW w:w="1670" w:type="dxa"/>
            <w:gridSpan w:val="6"/>
          </w:tcPr>
          <w:p w14:paraId="44CD131D" w14:textId="77777777" w:rsidR="0029104E" w:rsidRPr="00A068B0" w:rsidRDefault="0029104E" w:rsidP="00A068B0">
            <w:pPr>
              <w:spacing w:before="120" w:after="120"/>
              <w:rPr>
                <w:spacing w:val="0"/>
                <w:sz w:val="20"/>
              </w:rPr>
            </w:pPr>
          </w:p>
        </w:tc>
        <w:tc>
          <w:tcPr>
            <w:tcW w:w="840" w:type="dxa"/>
            <w:gridSpan w:val="3"/>
          </w:tcPr>
          <w:p w14:paraId="0A6325BE" w14:textId="77777777" w:rsidR="0029104E" w:rsidRPr="00A068B0" w:rsidRDefault="0029104E" w:rsidP="00A068B0">
            <w:pPr>
              <w:spacing w:before="120" w:after="120"/>
              <w:rPr>
                <w:spacing w:val="0"/>
                <w:sz w:val="20"/>
              </w:rPr>
            </w:pPr>
          </w:p>
        </w:tc>
        <w:tc>
          <w:tcPr>
            <w:tcW w:w="1512" w:type="dxa"/>
            <w:gridSpan w:val="5"/>
          </w:tcPr>
          <w:p w14:paraId="18AB9436" w14:textId="77777777" w:rsidR="0029104E" w:rsidRPr="00A068B0" w:rsidRDefault="0029104E" w:rsidP="00A068B0">
            <w:pPr>
              <w:spacing w:before="120" w:after="120"/>
              <w:rPr>
                <w:spacing w:val="0"/>
                <w:sz w:val="20"/>
              </w:rPr>
            </w:pPr>
          </w:p>
        </w:tc>
        <w:tc>
          <w:tcPr>
            <w:tcW w:w="948" w:type="dxa"/>
            <w:gridSpan w:val="2"/>
          </w:tcPr>
          <w:p w14:paraId="09619936" w14:textId="77777777" w:rsidR="0029104E" w:rsidRPr="00A068B0" w:rsidRDefault="0029104E" w:rsidP="00A068B0">
            <w:pPr>
              <w:spacing w:before="120" w:after="120"/>
              <w:rPr>
                <w:spacing w:val="0"/>
                <w:sz w:val="20"/>
              </w:rPr>
            </w:pPr>
          </w:p>
        </w:tc>
        <w:tc>
          <w:tcPr>
            <w:tcW w:w="1008" w:type="dxa"/>
            <w:gridSpan w:val="2"/>
            <w:vAlign w:val="bottom"/>
          </w:tcPr>
          <w:p w14:paraId="003F6BF0" w14:textId="77777777" w:rsidR="0029104E" w:rsidRPr="00A068B0" w:rsidRDefault="0029104E" w:rsidP="007B6BC8">
            <w:pPr>
              <w:spacing w:before="120" w:after="120"/>
              <w:jc w:val="left"/>
              <w:rPr>
                <w:spacing w:val="0"/>
                <w:sz w:val="20"/>
              </w:rPr>
            </w:pPr>
            <w:r w:rsidRPr="00A068B0">
              <w:rPr>
                <w:spacing w:val="0"/>
                <w:sz w:val="20"/>
              </w:rPr>
              <w:t>0.300</w:t>
            </w:r>
          </w:p>
        </w:tc>
        <w:tc>
          <w:tcPr>
            <w:tcW w:w="2425" w:type="dxa"/>
            <w:gridSpan w:val="2"/>
            <w:shd w:val="clear" w:color="auto" w:fill="B3B3B3"/>
          </w:tcPr>
          <w:p w14:paraId="1C1C75F6" w14:textId="77777777" w:rsidR="0029104E" w:rsidRPr="00A068B0" w:rsidRDefault="0029104E" w:rsidP="00A068B0">
            <w:pPr>
              <w:spacing w:before="120" w:after="120"/>
              <w:rPr>
                <w:spacing w:val="0"/>
                <w:sz w:val="20"/>
                <w:highlight w:val="darkRed"/>
              </w:rPr>
            </w:pPr>
          </w:p>
        </w:tc>
      </w:tr>
      <w:tr w:rsidR="0029104E" w:rsidRPr="003B2076" w14:paraId="55D76D17" w14:textId="77777777" w:rsidTr="000A6A63">
        <w:tc>
          <w:tcPr>
            <w:tcW w:w="1090" w:type="dxa"/>
          </w:tcPr>
          <w:p w14:paraId="375E6A7E" w14:textId="77777777" w:rsidR="0029104E" w:rsidRPr="00A068B0" w:rsidRDefault="0029104E" w:rsidP="00A068B0">
            <w:pPr>
              <w:spacing w:before="120" w:after="120"/>
              <w:rPr>
                <w:spacing w:val="0"/>
                <w:sz w:val="20"/>
              </w:rPr>
            </w:pPr>
            <w:r w:rsidRPr="00A068B0">
              <w:rPr>
                <w:spacing w:val="0"/>
                <w:sz w:val="20"/>
              </w:rPr>
              <w:t>7</w:t>
            </w:r>
          </w:p>
        </w:tc>
        <w:tc>
          <w:tcPr>
            <w:tcW w:w="1670" w:type="dxa"/>
            <w:gridSpan w:val="6"/>
          </w:tcPr>
          <w:p w14:paraId="3C283DC3" w14:textId="77777777" w:rsidR="0029104E" w:rsidRPr="00A068B0" w:rsidRDefault="0029104E" w:rsidP="00A068B0">
            <w:pPr>
              <w:spacing w:before="120" w:after="120"/>
              <w:rPr>
                <w:spacing w:val="0"/>
                <w:sz w:val="20"/>
              </w:rPr>
            </w:pPr>
          </w:p>
        </w:tc>
        <w:tc>
          <w:tcPr>
            <w:tcW w:w="840" w:type="dxa"/>
            <w:gridSpan w:val="3"/>
          </w:tcPr>
          <w:p w14:paraId="6ED64172" w14:textId="77777777" w:rsidR="0029104E" w:rsidRPr="00A068B0" w:rsidRDefault="0029104E" w:rsidP="00A068B0">
            <w:pPr>
              <w:spacing w:before="120" w:after="120"/>
              <w:rPr>
                <w:spacing w:val="0"/>
                <w:sz w:val="20"/>
              </w:rPr>
            </w:pPr>
          </w:p>
        </w:tc>
        <w:tc>
          <w:tcPr>
            <w:tcW w:w="1512" w:type="dxa"/>
            <w:gridSpan w:val="5"/>
          </w:tcPr>
          <w:p w14:paraId="2C99A9ED" w14:textId="77777777" w:rsidR="0029104E" w:rsidRPr="00A068B0" w:rsidRDefault="0029104E" w:rsidP="00A068B0">
            <w:pPr>
              <w:spacing w:before="120" w:after="120"/>
              <w:rPr>
                <w:spacing w:val="0"/>
                <w:sz w:val="20"/>
              </w:rPr>
            </w:pPr>
          </w:p>
        </w:tc>
        <w:tc>
          <w:tcPr>
            <w:tcW w:w="948" w:type="dxa"/>
            <w:gridSpan w:val="2"/>
          </w:tcPr>
          <w:p w14:paraId="1E18B826" w14:textId="77777777" w:rsidR="0029104E" w:rsidRPr="00A068B0" w:rsidRDefault="0029104E" w:rsidP="00A068B0">
            <w:pPr>
              <w:spacing w:before="120" w:after="120"/>
              <w:rPr>
                <w:spacing w:val="0"/>
                <w:sz w:val="20"/>
              </w:rPr>
            </w:pPr>
          </w:p>
        </w:tc>
        <w:tc>
          <w:tcPr>
            <w:tcW w:w="1008" w:type="dxa"/>
            <w:gridSpan w:val="2"/>
            <w:vAlign w:val="bottom"/>
          </w:tcPr>
          <w:p w14:paraId="355D557C" w14:textId="77777777" w:rsidR="0029104E" w:rsidRPr="00A068B0" w:rsidRDefault="0029104E" w:rsidP="007B6BC8">
            <w:pPr>
              <w:spacing w:before="120" w:after="120"/>
              <w:jc w:val="left"/>
              <w:rPr>
                <w:spacing w:val="0"/>
                <w:sz w:val="20"/>
              </w:rPr>
            </w:pPr>
            <w:r w:rsidRPr="00A068B0">
              <w:rPr>
                <w:spacing w:val="0"/>
                <w:sz w:val="20"/>
              </w:rPr>
              <w:t>0.770</w:t>
            </w:r>
          </w:p>
        </w:tc>
        <w:tc>
          <w:tcPr>
            <w:tcW w:w="2425" w:type="dxa"/>
            <w:gridSpan w:val="2"/>
            <w:shd w:val="clear" w:color="auto" w:fill="B3B3B3"/>
          </w:tcPr>
          <w:p w14:paraId="58A53B0E" w14:textId="77777777" w:rsidR="0029104E" w:rsidRPr="00A068B0" w:rsidRDefault="0029104E" w:rsidP="00A068B0">
            <w:pPr>
              <w:spacing w:before="120" w:after="120"/>
              <w:rPr>
                <w:spacing w:val="0"/>
                <w:sz w:val="20"/>
                <w:highlight w:val="darkRed"/>
              </w:rPr>
            </w:pPr>
          </w:p>
        </w:tc>
      </w:tr>
      <w:tr w:rsidR="0029104E" w:rsidRPr="003B2076" w14:paraId="1196126E" w14:textId="77777777" w:rsidTr="000A6A63">
        <w:tc>
          <w:tcPr>
            <w:tcW w:w="1090" w:type="dxa"/>
          </w:tcPr>
          <w:p w14:paraId="4480DF80" w14:textId="77777777" w:rsidR="0029104E" w:rsidRPr="00A068B0" w:rsidRDefault="0029104E" w:rsidP="00A068B0">
            <w:pPr>
              <w:spacing w:before="120" w:after="120"/>
              <w:rPr>
                <w:spacing w:val="0"/>
                <w:sz w:val="20"/>
              </w:rPr>
            </w:pPr>
            <w:r w:rsidRPr="00A068B0">
              <w:rPr>
                <w:spacing w:val="0"/>
                <w:sz w:val="20"/>
              </w:rPr>
              <w:t>8</w:t>
            </w:r>
          </w:p>
        </w:tc>
        <w:tc>
          <w:tcPr>
            <w:tcW w:w="1670" w:type="dxa"/>
            <w:gridSpan w:val="6"/>
          </w:tcPr>
          <w:p w14:paraId="1F0B0AAB" w14:textId="77777777" w:rsidR="0029104E" w:rsidRPr="00A068B0" w:rsidRDefault="0029104E" w:rsidP="00A068B0">
            <w:pPr>
              <w:spacing w:before="120" w:after="120"/>
              <w:rPr>
                <w:spacing w:val="0"/>
                <w:sz w:val="20"/>
              </w:rPr>
            </w:pPr>
          </w:p>
        </w:tc>
        <w:tc>
          <w:tcPr>
            <w:tcW w:w="840" w:type="dxa"/>
            <w:gridSpan w:val="3"/>
          </w:tcPr>
          <w:p w14:paraId="05A4FB72" w14:textId="77777777" w:rsidR="0029104E" w:rsidRPr="00A068B0" w:rsidRDefault="0029104E" w:rsidP="00A068B0">
            <w:pPr>
              <w:spacing w:before="120" w:after="120"/>
              <w:rPr>
                <w:spacing w:val="0"/>
                <w:sz w:val="20"/>
              </w:rPr>
            </w:pPr>
          </w:p>
        </w:tc>
        <w:tc>
          <w:tcPr>
            <w:tcW w:w="1512" w:type="dxa"/>
            <w:gridSpan w:val="5"/>
          </w:tcPr>
          <w:p w14:paraId="254EF62B" w14:textId="77777777" w:rsidR="0029104E" w:rsidRPr="00A068B0" w:rsidRDefault="0029104E" w:rsidP="00A068B0">
            <w:pPr>
              <w:spacing w:before="120" w:after="120"/>
              <w:rPr>
                <w:spacing w:val="0"/>
                <w:sz w:val="20"/>
              </w:rPr>
            </w:pPr>
          </w:p>
        </w:tc>
        <w:tc>
          <w:tcPr>
            <w:tcW w:w="948" w:type="dxa"/>
            <w:gridSpan w:val="2"/>
          </w:tcPr>
          <w:p w14:paraId="61469A79" w14:textId="77777777" w:rsidR="0029104E" w:rsidRPr="00A068B0" w:rsidRDefault="0029104E" w:rsidP="00A068B0">
            <w:pPr>
              <w:spacing w:before="120" w:after="120"/>
              <w:rPr>
                <w:spacing w:val="0"/>
                <w:sz w:val="20"/>
              </w:rPr>
            </w:pPr>
          </w:p>
        </w:tc>
        <w:tc>
          <w:tcPr>
            <w:tcW w:w="1008" w:type="dxa"/>
            <w:gridSpan w:val="2"/>
            <w:vAlign w:val="bottom"/>
          </w:tcPr>
          <w:p w14:paraId="6CA0FF67" w14:textId="77777777" w:rsidR="0029104E" w:rsidRPr="00A068B0" w:rsidRDefault="0029104E" w:rsidP="007B6BC8">
            <w:pPr>
              <w:spacing w:before="120" w:after="120"/>
              <w:jc w:val="left"/>
              <w:rPr>
                <w:spacing w:val="0"/>
                <w:sz w:val="20"/>
              </w:rPr>
            </w:pPr>
            <w:r w:rsidRPr="00A068B0">
              <w:rPr>
                <w:spacing w:val="0"/>
                <w:sz w:val="20"/>
              </w:rPr>
              <w:t>0.230</w:t>
            </w:r>
          </w:p>
        </w:tc>
        <w:tc>
          <w:tcPr>
            <w:tcW w:w="2425" w:type="dxa"/>
            <w:gridSpan w:val="2"/>
            <w:shd w:val="clear" w:color="auto" w:fill="B3B3B3"/>
          </w:tcPr>
          <w:p w14:paraId="7772FE63" w14:textId="77777777" w:rsidR="0029104E" w:rsidRPr="00A068B0" w:rsidRDefault="0029104E" w:rsidP="00A068B0">
            <w:pPr>
              <w:spacing w:before="120" w:after="120"/>
              <w:rPr>
                <w:spacing w:val="0"/>
                <w:sz w:val="20"/>
                <w:highlight w:val="darkRed"/>
              </w:rPr>
            </w:pPr>
          </w:p>
        </w:tc>
      </w:tr>
      <w:tr w:rsidR="0029104E" w:rsidRPr="003B2076" w14:paraId="17A55F15" w14:textId="77777777" w:rsidTr="000A6A63">
        <w:tc>
          <w:tcPr>
            <w:tcW w:w="1090" w:type="dxa"/>
          </w:tcPr>
          <w:p w14:paraId="454DC02E" w14:textId="77777777" w:rsidR="0029104E" w:rsidRPr="00A068B0" w:rsidRDefault="0029104E" w:rsidP="00A068B0">
            <w:pPr>
              <w:spacing w:before="120" w:after="120"/>
              <w:rPr>
                <w:spacing w:val="0"/>
                <w:sz w:val="20"/>
              </w:rPr>
            </w:pPr>
            <w:r w:rsidRPr="00A068B0">
              <w:rPr>
                <w:spacing w:val="0"/>
                <w:sz w:val="20"/>
              </w:rPr>
              <w:t>9</w:t>
            </w:r>
          </w:p>
        </w:tc>
        <w:tc>
          <w:tcPr>
            <w:tcW w:w="1670" w:type="dxa"/>
            <w:gridSpan w:val="6"/>
          </w:tcPr>
          <w:p w14:paraId="52D283B8" w14:textId="77777777" w:rsidR="0029104E" w:rsidRPr="00A068B0" w:rsidRDefault="0029104E" w:rsidP="00A068B0">
            <w:pPr>
              <w:spacing w:before="120" w:after="120"/>
              <w:rPr>
                <w:spacing w:val="0"/>
                <w:sz w:val="20"/>
              </w:rPr>
            </w:pPr>
          </w:p>
        </w:tc>
        <w:tc>
          <w:tcPr>
            <w:tcW w:w="840" w:type="dxa"/>
            <w:gridSpan w:val="3"/>
          </w:tcPr>
          <w:p w14:paraId="71140FF8" w14:textId="77777777" w:rsidR="0029104E" w:rsidRPr="00A068B0" w:rsidRDefault="0029104E" w:rsidP="00A068B0">
            <w:pPr>
              <w:spacing w:before="120" w:after="120"/>
              <w:rPr>
                <w:spacing w:val="0"/>
                <w:sz w:val="20"/>
              </w:rPr>
            </w:pPr>
          </w:p>
        </w:tc>
        <w:tc>
          <w:tcPr>
            <w:tcW w:w="1512" w:type="dxa"/>
            <w:gridSpan w:val="5"/>
          </w:tcPr>
          <w:p w14:paraId="29B58D0A" w14:textId="77777777" w:rsidR="0029104E" w:rsidRPr="00A068B0" w:rsidRDefault="0029104E" w:rsidP="00A068B0">
            <w:pPr>
              <w:spacing w:before="120" w:after="120"/>
              <w:rPr>
                <w:spacing w:val="0"/>
                <w:sz w:val="20"/>
              </w:rPr>
            </w:pPr>
          </w:p>
        </w:tc>
        <w:tc>
          <w:tcPr>
            <w:tcW w:w="948" w:type="dxa"/>
            <w:gridSpan w:val="2"/>
          </w:tcPr>
          <w:p w14:paraId="34F07A7F" w14:textId="77777777" w:rsidR="0029104E" w:rsidRPr="00A068B0" w:rsidRDefault="0029104E" w:rsidP="00A068B0">
            <w:pPr>
              <w:spacing w:before="120" w:after="120"/>
              <w:rPr>
                <w:spacing w:val="0"/>
                <w:sz w:val="20"/>
              </w:rPr>
            </w:pPr>
          </w:p>
        </w:tc>
        <w:tc>
          <w:tcPr>
            <w:tcW w:w="1008" w:type="dxa"/>
            <w:gridSpan w:val="2"/>
            <w:vAlign w:val="bottom"/>
          </w:tcPr>
          <w:p w14:paraId="08982704" w14:textId="77777777" w:rsidR="0029104E" w:rsidRPr="00A068B0" w:rsidRDefault="0029104E" w:rsidP="007B6BC8">
            <w:pPr>
              <w:spacing w:before="120" w:after="120"/>
              <w:jc w:val="left"/>
              <w:rPr>
                <w:spacing w:val="0"/>
                <w:sz w:val="20"/>
              </w:rPr>
            </w:pPr>
            <w:r w:rsidRPr="00A068B0">
              <w:rPr>
                <w:spacing w:val="0"/>
                <w:sz w:val="20"/>
              </w:rPr>
              <w:t>0.400</w:t>
            </w:r>
          </w:p>
        </w:tc>
        <w:tc>
          <w:tcPr>
            <w:tcW w:w="2425" w:type="dxa"/>
            <w:gridSpan w:val="2"/>
            <w:shd w:val="clear" w:color="auto" w:fill="B3B3B3"/>
          </w:tcPr>
          <w:p w14:paraId="501D85DD" w14:textId="77777777" w:rsidR="0029104E" w:rsidRPr="00A068B0" w:rsidRDefault="0029104E" w:rsidP="00A068B0">
            <w:pPr>
              <w:spacing w:before="120" w:after="120"/>
              <w:rPr>
                <w:spacing w:val="0"/>
                <w:sz w:val="20"/>
                <w:highlight w:val="darkRed"/>
              </w:rPr>
            </w:pPr>
          </w:p>
        </w:tc>
      </w:tr>
      <w:tr w:rsidR="0029104E" w:rsidRPr="003B2076" w14:paraId="7123C44F" w14:textId="77777777" w:rsidTr="000A6A63">
        <w:tc>
          <w:tcPr>
            <w:tcW w:w="1090" w:type="dxa"/>
          </w:tcPr>
          <w:p w14:paraId="3E3D5C68" w14:textId="77777777" w:rsidR="0029104E" w:rsidRPr="00A068B0" w:rsidRDefault="0029104E" w:rsidP="00A068B0">
            <w:pPr>
              <w:spacing w:before="120" w:after="120"/>
              <w:rPr>
                <w:spacing w:val="0"/>
                <w:sz w:val="20"/>
              </w:rPr>
            </w:pPr>
            <w:r w:rsidRPr="00A068B0">
              <w:rPr>
                <w:spacing w:val="0"/>
                <w:sz w:val="20"/>
              </w:rPr>
              <w:t>10</w:t>
            </w:r>
          </w:p>
        </w:tc>
        <w:tc>
          <w:tcPr>
            <w:tcW w:w="1670" w:type="dxa"/>
            <w:gridSpan w:val="6"/>
          </w:tcPr>
          <w:p w14:paraId="530EC8F6" w14:textId="77777777" w:rsidR="0029104E" w:rsidRPr="00A068B0" w:rsidRDefault="0029104E" w:rsidP="00A068B0">
            <w:pPr>
              <w:spacing w:before="120" w:after="120"/>
              <w:rPr>
                <w:spacing w:val="0"/>
                <w:sz w:val="20"/>
              </w:rPr>
            </w:pPr>
          </w:p>
        </w:tc>
        <w:tc>
          <w:tcPr>
            <w:tcW w:w="840" w:type="dxa"/>
            <w:gridSpan w:val="3"/>
          </w:tcPr>
          <w:p w14:paraId="794074A2" w14:textId="77777777" w:rsidR="0029104E" w:rsidRPr="00A068B0" w:rsidRDefault="0029104E" w:rsidP="00A068B0">
            <w:pPr>
              <w:spacing w:before="120" w:after="120"/>
              <w:rPr>
                <w:spacing w:val="0"/>
                <w:sz w:val="20"/>
              </w:rPr>
            </w:pPr>
          </w:p>
        </w:tc>
        <w:tc>
          <w:tcPr>
            <w:tcW w:w="1512" w:type="dxa"/>
            <w:gridSpan w:val="5"/>
          </w:tcPr>
          <w:p w14:paraId="38C760F0" w14:textId="77777777" w:rsidR="0029104E" w:rsidRPr="00A068B0" w:rsidRDefault="0029104E" w:rsidP="00A068B0">
            <w:pPr>
              <w:spacing w:before="120" w:after="120"/>
              <w:rPr>
                <w:spacing w:val="0"/>
                <w:sz w:val="20"/>
              </w:rPr>
            </w:pPr>
          </w:p>
        </w:tc>
        <w:tc>
          <w:tcPr>
            <w:tcW w:w="948" w:type="dxa"/>
            <w:gridSpan w:val="2"/>
          </w:tcPr>
          <w:p w14:paraId="53DEBB37" w14:textId="77777777" w:rsidR="0029104E" w:rsidRPr="00A068B0" w:rsidRDefault="0029104E" w:rsidP="00A068B0">
            <w:pPr>
              <w:spacing w:before="120" w:after="120"/>
              <w:rPr>
                <w:spacing w:val="0"/>
                <w:sz w:val="20"/>
              </w:rPr>
            </w:pPr>
          </w:p>
        </w:tc>
        <w:tc>
          <w:tcPr>
            <w:tcW w:w="1008" w:type="dxa"/>
            <w:gridSpan w:val="2"/>
            <w:vAlign w:val="bottom"/>
          </w:tcPr>
          <w:p w14:paraId="22C119A1" w14:textId="77777777" w:rsidR="0029104E" w:rsidRPr="00A068B0" w:rsidRDefault="0029104E" w:rsidP="007B6BC8">
            <w:pPr>
              <w:spacing w:before="120" w:after="120"/>
              <w:jc w:val="left"/>
              <w:rPr>
                <w:spacing w:val="0"/>
                <w:sz w:val="20"/>
              </w:rPr>
            </w:pPr>
            <w:r w:rsidRPr="00A068B0">
              <w:rPr>
                <w:spacing w:val="0"/>
                <w:sz w:val="20"/>
              </w:rPr>
              <w:t>0.184</w:t>
            </w:r>
          </w:p>
        </w:tc>
        <w:tc>
          <w:tcPr>
            <w:tcW w:w="2425" w:type="dxa"/>
            <w:gridSpan w:val="2"/>
            <w:shd w:val="clear" w:color="auto" w:fill="B3B3B3"/>
          </w:tcPr>
          <w:p w14:paraId="6500F780" w14:textId="77777777" w:rsidR="0029104E" w:rsidRPr="00A068B0" w:rsidRDefault="0029104E" w:rsidP="00A068B0">
            <w:pPr>
              <w:spacing w:before="120" w:after="120"/>
              <w:rPr>
                <w:spacing w:val="0"/>
                <w:sz w:val="20"/>
                <w:highlight w:val="darkRed"/>
              </w:rPr>
            </w:pPr>
          </w:p>
        </w:tc>
      </w:tr>
      <w:tr w:rsidR="0029104E" w:rsidRPr="003B2076" w14:paraId="6C685189" w14:textId="77777777" w:rsidTr="000A6A63">
        <w:tc>
          <w:tcPr>
            <w:tcW w:w="1090" w:type="dxa"/>
          </w:tcPr>
          <w:p w14:paraId="042F109A" w14:textId="77777777" w:rsidR="0029104E" w:rsidRPr="00A068B0" w:rsidRDefault="0029104E" w:rsidP="00A068B0">
            <w:pPr>
              <w:spacing w:before="120" w:after="120"/>
              <w:rPr>
                <w:spacing w:val="0"/>
                <w:sz w:val="20"/>
              </w:rPr>
            </w:pPr>
            <w:r w:rsidRPr="00A068B0">
              <w:rPr>
                <w:spacing w:val="0"/>
                <w:sz w:val="20"/>
              </w:rPr>
              <w:t>11</w:t>
            </w:r>
          </w:p>
        </w:tc>
        <w:tc>
          <w:tcPr>
            <w:tcW w:w="1670" w:type="dxa"/>
            <w:gridSpan w:val="6"/>
          </w:tcPr>
          <w:p w14:paraId="1C9C87D7" w14:textId="77777777" w:rsidR="0029104E" w:rsidRPr="00A068B0" w:rsidRDefault="0029104E" w:rsidP="00A068B0">
            <w:pPr>
              <w:spacing w:before="120" w:after="120"/>
              <w:rPr>
                <w:spacing w:val="0"/>
                <w:sz w:val="20"/>
              </w:rPr>
            </w:pPr>
          </w:p>
        </w:tc>
        <w:tc>
          <w:tcPr>
            <w:tcW w:w="840" w:type="dxa"/>
            <w:gridSpan w:val="3"/>
          </w:tcPr>
          <w:p w14:paraId="3C13F6CE" w14:textId="77777777" w:rsidR="0029104E" w:rsidRPr="00A068B0" w:rsidRDefault="0029104E" w:rsidP="00A068B0">
            <w:pPr>
              <w:spacing w:before="120" w:after="120"/>
              <w:rPr>
                <w:spacing w:val="0"/>
                <w:sz w:val="20"/>
              </w:rPr>
            </w:pPr>
          </w:p>
        </w:tc>
        <w:tc>
          <w:tcPr>
            <w:tcW w:w="1512" w:type="dxa"/>
            <w:gridSpan w:val="5"/>
          </w:tcPr>
          <w:p w14:paraId="64F02369" w14:textId="77777777" w:rsidR="0029104E" w:rsidRPr="00A068B0" w:rsidRDefault="0029104E" w:rsidP="00A068B0">
            <w:pPr>
              <w:spacing w:before="120" w:after="120"/>
              <w:rPr>
                <w:spacing w:val="0"/>
                <w:sz w:val="20"/>
              </w:rPr>
            </w:pPr>
          </w:p>
        </w:tc>
        <w:tc>
          <w:tcPr>
            <w:tcW w:w="948" w:type="dxa"/>
            <w:gridSpan w:val="2"/>
          </w:tcPr>
          <w:p w14:paraId="6B8B6688" w14:textId="77777777" w:rsidR="0029104E" w:rsidRPr="00A068B0" w:rsidRDefault="0029104E" w:rsidP="00A068B0">
            <w:pPr>
              <w:spacing w:before="120" w:after="120"/>
              <w:rPr>
                <w:spacing w:val="0"/>
                <w:sz w:val="20"/>
              </w:rPr>
            </w:pPr>
          </w:p>
        </w:tc>
        <w:tc>
          <w:tcPr>
            <w:tcW w:w="1008" w:type="dxa"/>
            <w:gridSpan w:val="2"/>
            <w:vAlign w:val="bottom"/>
          </w:tcPr>
          <w:p w14:paraId="5DE9651E" w14:textId="77777777" w:rsidR="0029104E" w:rsidRPr="00A068B0" w:rsidRDefault="0029104E" w:rsidP="007B6BC8">
            <w:pPr>
              <w:spacing w:before="120" w:after="120"/>
              <w:jc w:val="left"/>
              <w:rPr>
                <w:spacing w:val="0"/>
                <w:sz w:val="20"/>
              </w:rPr>
            </w:pPr>
            <w:r w:rsidRPr="00A068B0">
              <w:rPr>
                <w:spacing w:val="0"/>
                <w:sz w:val="20"/>
              </w:rPr>
              <w:t>0.330</w:t>
            </w:r>
          </w:p>
        </w:tc>
        <w:tc>
          <w:tcPr>
            <w:tcW w:w="2425" w:type="dxa"/>
            <w:gridSpan w:val="2"/>
            <w:shd w:val="clear" w:color="auto" w:fill="B3B3B3"/>
          </w:tcPr>
          <w:p w14:paraId="5DD91786" w14:textId="77777777" w:rsidR="0029104E" w:rsidRPr="00A068B0" w:rsidRDefault="0029104E" w:rsidP="00A068B0">
            <w:pPr>
              <w:spacing w:before="120" w:after="120"/>
              <w:rPr>
                <w:spacing w:val="0"/>
                <w:sz w:val="20"/>
                <w:highlight w:val="darkRed"/>
              </w:rPr>
            </w:pPr>
          </w:p>
        </w:tc>
      </w:tr>
      <w:tr w:rsidR="0029104E" w:rsidRPr="003B2076" w14:paraId="3CD61FDE" w14:textId="77777777" w:rsidTr="000A6A63">
        <w:tc>
          <w:tcPr>
            <w:tcW w:w="1090" w:type="dxa"/>
          </w:tcPr>
          <w:p w14:paraId="790CD726" w14:textId="77777777" w:rsidR="0029104E" w:rsidRPr="00A068B0" w:rsidRDefault="0029104E" w:rsidP="00A068B0">
            <w:pPr>
              <w:spacing w:before="120" w:after="120"/>
              <w:rPr>
                <w:spacing w:val="0"/>
                <w:sz w:val="20"/>
              </w:rPr>
            </w:pPr>
            <w:r w:rsidRPr="00A068B0">
              <w:rPr>
                <w:spacing w:val="0"/>
                <w:sz w:val="20"/>
              </w:rPr>
              <w:t>12</w:t>
            </w:r>
          </w:p>
        </w:tc>
        <w:tc>
          <w:tcPr>
            <w:tcW w:w="1670" w:type="dxa"/>
            <w:gridSpan w:val="6"/>
          </w:tcPr>
          <w:p w14:paraId="7CA6B9AC" w14:textId="77777777" w:rsidR="0029104E" w:rsidRPr="00A068B0" w:rsidRDefault="0029104E" w:rsidP="00A068B0">
            <w:pPr>
              <w:spacing w:before="120" w:after="120"/>
              <w:rPr>
                <w:spacing w:val="0"/>
                <w:sz w:val="20"/>
              </w:rPr>
            </w:pPr>
          </w:p>
        </w:tc>
        <w:tc>
          <w:tcPr>
            <w:tcW w:w="840" w:type="dxa"/>
            <w:gridSpan w:val="3"/>
          </w:tcPr>
          <w:p w14:paraId="232DF8D7" w14:textId="77777777" w:rsidR="0029104E" w:rsidRPr="00A068B0" w:rsidRDefault="0029104E" w:rsidP="00A068B0">
            <w:pPr>
              <w:spacing w:before="120" w:after="120"/>
              <w:rPr>
                <w:spacing w:val="0"/>
                <w:sz w:val="20"/>
              </w:rPr>
            </w:pPr>
          </w:p>
        </w:tc>
        <w:tc>
          <w:tcPr>
            <w:tcW w:w="1512" w:type="dxa"/>
            <w:gridSpan w:val="5"/>
          </w:tcPr>
          <w:p w14:paraId="35B02599" w14:textId="77777777" w:rsidR="0029104E" w:rsidRPr="00A068B0" w:rsidRDefault="0029104E" w:rsidP="00A068B0">
            <w:pPr>
              <w:spacing w:before="120" w:after="120"/>
              <w:rPr>
                <w:spacing w:val="0"/>
                <w:sz w:val="20"/>
              </w:rPr>
            </w:pPr>
          </w:p>
        </w:tc>
        <w:tc>
          <w:tcPr>
            <w:tcW w:w="948" w:type="dxa"/>
            <w:gridSpan w:val="2"/>
          </w:tcPr>
          <w:p w14:paraId="419F4216" w14:textId="77777777" w:rsidR="0029104E" w:rsidRPr="00A068B0" w:rsidRDefault="0029104E" w:rsidP="00A068B0">
            <w:pPr>
              <w:spacing w:before="120" w:after="120"/>
              <w:rPr>
                <w:spacing w:val="0"/>
                <w:sz w:val="20"/>
              </w:rPr>
            </w:pPr>
          </w:p>
        </w:tc>
        <w:tc>
          <w:tcPr>
            <w:tcW w:w="1008" w:type="dxa"/>
            <w:gridSpan w:val="2"/>
            <w:vAlign w:val="bottom"/>
          </w:tcPr>
          <w:p w14:paraId="15B7283A" w14:textId="77777777" w:rsidR="0029104E" w:rsidRPr="00A068B0" w:rsidRDefault="0029104E" w:rsidP="007B6BC8">
            <w:pPr>
              <w:spacing w:before="120" w:after="120"/>
              <w:jc w:val="left"/>
              <w:rPr>
                <w:spacing w:val="0"/>
                <w:sz w:val="20"/>
              </w:rPr>
            </w:pPr>
            <w:r w:rsidRPr="00A068B0">
              <w:rPr>
                <w:spacing w:val="0"/>
                <w:sz w:val="20"/>
              </w:rPr>
              <w:t>0.153</w:t>
            </w:r>
          </w:p>
        </w:tc>
        <w:tc>
          <w:tcPr>
            <w:tcW w:w="2425" w:type="dxa"/>
            <w:gridSpan w:val="2"/>
            <w:shd w:val="clear" w:color="auto" w:fill="B3B3B3"/>
          </w:tcPr>
          <w:p w14:paraId="2E8EF191" w14:textId="77777777" w:rsidR="0029104E" w:rsidRPr="00A068B0" w:rsidRDefault="0029104E" w:rsidP="00A068B0">
            <w:pPr>
              <w:spacing w:before="120" w:after="120"/>
              <w:rPr>
                <w:spacing w:val="0"/>
                <w:sz w:val="20"/>
                <w:highlight w:val="darkRed"/>
              </w:rPr>
            </w:pPr>
          </w:p>
        </w:tc>
      </w:tr>
      <w:tr w:rsidR="0029104E" w:rsidRPr="003B2076" w14:paraId="304BBBCC" w14:textId="77777777" w:rsidTr="000A6A63">
        <w:tc>
          <w:tcPr>
            <w:tcW w:w="1090" w:type="dxa"/>
          </w:tcPr>
          <w:p w14:paraId="7D915977" w14:textId="77777777" w:rsidR="0029104E" w:rsidRPr="00A068B0" w:rsidRDefault="0029104E" w:rsidP="00A068B0">
            <w:pPr>
              <w:spacing w:before="120" w:after="120"/>
              <w:rPr>
                <w:spacing w:val="0"/>
                <w:sz w:val="20"/>
              </w:rPr>
            </w:pPr>
            <w:r w:rsidRPr="00A068B0">
              <w:rPr>
                <w:spacing w:val="0"/>
                <w:sz w:val="20"/>
              </w:rPr>
              <w:t>13</w:t>
            </w:r>
          </w:p>
        </w:tc>
        <w:tc>
          <w:tcPr>
            <w:tcW w:w="1670" w:type="dxa"/>
            <w:gridSpan w:val="6"/>
          </w:tcPr>
          <w:p w14:paraId="4C2237EB" w14:textId="77777777" w:rsidR="0029104E" w:rsidRPr="00A068B0" w:rsidRDefault="0029104E" w:rsidP="00A068B0">
            <w:pPr>
              <w:spacing w:before="120" w:after="120"/>
              <w:rPr>
                <w:spacing w:val="0"/>
                <w:sz w:val="20"/>
              </w:rPr>
            </w:pPr>
          </w:p>
        </w:tc>
        <w:tc>
          <w:tcPr>
            <w:tcW w:w="840" w:type="dxa"/>
            <w:gridSpan w:val="3"/>
          </w:tcPr>
          <w:p w14:paraId="57C81ECB" w14:textId="77777777" w:rsidR="0029104E" w:rsidRPr="00A068B0" w:rsidRDefault="0029104E" w:rsidP="00A068B0">
            <w:pPr>
              <w:spacing w:before="120" w:after="120"/>
              <w:rPr>
                <w:spacing w:val="0"/>
                <w:sz w:val="20"/>
              </w:rPr>
            </w:pPr>
          </w:p>
        </w:tc>
        <w:tc>
          <w:tcPr>
            <w:tcW w:w="1512" w:type="dxa"/>
            <w:gridSpan w:val="5"/>
          </w:tcPr>
          <w:p w14:paraId="33522538" w14:textId="77777777" w:rsidR="0029104E" w:rsidRPr="00A068B0" w:rsidRDefault="0029104E" w:rsidP="00A068B0">
            <w:pPr>
              <w:spacing w:before="120" w:after="120"/>
              <w:rPr>
                <w:spacing w:val="0"/>
                <w:sz w:val="20"/>
              </w:rPr>
            </w:pPr>
          </w:p>
        </w:tc>
        <w:tc>
          <w:tcPr>
            <w:tcW w:w="948" w:type="dxa"/>
            <w:gridSpan w:val="2"/>
          </w:tcPr>
          <w:p w14:paraId="716A9627" w14:textId="77777777" w:rsidR="0029104E" w:rsidRPr="00A068B0" w:rsidRDefault="0029104E" w:rsidP="00A068B0">
            <w:pPr>
              <w:spacing w:before="120" w:after="120"/>
              <w:rPr>
                <w:spacing w:val="0"/>
                <w:sz w:val="20"/>
              </w:rPr>
            </w:pPr>
          </w:p>
        </w:tc>
        <w:tc>
          <w:tcPr>
            <w:tcW w:w="1008" w:type="dxa"/>
            <w:gridSpan w:val="2"/>
            <w:vAlign w:val="bottom"/>
          </w:tcPr>
          <w:p w14:paraId="210F5AF1" w14:textId="77777777" w:rsidR="0029104E" w:rsidRPr="00A068B0" w:rsidRDefault="0029104E" w:rsidP="007B6BC8">
            <w:pPr>
              <w:spacing w:before="120" w:after="120"/>
              <w:jc w:val="left"/>
              <w:rPr>
                <w:spacing w:val="0"/>
                <w:sz w:val="20"/>
              </w:rPr>
            </w:pPr>
            <w:r w:rsidRPr="00A068B0">
              <w:rPr>
                <w:spacing w:val="0"/>
                <w:sz w:val="20"/>
              </w:rPr>
              <w:t>0.210</w:t>
            </w:r>
          </w:p>
        </w:tc>
        <w:tc>
          <w:tcPr>
            <w:tcW w:w="2425" w:type="dxa"/>
            <w:gridSpan w:val="2"/>
            <w:shd w:val="clear" w:color="auto" w:fill="B3B3B3"/>
          </w:tcPr>
          <w:p w14:paraId="6520A44B" w14:textId="77777777" w:rsidR="0029104E" w:rsidRPr="00A068B0" w:rsidRDefault="0029104E" w:rsidP="00A068B0">
            <w:pPr>
              <w:spacing w:before="120" w:after="120"/>
              <w:rPr>
                <w:spacing w:val="0"/>
                <w:sz w:val="20"/>
                <w:highlight w:val="darkRed"/>
              </w:rPr>
            </w:pPr>
          </w:p>
        </w:tc>
      </w:tr>
      <w:tr w:rsidR="0029104E" w:rsidRPr="003B2076" w14:paraId="038E1A41" w14:textId="77777777" w:rsidTr="000A6A63">
        <w:tc>
          <w:tcPr>
            <w:tcW w:w="1090" w:type="dxa"/>
          </w:tcPr>
          <w:p w14:paraId="64703FD3" w14:textId="77777777" w:rsidR="0029104E" w:rsidRPr="00A068B0" w:rsidRDefault="0029104E" w:rsidP="00A068B0">
            <w:pPr>
              <w:spacing w:before="120" w:after="120"/>
              <w:rPr>
                <w:spacing w:val="0"/>
                <w:sz w:val="20"/>
              </w:rPr>
            </w:pPr>
            <w:r w:rsidRPr="00A068B0">
              <w:rPr>
                <w:spacing w:val="0"/>
                <w:sz w:val="20"/>
              </w:rPr>
              <w:t>14</w:t>
            </w:r>
          </w:p>
        </w:tc>
        <w:tc>
          <w:tcPr>
            <w:tcW w:w="1670" w:type="dxa"/>
            <w:gridSpan w:val="6"/>
          </w:tcPr>
          <w:p w14:paraId="414D5CC4" w14:textId="77777777" w:rsidR="0029104E" w:rsidRPr="00A068B0" w:rsidRDefault="0029104E" w:rsidP="00A068B0">
            <w:pPr>
              <w:spacing w:before="120" w:after="120"/>
              <w:rPr>
                <w:spacing w:val="0"/>
                <w:sz w:val="20"/>
              </w:rPr>
            </w:pPr>
          </w:p>
        </w:tc>
        <w:tc>
          <w:tcPr>
            <w:tcW w:w="840" w:type="dxa"/>
            <w:gridSpan w:val="3"/>
          </w:tcPr>
          <w:p w14:paraId="4FECA03F" w14:textId="77777777" w:rsidR="0029104E" w:rsidRPr="00A068B0" w:rsidRDefault="0029104E" w:rsidP="00A068B0">
            <w:pPr>
              <w:spacing w:before="120" w:after="120"/>
              <w:rPr>
                <w:spacing w:val="0"/>
                <w:sz w:val="20"/>
              </w:rPr>
            </w:pPr>
          </w:p>
        </w:tc>
        <w:tc>
          <w:tcPr>
            <w:tcW w:w="1512" w:type="dxa"/>
            <w:gridSpan w:val="5"/>
          </w:tcPr>
          <w:p w14:paraId="43CC70F2" w14:textId="77777777" w:rsidR="0029104E" w:rsidRPr="00A068B0" w:rsidRDefault="0029104E" w:rsidP="00A068B0">
            <w:pPr>
              <w:spacing w:before="120" w:after="120"/>
              <w:rPr>
                <w:spacing w:val="0"/>
                <w:sz w:val="20"/>
              </w:rPr>
            </w:pPr>
          </w:p>
        </w:tc>
        <w:tc>
          <w:tcPr>
            <w:tcW w:w="948" w:type="dxa"/>
            <w:gridSpan w:val="2"/>
          </w:tcPr>
          <w:p w14:paraId="1515C883" w14:textId="77777777" w:rsidR="0029104E" w:rsidRPr="00A068B0" w:rsidRDefault="0029104E" w:rsidP="00A068B0">
            <w:pPr>
              <w:spacing w:before="120" w:after="120"/>
              <w:rPr>
                <w:spacing w:val="0"/>
                <w:sz w:val="20"/>
              </w:rPr>
            </w:pPr>
          </w:p>
        </w:tc>
        <w:tc>
          <w:tcPr>
            <w:tcW w:w="1008" w:type="dxa"/>
            <w:gridSpan w:val="2"/>
            <w:vAlign w:val="bottom"/>
          </w:tcPr>
          <w:p w14:paraId="7FB9FFD6" w14:textId="77777777" w:rsidR="0029104E" w:rsidRPr="00A068B0" w:rsidRDefault="0029104E" w:rsidP="007B6BC8">
            <w:pPr>
              <w:spacing w:before="120" w:after="120"/>
              <w:jc w:val="left"/>
              <w:rPr>
                <w:spacing w:val="0"/>
                <w:sz w:val="20"/>
              </w:rPr>
            </w:pPr>
            <w:r w:rsidRPr="00A068B0">
              <w:rPr>
                <w:spacing w:val="0"/>
                <w:sz w:val="20"/>
              </w:rPr>
              <w:t>0.131</w:t>
            </w:r>
          </w:p>
        </w:tc>
        <w:tc>
          <w:tcPr>
            <w:tcW w:w="2425" w:type="dxa"/>
            <w:gridSpan w:val="2"/>
            <w:shd w:val="clear" w:color="auto" w:fill="B3B3B3"/>
          </w:tcPr>
          <w:p w14:paraId="1D98A211" w14:textId="77777777" w:rsidR="0029104E" w:rsidRPr="00A068B0" w:rsidRDefault="0029104E" w:rsidP="00A068B0">
            <w:pPr>
              <w:spacing w:before="120" w:after="120"/>
              <w:rPr>
                <w:spacing w:val="0"/>
                <w:sz w:val="20"/>
                <w:highlight w:val="darkRed"/>
              </w:rPr>
            </w:pPr>
          </w:p>
        </w:tc>
      </w:tr>
      <w:tr w:rsidR="0029104E" w:rsidRPr="003B2076" w14:paraId="3F6A3FBE" w14:textId="77777777" w:rsidTr="000A6A63">
        <w:tc>
          <w:tcPr>
            <w:tcW w:w="1090" w:type="dxa"/>
          </w:tcPr>
          <w:p w14:paraId="7D91EC4D" w14:textId="77777777" w:rsidR="0029104E" w:rsidRPr="00A068B0" w:rsidRDefault="0029104E" w:rsidP="00A068B0">
            <w:pPr>
              <w:spacing w:before="120" w:after="120"/>
              <w:rPr>
                <w:spacing w:val="0"/>
                <w:sz w:val="20"/>
              </w:rPr>
            </w:pPr>
            <w:r w:rsidRPr="00A068B0">
              <w:rPr>
                <w:spacing w:val="0"/>
                <w:sz w:val="20"/>
              </w:rPr>
              <w:t>15</w:t>
            </w:r>
          </w:p>
        </w:tc>
        <w:tc>
          <w:tcPr>
            <w:tcW w:w="1670" w:type="dxa"/>
            <w:gridSpan w:val="6"/>
          </w:tcPr>
          <w:p w14:paraId="62234B1E" w14:textId="77777777" w:rsidR="0029104E" w:rsidRPr="00A068B0" w:rsidRDefault="0029104E" w:rsidP="00A068B0">
            <w:pPr>
              <w:spacing w:before="120" w:after="120"/>
              <w:rPr>
                <w:spacing w:val="0"/>
                <w:sz w:val="20"/>
              </w:rPr>
            </w:pPr>
          </w:p>
        </w:tc>
        <w:tc>
          <w:tcPr>
            <w:tcW w:w="840" w:type="dxa"/>
            <w:gridSpan w:val="3"/>
          </w:tcPr>
          <w:p w14:paraId="7F05B58E" w14:textId="77777777" w:rsidR="0029104E" w:rsidRPr="00A068B0" w:rsidRDefault="0029104E" w:rsidP="00A068B0">
            <w:pPr>
              <w:spacing w:before="120" w:after="120"/>
              <w:rPr>
                <w:spacing w:val="0"/>
                <w:sz w:val="20"/>
              </w:rPr>
            </w:pPr>
          </w:p>
        </w:tc>
        <w:tc>
          <w:tcPr>
            <w:tcW w:w="1512" w:type="dxa"/>
            <w:gridSpan w:val="5"/>
          </w:tcPr>
          <w:p w14:paraId="19130BDD" w14:textId="77777777" w:rsidR="0029104E" w:rsidRPr="00A068B0" w:rsidRDefault="0029104E" w:rsidP="00A068B0">
            <w:pPr>
              <w:spacing w:before="120" w:after="120"/>
              <w:rPr>
                <w:spacing w:val="0"/>
                <w:sz w:val="20"/>
              </w:rPr>
            </w:pPr>
          </w:p>
        </w:tc>
        <w:tc>
          <w:tcPr>
            <w:tcW w:w="948" w:type="dxa"/>
            <w:gridSpan w:val="2"/>
          </w:tcPr>
          <w:p w14:paraId="0ABAD9C2" w14:textId="77777777" w:rsidR="0029104E" w:rsidRPr="00A068B0" w:rsidRDefault="0029104E" w:rsidP="00A068B0">
            <w:pPr>
              <w:spacing w:before="120" w:after="120"/>
              <w:rPr>
                <w:spacing w:val="0"/>
                <w:sz w:val="20"/>
              </w:rPr>
            </w:pPr>
          </w:p>
        </w:tc>
        <w:tc>
          <w:tcPr>
            <w:tcW w:w="1008" w:type="dxa"/>
            <w:gridSpan w:val="2"/>
            <w:vAlign w:val="bottom"/>
          </w:tcPr>
          <w:p w14:paraId="3D408AFE" w14:textId="77777777" w:rsidR="0029104E" w:rsidRPr="00A068B0" w:rsidRDefault="0029104E" w:rsidP="007B6BC8">
            <w:pPr>
              <w:spacing w:before="120" w:after="120"/>
              <w:jc w:val="left"/>
              <w:rPr>
                <w:spacing w:val="0"/>
                <w:sz w:val="20"/>
              </w:rPr>
            </w:pPr>
            <w:r w:rsidRPr="00A068B0">
              <w:rPr>
                <w:spacing w:val="0"/>
                <w:sz w:val="20"/>
              </w:rPr>
              <w:t>0.150</w:t>
            </w:r>
          </w:p>
        </w:tc>
        <w:tc>
          <w:tcPr>
            <w:tcW w:w="2425" w:type="dxa"/>
            <w:gridSpan w:val="2"/>
            <w:shd w:val="clear" w:color="auto" w:fill="B3B3B3"/>
          </w:tcPr>
          <w:p w14:paraId="70210FDB" w14:textId="77777777" w:rsidR="0029104E" w:rsidRPr="00A068B0" w:rsidRDefault="0029104E" w:rsidP="00A068B0">
            <w:pPr>
              <w:spacing w:before="120" w:after="120"/>
              <w:rPr>
                <w:spacing w:val="0"/>
                <w:sz w:val="20"/>
                <w:highlight w:val="darkRed"/>
              </w:rPr>
            </w:pPr>
          </w:p>
        </w:tc>
      </w:tr>
      <w:tr w:rsidR="0029104E" w:rsidRPr="003B2076" w14:paraId="1E5F669C" w14:textId="77777777" w:rsidTr="000A6A63">
        <w:tc>
          <w:tcPr>
            <w:tcW w:w="1090" w:type="dxa"/>
          </w:tcPr>
          <w:p w14:paraId="6A1C272D" w14:textId="77777777" w:rsidR="0029104E" w:rsidRPr="00A068B0" w:rsidRDefault="0029104E" w:rsidP="00A068B0">
            <w:pPr>
              <w:spacing w:before="120" w:after="120"/>
              <w:rPr>
                <w:spacing w:val="0"/>
                <w:sz w:val="20"/>
              </w:rPr>
            </w:pPr>
            <w:r w:rsidRPr="00A068B0">
              <w:rPr>
                <w:spacing w:val="0"/>
                <w:sz w:val="20"/>
              </w:rPr>
              <w:t>16</w:t>
            </w:r>
          </w:p>
        </w:tc>
        <w:tc>
          <w:tcPr>
            <w:tcW w:w="1670" w:type="dxa"/>
            <w:gridSpan w:val="6"/>
          </w:tcPr>
          <w:p w14:paraId="5517CA4E" w14:textId="77777777" w:rsidR="0029104E" w:rsidRPr="00A068B0" w:rsidRDefault="0029104E" w:rsidP="00A068B0">
            <w:pPr>
              <w:spacing w:before="120" w:after="120"/>
              <w:rPr>
                <w:spacing w:val="0"/>
                <w:sz w:val="20"/>
              </w:rPr>
            </w:pPr>
          </w:p>
        </w:tc>
        <w:tc>
          <w:tcPr>
            <w:tcW w:w="840" w:type="dxa"/>
            <w:gridSpan w:val="3"/>
          </w:tcPr>
          <w:p w14:paraId="0CB8EDD4" w14:textId="77777777" w:rsidR="0029104E" w:rsidRPr="00A068B0" w:rsidRDefault="0029104E" w:rsidP="00A068B0">
            <w:pPr>
              <w:spacing w:before="120" w:after="120"/>
              <w:rPr>
                <w:spacing w:val="0"/>
                <w:sz w:val="20"/>
              </w:rPr>
            </w:pPr>
          </w:p>
        </w:tc>
        <w:tc>
          <w:tcPr>
            <w:tcW w:w="1512" w:type="dxa"/>
            <w:gridSpan w:val="5"/>
          </w:tcPr>
          <w:p w14:paraId="2D88892D" w14:textId="77777777" w:rsidR="0029104E" w:rsidRPr="00A068B0" w:rsidRDefault="0029104E" w:rsidP="00A068B0">
            <w:pPr>
              <w:spacing w:before="120" w:after="120"/>
              <w:rPr>
                <w:spacing w:val="0"/>
                <w:sz w:val="20"/>
              </w:rPr>
            </w:pPr>
          </w:p>
        </w:tc>
        <w:tc>
          <w:tcPr>
            <w:tcW w:w="948" w:type="dxa"/>
            <w:gridSpan w:val="2"/>
          </w:tcPr>
          <w:p w14:paraId="6A034ECC" w14:textId="77777777" w:rsidR="0029104E" w:rsidRPr="00A068B0" w:rsidRDefault="0029104E" w:rsidP="00A068B0">
            <w:pPr>
              <w:spacing w:before="120" w:after="120"/>
              <w:rPr>
                <w:spacing w:val="0"/>
                <w:sz w:val="20"/>
              </w:rPr>
            </w:pPr>
          </w:p>
        </w:tc>
        <w:tc>
          <w:tcPr>
            <w:tcW w:w="1008" w:type="dxa"/>
            <w:gridSpan w:val="2"/>
            <w:vAlign w:val="bottom"/>
          </w:tcPr>
          <w:p w14:paraId="1BF2E4F1" w14:textId="77777777" w:rsidR="0029104E" w:rsidRPr="00A068B0" w:rsidRDefault="0029104E" w:rsidP="007B6BC8">
            <w:pPr>
              <w:spacing w:before="120" w:after="120"/>
              <w:jc w:val="left"/>
              <w:rPr>
                <w:spacing w:val="0"/>
                <w:sz w:val="20"/>
              </w:rPr>
            </w:pPr>
            <w:r w:rsidRPr="00A068B0">
              <w:rPr>
                <w:spacing w:val="0"/>
                <w:sz w:val="20"/>
              </w:rPr>
              <w:t>0.115</w:t>
            </w:r>
          </w:p>
        </w:tc>
        <w:tc>
          <w:tcPr>
            <w:tcW w:w="2425" w:type="dxa"/>
            <w:gridSpan w:val="2"/>
            <w:shd w:val="clear" w:color="auto" w:fill="B3B3B3"/>
          </w:tcPr>
          <w:p w14:paraId="5045BC8E" w14:textId="77777777" w:rsidR="0029104E" w:rsidRPr="00A068B0" w:rsidRDefault="0029104E" w:rsidP="00A068B0">
            <w:pPr>
              <w:spacing w:before="120" w:after="120"/>
              <w:rPr>
                <w:spacing w:val="0"/>
                <w:sz w:val="20"/>
                <w:highlight w:val="darkRed"/>
              </w:rPr>
            </w:pPr>
          </w:p>
        </w:tc>
      </w:tr>
      <w:tr w:rsidR="0029104E" w:rsidRPr="003B2076" w14:paraId="2141DE60" w14:textId="77777777" w:rsidTr="000A6A63">
        <w:tc>
          <w:tcPr>
            <w:tcW w:w="1090" w:type="dxa"/>
          </w:tcPr>
          <w:p w14:paraId="4CF02C0A" w14:textId="77777777" w:rsidR="0029104E" w:rsidRPr="00A068B0" w:rsidRDefault="0029104E" w:rsidP="00A068B0">
            <w:pPr>
              <w:spacing w:before="120" w:after="120"/>
              <w:rPr>
                <w:spacing w:val="0"/>
                <w:sz w:val="20"/>
              </w:rPr>
            </w:pPr>
            <w:r w:rsidRPr="00A068B0">
              <w:rPr>
                <w:spacing w:val="0"/>
                <w:sz w:val="20"/>
              </w:rPr>
              <w:t>17</w:t>
            </w:r>
          </w:p>
        </w:tc>
        <w:tc>
          <w:tcPr>
            <w:tcW w:w="1670" w:type="dxa"/>
            <w:gridSpan w:val="6"/>
          </w:tcPr>
          <w:p w14:paraId="34D64C68" w14:textId="77777777" w:rsidR="0029104E" w:rsidRPr="00A068B0" w:rsidRDefault="0029104E" w:rsidP="00A068B0">
            <w:pPr>
              <w:spacing w:before="120" w:after="120"/>
              <w:rPr>
                <w:spacing w:val="0"/>
                <w:sz w:val="20"/>
              </w:rPr>
            </w:pPr>
          </w:p>
        </w:tc>
        <w:tc>
          <w:tcPr>
            <w:tcW w:w="840" w:type="dxa"/>
            <w:gridSpan w:val="3"/>
          </w:tcPr>
          <w:p w14:paraId="1C3E0448" w14:textId="77777777" w:rsidR="0029104E" w:rsidRPr="00A068B0" w:rsidRDefault="0029104E" w:rsidP="00A068B0">
            <w:pPr>
              <w:spacing w:before="120" w:after="120"/>
              <w:rPr>
                <w:spacing w:val="0"/>
                <w:sz w:val="20"/>
              </w:rPr>
            </w:pPr>
          </w:p>
        </w:tc>
        <w:tc>
          <w:tcPr>
            <w:tcW w:w="1512" w:type="dxa"/>
            <w:gridSpan w:val="5"/>
          </w:tcPr>
          <w:p w14:paraId="1236F11C" w14:textId="77777777" w:rsidR="0029104E" w:rsidRPr="00A068B0" w:rsidRDefault="0029104E" w:rsidP="00A068B0">
            <w:pPr>
              <w:spacing w:before="120" w:after="120"/>
              <w:rPr>
                <w:spacing w:val="0"/>
                <w:sz w:val="20"/>
              </w:rPr>
            </w:pPr>
          </w:p>
        </w:tc>
        <w:tc>
          <w:tcPr>
            <w:tcW w:w="948" w:type="dxa"/>
            <w:gridSpan w:val="2"/>
          </w:tcPr>
          <w:p w14:paraId="60CC866D" w14:textId="77777777" w:rsidR="0029104E" w:rsidRPr="00A068B0" w:rsidRDefault="0029104E" w:rsidP="00A068B0">
            <w:pPr>
              <w:spacing w:before="120" w:after="120"/>
              <w:rPr>
                <w:spacing w:val="0"/>
                <w:sz w:val="20"/>
              </w:rPr>
            </w:pPr>
          </w:p>
        </w:tc>
        <w:tc>
          <w:tcPr>
            <w:tcW w:w="1008" w:type="dxa"/>
            <w:gridSpan w:val="2"/>
            <w:vAlign w:val="bottom"/>
          </w:tcPr>
          <w:p w14:paraId="214DF9D6" w14:textId="77777777" w:rsidR="0029104E" w:rsidRPr="00A068B0" w:rsidRDefault="0029104E" w:rsidP="007B6BC8">
            <w:pPr>
              <w:spacing w:before="120" w:after="120"/>
              <w:jc w:val="left"/>
              <w:rPr>
                <w:spacing w:val="0"/>
                <w:sz w:val="20"/>
              </w:rPr>
            </w:pPr>
            <w:r w:rsidRPr="00A068B0">
              <w:rPr>
                <w:spacing w:val="0"/>
                <w:sz w:val="20"/>
              </w:rPr>
              <w:t>0.132</w:t>
            </w:r>
          </w:p>
        </w:tc>
        <w:tc>
          <w:tcPr>
            <w:tcW w:w="2425" w:type="dxa"/>
            <w:gridSpan w:val="2"/>
            <w:shd w:val="clear" w:color="auto" w:fill="B3B3B3"/>
          </w:tcPr>
          <w:p w14:paraId="47765258" w14:textId="77777777" w:rsidR="0029104E" w:rsidRPr="00A068B0" w:rsidRDefault="0029104E" w:rsidP="00A068B0">
            <w:pPr>
              <w:spacing w:before="120" w:after="120"/>
              <w:rPr>
                <w:spacing w:val="0"/>
                <w:sz w:val="20"/>
                <w:highlight w:val="darkRed"/>
              </w:rPr>
            </w:pPr>
          </w:p>
        </w:tc>
      </w:tr>
      <w:tr w:rsidR="0029104E" w:rsidRPr="003B2076" w14:paraId="5186B559" w14:textId="77777777" w:rsidTr="000A6A63">
        <w:tc>
          <w:tcPr>
            <w:tcW w:w="1090" w:type="dxa"/>
          </w:tcPr>
          <w:p w14:paraId="76FCCBA2" w14:textId="77777777" w:rsidR="0029104E" w:rsidRPr="00A068B0" w:rsidRDefault="0029104E" w:rsidP="00A068B0">
            <w:pPr>
              <w:spacing w:before="120" w:after="120"/>
              <w:rPr>
                <w:spacing w:val="0"/>
                <w:sz w:val="20"/>
              </w:rPr>
            </w:pPr>
            <w:r w:rsidRPr="00A068B0">
              <w:rPr>
                <w:spacing w:val="0"/>
                <w:sz w:val="20"/>
              </w:rPr>
              <w:t>18</w:t>
            </w:r>
          </w:p>
        </w:tc>
        <w:tc>
          <w:tcPr>
            <w:tcW w:w="1670" w:type="dxa"/>
            <w:gridSpan w:val="6"/>
          </w:tcPr>
          <w:p w14:paraId="5B1CFFFC" w14:textId="77777777" w:rsidR="0029104E" w:rsidRPr="00A068B0" w:rsidRDefault="0029104E" w:rsidP="00A068B0">
            <w:pPr>
              <w:spacing w:before="120" w:after="120"/>
              <w:rPr>
                <w:spacing w:val="0"/>
                <w:sz w:val="20"/>
              </w:rPr>
            </w:pPr>
          </w:p>
        </w:tc>
        <w:tc>
          <w:tcPr>
            <w:tcW w:w="840" w:type="dxa"/>
            <w:gridSpan w:val="3"/>
          </w:tcPr>
          <w:p w14:paraId="02954363" w14:textId="77777777" w:rsidR="0029104E" w:rsidRPr="00A068B0" w:rsidRDefault="0029104E" w:rsidP="00A068B0">
            <w:pPr>
              <w:spacing w:before="120" w:after="120"/>
              <w:rPr>
                <w:spacing w:val="0"/>
                <w:sz w:val="20"/>
              </w:rPr>
            </w:pPr>
          </w:p>
        </w:tc>
        <w:tc>
          <w:tcPr>
            <w:tcW w:w="1512" w:type="dxa"/>
            <w:gridSpan w:val="5"/>
          </w:tcPr>
          <w:p w14:paraId="3346E277" w14:textId="77777777" w:rsidR="0029104E" w:rsidRPr="00A068B0" w:rsidRDefault="0029104E" w:rsidP="00A068B0">
            <w:pPr>
              <w:spacing w:before="120" w:after="120"/>
              <w:rPr>
                <w:spacing w:val="0"/>
                <w:sz w:val="20"/>
              </w:rPr>
            </w:pPr>
          </w:p>
        </w:tc>
        <w:tc>
          <w:tcPr>
            <w:tcW w:w="948" w:type="dxa"/>
            <w:gridSpan w:val="2"/>
          </w:tcPr>
          <w:p w14:paraId="416ABD3C" w14:textId="77777777" w:rsidR="0029104E" w:rsidRPr="00A068B0" w:rsidRDefault="0029104E" w:rsidP="00A068B0">
            <w:pPr>
              <w:spacing w:before="120" w:after="120"/>
              <w:rPr>
                <w:spacing w:val="0"/>
                <w:sz w:val="20"/>
              </w:rPr>
            </w:pPr>
          </w:p>
        </w:tc>
        <w:tc>
          <w:tcPr>
            <w:tcW w:w="1008" w:type="dxa"/>
            <w:gridSpan w:val="2"/>
            <w:vAlign w:val="bottom"/>
          </w:tcPr>
          <w:p w14:paraId="36EA74A6" w14:textId="77777777" w:rsidR="0029104E" w:rsidRPr="00A068B0" w:rsidRDefault="0029104E" w:rsidP="007B6BC8">
            <w:pPr>
              <w:spacing w:before="120" w:after="120"/>
              <w:jc w:val="left"/>
              <w:rPr>
                <w:spacing w:val="0"/>
                <w:sz w:val="20"/>
              </w:rPr>
            </w:pPr>
            <w:r w:rsidRPr="00A068B0">
              <w:rPr>
                <w:spacing w:val="0"/>
                <w:sz w:val="20"/>
              </w:rPr>
              <w:t>0.102</w:t>
            </w:r>
          </w:p>
        </w:tc>
        <w:tc>
          <w:tcPr>
            <w:tcW w:w="2425" w:type="dxa"/>
            <w:gridSpan w:val="2"/>
            <w:shd w:val="clear" w:color="auto" w:fill="B3B3B3"/>
          </w:tcPr>
          <w:p w14:paraId="5B89D394" w14:textId="77777777" w:rsidR="0029104E" w:rsidRPr="00A068B0" w:rsidRDefault="0029104E" w:rsidP="00A068B0">
            <w:pPr>
              <w:spacing w:before="120" w:after="120"/>
              <w:rPr>
                <w:spacing w:val="0"/>
                <w:sz w:val="20"/>
                <w:highlight w:val="darkRed"/>
              </w:rPr>
            </w:pPr>
          </w:p>
        </w:tc>
      </w:tr>
      <w:tr w:rsidR="0029104E" w:rsidRPr="003B2076" w14:paraId="63E975E9" w14:textId="77777777" w:rsidTr="000A6A63">
        <w:tc>
          <w:tcPr>
            <w:tcW w:w="1090" w:type="dxa"/>
          </w:tcPr>
          <w:p w14:paraId="37E7F658" w14:textId="77777777" w:rsidR="0029104E" w:rsidRPr="00A068B0" w:rsidRDefault="0029104E" w:rsidP="00A068B0">
            <w:pPr>
              <w:spacing w:before="120" w:after="120"/>
              <w:rPr>
                <w:spacing w:val="0"/>
                <w:sz w:val="20"/>
              </w:rPr>
            </w:pPr>
            <w:r w:rsidRPr="00A068B0">
              <w:rPr>
                <w:spacing w:val="0"/>
                <w:sz w:val="20"/>
              </w:rPr>
              <w:t>19</w:t>
            </w:r>
          </w:p>
        </w:tc>
        <w:tc>
          <w:tcPr>
            <w:tcW w:w="1670" w:type="dxa"/>
            <w:gridSpan w:val="6"/>
          </w:tcPr>
          <w:p w14:paraId="58E24DBB" w14:textId="77777777" w:rsidR="0029104E" w:rsidRPr="00A068B0" w:rsidRDefault="0029104E" w:rsidP="00A068B0">
            <w:pPr>
              <w:spacing w:before="120" w:after="120"/>
              <w:rPr>
                <w:spacing w:val="0"/>
                <w:sz w:val="20"/>
              </w:rPr>
            </w:pPr>
          </w:p>
        </w:tc>
        <w:tc>
          <w:tcPr>
            <w:tcW w:w="840" w:type="dxa"/>
            <w:gridSpan w:val="3"/>
          </w:tcPr>
          <w:p w14:paraId="7CCCEEE0" w14:textId="77777777" w:rsidR="0029104E" w:rsidRPr="00A068B0" w:rsidRDefault="0029104E" w:rsidP="00A068B0">
            <w:pPr>
              <w:spacing w:before="120" w:after="120"/>
              <w:rPr>
                <w:spacing w:val="0"/>
                <w:sz w:val="20"/>
              </w:rPr>
            </w:pPr>
          </w:p>
        </w:tc>
        <w:tc>
          <w:tcPr>
            <w:tcW w:w="1512" w:type="dxa"/>
            <w:gridSpan w:val="5"/>
          </w:tcPr>
          <w:p w14:paraId="5CF4EF73" w14:textId="77777777" w:rsidR="0029104E" w:rsidRPr="00A068B0" w:rsidRDefault="0029104E" w:rsidP="00A068B0">
            <w:pPr>
              <w:spacing w:before="120" w:after="120"/>
              <w:rPr>
                <w:spacing w:val="0"/>
                <w:sz w:val="20"/>
              </w:rPr>
            </w:pPr>
          </w:p>
        </w:tc>
        <w:tc>
          <w:tcPr>
            <w:tcW w:w="948" w:type="dxa"/>
            <w:gridSpan w:val="2"/>
          </w:tcPr>
          <w:p w14:paraId="3B92F428" w14:textId="77777777" w:rsidR="0029104E" w:rsidRPr="00A068B0" w:rsidRDefault="0029104E" w:rsidP="00A068B0">
            <w:pPr>
              <w:spacing w:before="120" w:after="120"/>
              <w:rPr>
                <w:spacing w:val="0"/>
                <w:sz w:val="20"/>
              </w:rPr>
            </w:pPr>
          </w:p>
        </w:tc>
        <w:tc>
          <w:tcPr>
            <w:tcW w:w="1008" w:type="dxa"/>
            <w:gridSpan w:val="2"/>
            <w:vAlign w:val="bottom"/>
          </w:tcPr>
          <w:p w14:paraId="0FAD7328" w14:textId="77777777" w:rsidR="0029104E" w:rsidRPr="00A068B0" w:rsidRDefault="0029104E" w:rsidP="007B6BC8">
            <w:pPr>
              <w:spacing w:before="120" w:after="120"/>
              <w:jc w:val="left"/>
              <w:rPr>
                <w:spacing w:val="0"/>
                <w:sz w:val="20"/>
              </w:rPr>
            </w:pPr>
            <w:r w:rsidRPr="00A068B0">
              <w:rPr>
                <w:spacing w:val="0"/>
                <w:sz w:val="20"/>
              </w:rPr>
              <w:t>0.118</w:t>
            </w:r>
          </w:p>
        </w:tc>
        <w:tc>
          <w:tcPr>
            <w:tcW w:w="2425" w:type="dxa"/>
            <w:gridSpan w:val="2"/>
            <w:shd w:val="clear" w:color="auto" w:fill="B3B3B3"/>
          </w:tcPr>
          <w:p w14:paraId="0C278A18" w14:textId="77777777" w:rsidR="0029104E" w:rsidRPr="00A068B0" w:rsidRDefault="0029104E" w:rsidP="00A068B0">
            <w:pPr>
              <w:spacing w:before="120" w:after="120"/>
              <w:rPr>
                <w:spacing w:val="0"/>
                <w:sz w:val="20"/>
                <w:highlight w:val="black"/>
              </w:rPr>
            </w:pPr>
          </w:p>
        </w:tc>
      </w:tr>
      <w:tr w:rsidR="0029104E" w:rsidRPr="003B2076" w14:paraId="6395CE0C" w14:textId="77777777" w:rsidTr="000A6A63">
        <w:tc>
          <w:tcPr>
            <w:tcW w:w="1090" w:type="dxa"/>
          </w:tcPr>
          <w:p w14:paraId="0E5D5885" w14:textId="77777777" w:rsidR="0029104E" w:rsidRPr="00A068B0" w:rsidRDefault="0029104E" w:rsidP="00A068B0">
            <w:pPr>
              <w:spacing w:before="120" w:after="120"/>
              <w:rPr>
                <w:spacing w:val="0"/>
                <w:sz w:val="20"/>
              </w:rPr>
            </w:pPr>
            <w:r w:rsidRPr="00A068B0">
              <w:rPr>
                <w:spacing w:val="0"/>
                <w:sz w:val="20"/>
              </w:rPr>
              <w:t>20</w:t>
            </w:r>
          </w:p>
        </w:tc>
        <w:tc>
          <w:tcPr>
            <w:tcW w:w="1670" w:type="dxa"/>
            <w:gridSpan w:val="6"/>
          </w:tcPr>
          <w:p w14:paraId="2E1996DF" w14:textId="77777777" w:rsidR="0029104E" w:rsidRPr="00A068B0" w:rsidRDefault="0029104E" w:rsidP="00A068B0">
            <w:pPr>
              <w:spacing w:before="120" w:after="120"/>
              <w:rPr>
                <w:spacing w:val="0"/>
                <w:sz w:val="20"/>
              </w:rPr>
            </w:pPr>
          </w:p>
        </w:tc>
        <w:tc>
          <w:tcPr>
            <w:tcW w:w="840" w:type="dxa"/>
            <w:gridSpan w:val="3"/>
          </w:tcPr>
          <w:p w14:paraId="26BDB777" w14:textId="77777777" w:rsidR="0029104E" w:rsidRPr="00A068B0" w:rsidRDefault="0029104E" w:rsidP="00A068B0">
            <w:pPr>
              <w:spacing w:before="120" w:after="120"/>
              <w:rPr>
                <w:spacing w:val="0"/>
                <w:sz w:val="20"/>
              </w:rPr>
            </w:pPr>
          </w:p>
        </w:tc>
        <w:tc>
          <w:tcPr>
            <w:tcW w:w="1512" w:type="dxa"/>
            <w:gridSpan w:val="5"/>
          </w:tcPr>
          <w:p w14:paraId="57340A86" w14:textId="77777777" w:rsidR="0029104E" w:rsidRPr="00A068B0" w:rsidRDefault="0029104E" w:rsidP="00A068B0">
            <w:pPr>
              <w:spacing w:before="120" w:after="120"/>
              <w:rPr>
                <w:spacing w:val="0"/>
                <w:sz w:val="20"/>
              </w:rPr>
            </w:pPr>
          </w:p>
        </w:tc>
        <w:tc>
          <w:tcPr>
            <w:tcW w:w="948" w:type="dxa"/>
            <w:gridSpan w:val="2"/>
          </w:tcPr>
          <w:p w14:paraId="02849CA9" w14:textId="77777777" w:rsidR="0029104E" w:rsidRPr="00A068B0" w:rsidRDefault="0029104E" w:rsidP="00A068B0">
            <w:pPr>
              <w:spacing w:before="120" w:after="120"/>
              <w:rPr>
                <w:spacing w:val="0"/>
                <w:sz w:val="20"/>
              </w:rPr>
            </w:pPr>
          </w:p>
        </w:tc>
        <w:tc>
          <w:tcPr>
            <w:tcW w:w="1008" w:type="dxa"/>
            <w:gridSpan w:val="2"/>
            <w:vAlign w:val="bottom"/>
          </w:tcPr>
          <w:p w14:paraId="347ABB0A" w14:textId="77777777" w:rsidR="0029104E" w:rsidRPr="00A068B0" w:rsidRDefault="0029104E" w:rsidP="007B6BC8">
            <w:pPr>
              <w:spacing w:before="120" w:after="120"/>
              <w:jc w:val="left"/>
              <w:rPr>
                <w:spacing w:val="0"/>
                <w:sz w:val="20"/>
              </w:rPr>
            </w:pPr>
            <w:r w:rsidRPr="00A068B0">
              <w:rPr>
                <w:spacing w:val="0"/>
                <w:sz w:val="20"/>
              </w:rPr>
              <w:t>0.092</w:t>
            </w:r>
          </w:p>
        </w:tc>
        <w:tc>
          <w:tcPr>
            <w:tcW w:w="2425" w:type="dxa"/>
            <w:gridSpan w:val="2"/>
            <w:shd w:val="clear" w:color="auto" w:fill="B3B3B3"/>
          </w:tcPr>
          <w:p w14:paraId="63663896" w14:textId="77777777" w:rsidR="0029104E" w:rsidRPr="00A068B0" w:rsidRDefault="0029104E" w:rsidP="00A068B0">
            <w:pPr>
              <w:spacing w:before="120" w:after="120"/>
              <w:rPr>
                <w:spacing w:val="0"/>
                <w:sz w:val="20"/>
                <w:highlight w:val="black"/>
              </w:rPr>
            </w:pPr>
          </w:p>
        </w:tc>
      </w:tr>
      <w:tr w:rsidR="0029104E" w:rsidRPr="003B2076" w14:paraId="606FAEC6" w14:textId="77777777" w:rsidTr="000A6A63">
        <w:tc>
          <w:tcPr>
            <w:tcW w:w="1090" w:type="dxa"/>
          </w:tcPr>
          <w:p w14:paraId="050E905C" w14:textId="77777777" w:rsidR="0029104E" w:rsidRPr="00A068B0" w:rsidRDefault="0029104E" w:rsidP="00A068B0">
            <w:pPr>
              <w:spacing w:before="120" w:after="120"/>
              <w:rPr>
                <w:spacing w:val="0"/>
                <w:sz w:val="20"/>
              </w:rPr>
            </w:pPr>
            <w:r w:rsidRPr="00A068B0">
              <w:rPr>
                <w:spacing w:val="0"/>
                <w:sz w:val="20"/>
              </w:rPr>
              <w:lastRenderedPageBreak/>
              <w:t>21</w:t>
            </w:r>
          </w:p>
        </w:tc>
        <w:tc>
          <w:tcPr>
            <w:tcW w:w="1670" w:type="dxa"/>
            <w:gridSpan w:val="6"/>
          </w:tcPr>
          <w:p w14:paraId="1AC4BF6A" w14:textId="77777777" w:rsidR="0029104E" w:rsidRPr="00A068B0" w:rsidRDefault="0029104E" w:rsidP="00A068B0">
            <w:pPr>
              <w:spacing w:before="120" w:after="120"/>
              <w:rPr>
                <w:spacing w:val="0"/>
                <w:sz w:val="20"/>
              </w:rPr>
            </w:pPr>
          </w:p>
        </w:tc>
        <w:tc>
          <w:tcPr>
            <w:tcW w:w="840" w:type="dxa"/>
            <w:gridSpan w:val="3"/>
          </w:tcPr>
          <w:p w14:paraId="08EFFC82" w14:textId="77777777" w:rsidR="0029104E" w:rsidRPr="00A068B0" w:rsidRDefault="0029104E" w:rsidP="00A068B0">
            <w:pPr>
              <w:spacing w:before="120" w:after="120"/>
              <w:rPr>
                <w:spacing w:val="0"/>
                <w:sz w:val="20"/>
              </w:rPr>
            </w:pPr>
          </w:p>
        </w:tc>
        <w:tc>
          <w:tcPr>
            <w:tcW w:w="1512" w:type="dxa"/>
            <w:gridSpan w:val="5"/>
          </w:tcPr>
          <w:p w14:paraId="79B6C723" w14:textId="77777777" w:rsidR="0029104E" w:rsidRPr="00A068B0" w:rsidRDefault="0029104E" w:rsidP="00A068B0">
            <w:pPr>
              <w:spacing w:before="120" w:after="120"/>
              <w:rPr>
                <w:spacing w:val="0"/>
                <w:sz w:val="20"/>
              </w:rPr>
            </w:pPr>
          </w:p>
        </w:tc>
        <w:tc>
          <w:tcPr>
            <w:tcW w:w="948" w:type="dxa"/>
            <w:gridSpan w:val="2"/>
          </w:tcPr>
          <w:p w14:paraId="74028797" w14:textId="77777777" w:rsidR="0029104E" w:rsidRPr="00A068B0" w:rsidRDefault="0029104E" w:rsidP="00A068B0">
            <w:pPr>
              <w:spacing w:before="120" w:after="120"/>
              <w:rPr>
                <w:spacing w:val="0"/>
                <w:sz w:val="20"/>
              </w:rPr>
            </w:pPr>
          </w:p>
        </w:tc>
        <w:tc>
          <w:tcPr>
            <w:tcW w:w="1008" w:type="dxa"/>
            <w:gridSpan w:val="2"/>
            <w:vAlign w:val="bottom"/>
          </w:tcPr>
          <w:p w14:paraId="2018B20E" w14:textId="77777777" w:rsidR="0029104E" w:rsidRPr="00A068B0" w:rsidRDefault="0029104E" w:rsidP="007B6BC8">
            <w:pPr>
              <w:spacing w:before="120" w:after="120"/>
              <w:jc w:val="left"/>
              <w:rPr>
                <w:spacing w:val="0"/>
                <w:sz w:val="20"/>
              </w:rPr>
            </w:pPr>
            <w:r w:rsidRPr="00A068B0">
              <w:rPr>
                <w:spacing w:val="0"/>
                <w:sz w:val="20"/>
              </w:rPr>
              <w:t>0.107</w:t>
            </w:r>
          </w:p>
        </w:tc>
        <w:tc>
          <w:tcPr>
            <w:tcW w:w="2425" w:type="dxa"/>
            <w:gridSpan w:val="2"/>
          </w:tcPr>
          <w:p w14:paraId="6E7382D9" w14:textId="77777777" w:rsidR="0029104E" w:rsidRPr="00A068B0" w:rsidRDefault="0029104E" w:rsidP="00A068B0">
            <w:pPr>
              <w:spacing w:before="120" w:after="120"/>
              <w:rPr>
                <w:spacing w:val="0"/>
                <w:sz w:val="20"/>
              </w:rPr>
            </w:pPr>
            <w:r w:rsidRPr="00A068B0">
              <w:rPr>
                <w:spacing w:val="0"/>
                <w:sz w:val="20"/>
              </w:rPr>
              <w:t>0.160</w:t>
            </w:r>
          </w:p>
        </w:tc>
      </w:tr>
      <w:tr w:rsidR="0029104E" w:rsidRPr="003B2076" w14:paraId="3C497AB1" w14:textId="77777777" w:rsidTr="000A6A63">
        <w:tc>
          <w:tcPr>
            <w:tcW w:w="1090" w:type="dxa"/>
          </w:tcPr>
          <w:p w14:paraId="3790CA28" w14:textId="77777777" w:rsidR="0029104E" w:rsidRPr="00A068B0" w:rsidRDefault="0029104E" w:rsidP="00A068B0">
            <w:pPr>
              <w:spacing w:before="120" w:after="120"/>
              <w:rPr>
                <w:spacing w:val="0"/>
                <w:sz w:val="20"/>
              </w:rPr>
            </w:pPr>
            <w:r w:rsidRPr="00A068B0">
              <w:rPr>
                <w:spacing w:val="0"/>
                <w:sz w:val="20"/>
              </w:rPr>
              <w:t>22</w:t>
            </w:r>
          </w:p>
        </w:tc>
        <w:tc>
          <w:tcPr>
            <w:tcW w:w="1670" w:type="dxa"/>
            <w:gridSpan w:val="6"/>
          </w:tcPr>
          <w:p w14:paraId="48A82D68" w14:textId="77777777" w:rsidR="0029104E" w:rsidRPr="00A068B0" w:rsidRDefault="0029104E" w:rsidP="00A068B0">
            <w:pPr>
              <w:spacing w:before="120" w:after="120"/>
              <w:rPr>
                <w:spacing w:val="0"/>
                <w:sz w:val="20"/>
              </w:rPr>
            </w:pPr>
          </w:p>
        </w:tc>
        <w:tc>
          <w:tcPr>
            <w:tcW w:w="840" w:type="dxa"/>
            <w:gridSpan w:val="3"/>
          </w:tcPr>
          <w:p w14:paraId="76E2D68E" w14:textId="77777777" w:rsidR="0029104E" w:rsidRPr="00A068B0" w:rsidRDefault="0029104E" w:rsidP="00A068B0">
            <w:pPr>
              <w:spacing w:before="120" w:after="120"/>
              <w:rPr>
                <w:spacing w:val="0"/>
                <w:sz w:val="20"/>
              </w:rPr>
            </w:pPr>
          </w:p>
        </w:tc>
        <w:tc>
          <w:tcPr>
            <w:tcW w:w="1512" w:type="dxa"/>
            <w:gridSpan w:val="5"/>
          </w:tcPr>
          <w:p w14:paraId="774DF560" w14:textId="77777777" w:rsidR="0029104E" w:rsidRPr="00A068B0" w:rsidRDefault="0029104E" w:rsidP="00A068B0">
            <w:pPr>
              <w:spacing w:before="120" w:after="120"/>
              <w:rPr>
                <w:spacing w:val="0"/>
                <w:sz w:val="20"/>
              </w:rPr>
            </w:pPr>
          </w:p>
        </w:tc>
        <w:tc>
          <w:tcPr>
            <w:tcW w:w="948" w:type="dxa"/>
            <w:gridSpan w:val="2"/>
          </w:tcPr>
          <w:p w14:paraId="04CB6462" w14:textId="77777777" w:rsidR="0029104E" w:rsidRPr="00A068B0" w:rsidRDefault="0029104E" w:rsidP="00A068B0">
            <w:pPr>
              <w:spacing w:before="120" w:after="120"/>
              <w:rPr>
                <w:spacing w:val="0"/>
                <w:sz w:val="20"/>
              </w:rPr>
            </w:pPr>
          </w:p>
        </w:tc>
        <w:tc>
          <w:tcPr>
            <w:tcW w:w="1008" w:type="dxa"/>
            <w:gridSpan w:val="2"/>
            <w:vAlign w:val="bottom"/>
          </w:tcPr>
          <w:p w14:paraId="09D6A480" w14:textId="77777777" w:rsidR="0029104E" w:rsidRPr="00A068B0" w:rsidRDefault="0029104E" w:rsidP="007B6BC8">
            <w:pPr>
              <w:spacing w:before="120" w:after="120"/>
              <w:jc w:val="left"/>
              <w:rPr>
                <w:spacing w:val="0"/>
                <w:sz w:val="20"/>
              </w:rPr>
            </w:pPr>
            <w:r w:rsidRPr="00A068B0">
              <w:rPr>
                <w:spacing w:val="0"/>
                <w:sz w:val="20"/>
              </w:rPr>
              <w:t>0.084</w:t>
            </w:r>
          </w:p>
        </w:tc>
        <w:tc>
          <w:tcPr>
            <w:tcW w:w="2425" w:type="dxa"/>
            <w:gridSpan w:val="2"/>
            <w:shd w:val="clear" w:color="auto" w:fill="B3B3B3"/>
          </w:tcPr>
          <w:p w14:paraId="0A716C04" w14:textId="77777777" w:rsidR="0029104E" w:rsidRPr="00A068B0" w:rsidRDefault="0029104E" w:rsidP="00A068B0">
            <w:pPr>
              <w:spacing w:before="120" w:after="120"/>
              <w:rPr>
                <w:spacing w:val="0"/>
                <w:sz w:val="20"/>
              </w:rPr>
            </w:pPr>
          </w:p>
        </w:tc>
      </w:tr>
      <w:tr w:rsidR="0029104E" w:rsidRPr="003B2076" w14:paraId="48E2B320" w14:textId="77777777" w:rsidTr="000A6A63">
        <w:tc>
          <w:tcPr>
            <w:tcW w:w="1090" w:type="dxa"/>
          </w:tcPr>
          <w:p w14:paraId="69F4BCB4" w14:textId="77777777" w:rsidR="0029104E" w:rsidRPr="00A068B0" w:rsidRDefault="0029104E" w:rsidP="00A068B0">
            <w:pPr>
              <w:spacing w:before="120" w:after="120"/>
              <w:rPr>
                <w:spacing w:val="0"/>
                <w:sz w:val="20"/>
              </w:rPr>
            </w:pPr>
            <w:r w:rsidRPr="00A068B0">
              <w:rPr>
                <w:spacing w:val="0"/>
                <w:sz w:val="20"/>
              </w:rPr>
              <w:t>23</w:t>
            </w:r>
          </w:p>
        </w:tc>
        <w:tc>
          <w:tcPr>
            <w:tcW w:w="1670" w:type="dxa"/>
            <w:gridSpan w:val="6"/>
          </w:tcPr>
          <w:p w14:paraId="6CF82E83" w14:textId="77777777" w:rsidR="0029104E" w:rsidRPr="00A068B0" w:rsidRDefault="0029104E" w:rsidP="00A068B0">
            <w:pPr>
              <w:spacing w:before="120" w:after="120"/>
              <w:rPr>
                <w:spacing w:val="0"/>
                <w:sz w:val="20"/>
              </w:rPr>
            </w:pPr>
          </w:p>
        </w:tc>
        <w:tc>
          <w:tcPr>
            <w:tcW w:w="840" w:type="dxa"/>
            <w:gridSpan w:val="3"/>
          </w:tcPr>
          <w:p w14:paraId="081D51BA" w14:textId="77777777" w:rsidR="0029104E" w:rsidRPr="00A068B0" w:rsidRDefault="0029104E" w:rsidP="00A068B0">
            <w:pPr>
              <w:spacing w:before="120" w:after="120"/>
              <w:rPr>
                <w:spacing w:val="0"/>
                <w:sz w:val="20"/>
              </w:rPr>
            </w:pPr>
          </w:p>
        </w:tc>
        <w:tc>
          <w:tcPr>
            <w:tcW w:w="1512" w:type="dxa"/>
            <w:gridSpan w:val="5"/>
          </w:tcPr>
          <w:p w14:paraId="67D5030B" w14:textId="77777777" w:rsidR="0029104E" w:rsidRPr="00A068B0" w:rsidRDefault="0029104E" w:rsidP="00A068B0">
            <w:pPr>
              <w:spacing w:before="120" w:after="120"/>
              <w:rPr>
                <w:spacing w:val="0"/>
                <w:sz w:val="20"/>
              </w:rPr>
            </w:pPr>
          </w:p>
        </w:tc>
        <w:tc>
          <w:tcPr>
            <w:tcW w:w="948" w:type="dxa"/>
            <w:gridSpan w:val="2"/>
          </w:tcPr>
          <w:p w14:paraId="71E298DB" w14:textId="77777777" w:rsidR="0029104E" w:rsidRPr="00A068B0" w:rsidRDefault="0029104E" w:rsidP="00A068B0">
            <w:pPr>
              <w:spacing w:before="120" w:after="120"/>
              <w:rPr>
                <w:spacing w:val="0"/>
                <w:sz w:val="20"/>
              </w:rPr>
            </w:pPr>
          </w:p>
        </w:tc>
        <w:tc>
          <w:tcPr>
            <w:tcW w:w="1008" w:type="dxa"/>
            <w:gridSpan w:val="2"/>
            <w:vAlign w:val="bottom"/>
          </w:tcPr>
          <w:p w14:paraId="1D0EFDED" w14:textId="77777777" w:rsidR="0029104E" w:rsidRPr="00A068B0" w:rsidRDefault="0029104E" w:rsidP="007B6BC8">
            <w:pPr>
              <w:spacing w:before="120" w:after="120"/>
              <w:jc w:val="left"/>
              <w:rPr>
                <w:spacing w:val="0"/>
                <w:sz w:val="20"/>
              </w:rPr>
            </w:pPr>
            <w:r w:rsidRPr="00A068B0">
              <w:rPr>
                <w:spacing w:val="0"/>
                <w:sz w:val="20"/>
              </w:rPr>
              <w:t>0.098</w:t>
            </w:r>
          </w:p>
        </w:tc>
        <w:tc>
          <w:tcPr>
            <w:tcW w:w="2425" w:type="dxa"/>
            <w:gridSpan w:val="2"/>
          </w:tcPr>
          <w:p w14:paraId="63302405" w14:textId="77777777" w:rsidR="0029104E" w:rsidRPr="00A068B0" w:rsidRDefault="0029104E" w:rsidP="00A068B0">
            <w:pPr>
              <w:spacing w:before="120" w:after="120"/>
              <w:rPr>
                <w:spacing w:val="0"/>
                <w:sz w:val="20"/>
              </w:rPr>
            </w:pPr>
            <w:r w:rsidRPr="00A068B0">
              <w:rPr>
                <w:spacing w:val="0"/>
                <w:sz w:val="20"/>
              </w:rPr>
              <w:t>0.147</w:t>
            </w:r>
          </w:p>
        </w:tc>
      </w:tr>
      <w:tr w:rsidR="0029104E" w:rsidRPr="003B2076" w14:paraId="3477BA9F" w14:textId="77777777" w:rsidTr="000A6A63">
        <w:tc>
          <w:tcPr>
            <w:tcW w:w="1090" w:type="dxa"/>
          </w:tcPr>
          <w:p w14:paraId="3BFEAE43" w14:textId="77777777" w:rsidR="0029104E" w:rsidRPr="00A068B0" w:rsidRDefault="0029104E" w:rsidP="00A068B0">
            <w:pPr>
              <w:spacing w:before="120" w:after="120"/>
              <w:rPr>
                <w:spacing w:val="0"/>
                <w:sz w:val="20"/>
              </w:rPr>
            </w:pPr>
            <w:r w:rsidRPr="00A068B0">
              <w:rPr>
                <w:spacing w:val="0"/>
                <w:sz w:val="20"/>
              </w:rPr>
              <w:t>24</w:t>
            </w:r>
          </w:p>
        </w:tc>
        <w:tc>
          <w:tcPr>
            <w:tcW w:w="1670" w:type="dxa"/>
            <w:gridSpan w:val="6"/>
          </w:tcPr>
          <w:p w14:paraId="34701FCD" w14:textId="77777777" w:rsidR="0029104E" w:rsidRPr="00A068B0" w:rsidRDefault="0029104E" w:rsidP="00A068B0">
            <w:pPr>
              <w:spacing w:before="120" w:after="120"/>
              <w:rPr>
                <w:spacing w:val="0"/>
                <w:sz w:val="20"/>
              </w:rPr>
            </w:pPr>
          </w:p>
        </w:tc>
        <w:tc>
          <w:tcPr>
            <w:tcW w:w="840" w:type="dxa"/>
            <w:gridSpan w:val="3"/>
          </w:tcPr>
          <w:p w14:paraId="4C80BEAF" w14:textId="77777777" w:rsidR="0029104E" w:rsidRPr="00A068B0" w:rsidRDefault="0029104E" w:rsidP="00A068B0">
            <w:pPr>
              <w:spacing w:before="120" w:after="120"/>
              <w:rPr>
                <w:spacing w:val="0"/>
                <w:sz w:val="20"/>
              </w:rPr>
            </w:pPr>
          </w:p>
        </w:tc>
        <w:tc>
          <w:tcPr>
            <w:tcW w:w="1512" w:type="dxa"/>
            <w:gridSpan w:val="5"/>
          </w:tcPr>
          <w:p w14:paraId="022016CB" w14:textId="77777777" w:rsidR="0029104E" w:rsidRPr="00A068B0" w:rsidRDefault="0029104E" w:rsidP="00A068B0">
            <w:pPr>
              <w:spacing w:before="120" w:after="120"/>
              <w:rPr>
                <w:spacing w:val="0"/>
                <w:sz w:val="20"/>
              </w:rPr>
            </w:pPr>
          </w:p>
        </w:tc>
        <w:tc>
          <w:tcPr>
            <w:tcW w:w="948" w:type="dxa"/>
            <w:gridSpan w:val="2"/>
          </w:tcPr>
          <w:p w14:paraId="24172DB5" w14:textId="77777777" w:rsidR="0029104E" w:rsidRPr="00A068B0" w:rsidRDefault="0029104E" w:rsidP="00A068B0">
            <w:pPr>
              <w:spacing w:before="120" w:after="120"/>
              <w:rPr>
                <w:spacing w:val="0"/>
                <w:sz w:val="20"/>
              </w:rPr>
            </w:pPr>
          </w:p>
        </w:tc>
        <w:tc>
          <w:tcPr>
            <w:tcW w:w="1008" w:type="dxa"/>
            <w:gridSpan w:val="2"/>
            <w:vAlign w:val="bottom"/>
          </w:tcPr>
          <w:p w14:paraId="284148EE" w14:textId="77777777" w:rsidR="0029104E" w:rsidRPr="00A068B0" w:rsidRDefault="0029104E" w:rsidP="007B6BC8">
            <w:pPr>
              <w:spacing w:before="120" w:after="120"/>
              <w:jc w:val="left"/>
              <w:rPr>
                <w:spacing w:val="0"/>
                <w:sz w:val="20"/>
              </w:rPr>
            </w:pPr>
            <w:r w:rsidRPr="00A068B0">
              <w:rPr>
                <w:spacing w:val="0"/>
                <w:sz w:val="20"/>
              </w:rPr>
              <w:t>0.077</w:t>
            </w:r>
          </w:p>
        </w:tc>
        <w:tc>
          <w:tcPr>
            <w:tcW w:w="2425" w:type="dxa"/>
            <w:gridSpan w:val="2"/>
            <w:shd w:val="clear" w:color="auto" w:fill="B3B3B3"/>
          </w:tcPr>
          <w:p w14:paraId="6B97AA93" w14:textId="77777777" w:rsidR="0029104E" w:rsidRPr="00A068B0" w:rsidRDefault="0029104E" w:rsidP="00A068B0">
            <w:pPr>
              <w:spacing w:before="120" w:after="120"/>
              <w:rPr>
                <w:spacing w:val="0"/>
                <w:sz w:val="20"/>
              </w:rPr>
            </w:pPr>
          </w:p>
        </w:tc>
      </w:tr>
      <w:tr w:rsidR="0029104E" w:rsidRPr="003B2076" w14:paraId="2EA70214" w14:textId="77777777" w:rsidTr="000A6A63">
        <w:tc>
          <w:tcPr>
            <w:tcW w:w="1090" w:type="dxa"/>
          </w:tcPr>
          <w:p w14:paraId="703F2AEB" w14:textId="77777777" w:rsidR="0029104E" w:rsidRPr="00A068B0" w:rsidRDefault="0029104E" w:rsidP="00A068B0">
            <w:pPr>
              <w:spacing w:before="120" w:after="120"/>
              <w:rPr>
                <w:spacing w:val="0"/>
                <w:sz w:val="20"/>
              </w:rPr>
            </w:pPr>
            <w:r w:rsidRPr="00A068B0">
              <w:rPr>
                <w:spacing w:val="0"/>
                <w:sz w:val="20"/>
              </w:rPr>
              <w:t>25</w:t>
            </w:r>
          </w:p>
        </w:tc>
        <w:tc>
          <w:tcPr>
            <w:tcW w:w="1670" w:type="dxa"/>
            <w:gridSpan w:val="6"/>
          </w:tcPr>
          <w:p w14:paraId="425E6C50" w14:textId="77777777" w:rsidR="0029104E" w:rsidRPr="00A068B0" w:rsidRDefault="0029104E" w:rsidP="00A068B0">
            <w:pPr>
              <w:spacing w:before="120" w:after="120"/>
              <w:rPr>
                <w:spacing w:val="0"/>
                <w:sz w:val="20"/>
              </w:rPr>
            </w:pPr>
          </w:p>
        </w:tc>
        <w:tc>
          <w:tcPr>
            <w:tcW w:w="840" w:type="dxa"/>
            <w:gridSpan w:val="3"/>
          </w:tcPr>
          <w:p w14:paraId="3B6E051E" w14:textId="77777777" w:rsidR="0029104E" w:rsidRPr="00A068B0" w:rsidRDefault="0029104E" w:rsidP="00A068B0">
            <w:pPr>
              <w:spacing w:before="120" w:after="120"/>
              <w:rPr>
                <w:spacing w:val="0"/>
                <w:sz w:val="20"/>
              </w:rPr>
            </w:pPr>
          </w:p>
        </w:tc>
        <w:tc>
          <w:tcPr>
            <w:tcW w:w="1512" w:type="dxa"/>
            <w:gridSpan w:val="5"/>
          </w:tcPr>
          <w:p w14:paraId="06C71164" w14:textId="77777777" w:rsidR="0029104E" w:rsidRPr="00A068B0" w:rsidRDefault="0029104E" w:rsidP="00A068B0">
            <w:pPr>
              <w:spacing w:before="120" w:after="120"/>
              <w:rPr>
                <w:spacing w:val="0"/>
                <w:sz w:val="20"/>
              </w:rPr>
            </w:pPr>
          </w:p>
        </w:tc>
        <w:tc>
          <w:tcPr>
            <w:tcW w:w="948" w:type="dxa"/>
            <w:gridSpan w:val="2"/>
          </w:tcPr>
          <w:p w14:paraId="1DF2D35E" w14:textId="77777777" w:rsidR="0029104E" w:rsidRPr="00A068B0" w:rsidRDefault="0029104E" w:rsidP="00A068B0">
            <w:pPr>
              <w:spacing w:before="120" w:after="120"/>
              <w:rPr>
                <w:spacing w:val="0"/>
                <w:sz w:val="20"/>
              </w:rPr>
            </w:pPr>
          </w:p>
        </w:tc>
        <w:tc>
          <w:tcPr>
            <w:tcW w:w="1008" w:type="dxa"/>
            <w:gridSpan w:val="2"/>
            <w:vAlign w:val="bottom"/>
          </w:tcPr>
          <w:p w14:paraId="07A36CCE" w14:textId="77777777" w:rsidR="0029104E" w:rsidRPr="00A068B0" w:rsidRDefault="0029104E" w:rsidP="007B6BC8">
            <w:pPr>
              <w:spacing w:before="120" w:after="120"/>
              <w:jc w:val="left"/>
              <w:rPr>
                <w:spacing w:val="0"/>
                <w:sz w:val="20"/>
              </w:rPr>
            </w:pPr>
            <w:r w:rsidRPr="00A068B0">
              <w:rPr>
                <w:spacing w:val="0"/>
                <w:sz w:val="20"/>
              </w:rPr>
              <w:t>0.090</w:t>
            </w:r>
          </w:p>
        </w:tc>
        <w:tc>
          <w:tcPr>
            <w:tcW w:w="2425" w:type="dxa"/>
            <w:gridSpan w:val="2"/>
          </w:tcPr>
          <w:p w14:paraId="2391E265" w14:textId="77777777" w:rsidR="0029104E" w:rsidRPr="00A068B0" w:rsidRDefault="0029104E" w:rsidP="00A068B0">
            <w:pPr>
              <w:spacing w:before="120" w:after="120"/>
              <w:rPr>
                <w:spacing w:val="0"/>
                <w:sz w:val="20"/>
              </w:rPr>
            </w:pPr>
            <w:r w:rsidRPr="00A068B0">
              <w:rPr>
                <w:spacing w:val="0"/>
                <w:sz w:val="20"/>
              </w:rPr>
              <w:t>0.135</w:t>
            </w:r>
          </w:p>
        </w:tc>
      </w:tr>
      <w:tr w:rsidR="0029104E" w:rsidRPr="003B2076" w14:paraId="1259A127" w14:textId="77777777" w:rsidTr="000A6A63">
        <w:tc>
          <w:tcPr>
            <w:tcW w:w="1090" w:type="dxa"/>
          </w:tcPr>
          <w:p w14:paraId="58077462" w14:textId="77777777" w:rsidR="0029104E" w:rsidRPr="00A068B0" w:rsidRDefault="0029104E" w:rsidP="00A068B0">
            <w:pPr>
              <w:spacing w:before="120" w:after="120"/>
              <w:rPr>
                <w:spacing w:val="0"/>
                <w:sz w:val="20"/>
              </w:rPr>
            </w:pPr>
            <w:r w:rsidRPr="00A068B0">
              <w:rPr>
                <w:spacing w:val="0"/>
                <w:sz w:val="20"/>
              </w:rPr>
              <w:t>26</w:t>
            </w:r>
          </w:p>
        </w:tc>
        <w:tc>
          <w:tcPr>
            <w:tcW w:w="1670" w:type="dxa"/>
            <w:gridSpan w:val="6"/>
          </w:tcPr>
          <w:p w14:paraId="3108B981" w14:textId="77777777" w:rsidR="0029104E" w:rsidRPr="00A068B0" w:rsidRDefault="0029104E" w:rsidP="00A068B0">
            <w:pPr>
              <w:spacing w:before="120" w:after="120"/>
              <w:rPr>
                <w:spacing w:val="0"/>
                <w:sz w:val="20"/>
              </w:rPr>
            </w:pPr>
          </w:p>
        </w:tc>
        <w:tc>
          <w:tcPr>
            <w:tcW w:w="840" w:type="dxa"/>
            <w:gridSpan w:val="3"/>
          </w:tcPr>
          <w:p w14:paraId="36C164E7" w14:textId="77777777" w:rsidR="0029104E" w:rsidRPr="00A068B0" w:rsidRDefault="0029104E" w:rsidP="00A068B0">
            <w:pPr>
              <w:spacing w:before="120" w:after="120"/>
              <w:rPr>
                <w:spacing w:val="0"/>
                <w:sz w:val="20"/>
              </w:rPr>
            </w:pPr>
          </w:p>
        </w:tc>
        <w:tc>
          <w:tcPr>
            <w:tcW w:w="1512" w:type="dxa"/>
            <w:gridSpan w:val="5"/>
          </w:tcPr>
          <w:p w14:paraId="3448BFFF" w14:textId="77777777" w:rsidR="0029104E" w:rsidRPr="00A068B0" w:rsidRDefault="0029104E" w:rsidP="00A068B0">
            <w:pPr>
              <w:spacing w:before="120" w:after="120"/>
              <w:rPr>
                <w:spacing w:val="0"/>
                <w:sz w:val="20"/>
              </w:rPr>
            </w:pPr>
          </w:p>
        </w:tc>
        <w:tc>
          <w:tcPr>
            <w:tcW w:w="948" w:type="dxa"/>
            <w:gridSpan w:val="2"/>
          </w:tcPr>
          <w:p w14:paraId="65FA5773" w14:textId="77777777" w:rsidR="0029104E" w:rsidRPr="00A068B0" w:rsidRDefault="0029104E" w:rsidP="00A068B0">
            <w:pPr>
              <w:spacing w:before="120" w:after="120"/>
              <w:rPr>
                <w:spacing w:val="0"/>
                <w:sz w:val="20"/>
              </w:rPr>
            </w:pPr>
          </w:p>
        </w:tc>
        <w:tc>
          <w:tcPr>
            <w:tcW w:w="1008" w:type="dxa"/>
            <w:gridSpan w:val="2"/>
            <w:vAlign w:val="bottom"/>
          </w:tcPr>
          <w:p w14:paraId="4FF9D15C" w14:textId="77777777" w:rsidR="0029104E" w:rsidRPr="00A068B0" w:rsidRDefault="0029104E" w:rsidP="007B6BC8">
            <w:pPr>
              <w:spacing w:before="120" w:after="120"/>
              <w:jc w:val="left"/>
              <w:rPr>
                <w:spacing w:val="0"/>
                <w:sz w:val="20"/>
              </w:rPr>
            </w:pPr>
            <w:r w:rsidRPr="00A068B0">
              <w:rPr>
                <w:spacing w:val="0"/>
                <w:sz w:val="20"/>
              </w:rPr>
              <w:t>0.071</w:t>
            </w:r>
          </w:p>
        </w:tc>
        <w:tc>
          <w:tcPr>
            <w:tcW w:w="2425" w:type="dxa"/>
            <w:gridSpan w:val="2"/>
            <w:shd w:val="clear" w:color="auto" w:fill="B3B3B3"/>
          </w:tcPr>
          <w:p w14:paraId="3DE1968E" w14:textId="77777777" w:rsidR="0029104E" w:rsidRPr="00A068B0" w:rsidRDefault="0029104E" w:rsidP="00A068B0">
            <w:pPr>
              <w:spacing w:before="120" w:after="120"/>
              <w:rPr>
                <w:spacing w:val="0"/>
                <w:sz w:val="20"/>
              </w:rPr>
            </w:pPr>
          </w:p>
        </w:tc>
      </w:tr>
      <w:tr w:rsidR="0029104E" w:rsidRPr="003B2076" w14:paraId="6729A553" w14:textId="77777777" w:rsidTr="000A6A63">
        <w:tc>
          <w:tcPr>
            <w:tcW w:w="1090" w:type="dxa"/>
          </w:tcPr>
          <w:p w14:paraId="1388074C" w14:textId="77777777" w:rsidR="0029104E" w:rsidRPr="00A068B0" w:rsidRDefault="0029104E" w:rsidP="00A068B0">
            <w:pPr>
              <w:spacing w:before="120" w:after="120"/>
              <w:rPr>
                <w:spacing w:val="0"/>
                <w:sz w:val="20"/>
              </w:rPr>
            </w:pPr>
            <w:r w:rsidRPr="00A068B0">
              <w:rPr>
                <w:spacing w:val="0"/>
                <w:sz w:val="20"/>
              </w:rPr>
              <w:t>27</w:t>
            </w:r>
          </w:p>
        </w:tc>
        <w:tc>
          <w:tcPr>
            <w:tcW w:w="1670" w:type="dxa"/>
            <w:gridSpan w:val="6"/>
          </w:tcPr>
          <w:p w14:paraId="648CB5F0" w14:textId="77777777" w:rsidR="0029104E" w:rsidRPr="00A068B0" w:rsidRDefault="0029104E" w:rsidP="00A068B0">
            <w:pPr>
              <w:spacing w:before="120" w:after="120"/>
              <w:rPr>
                <w:spacing w:val="0"/>
                <w:sz w:val="20"/>
              </w:rPr>
            </w:pPr>
          </w:p>
        </w:tc>
        <w:tc>
          <w:tcPr>
            <w:tcW w:w="840" w:type="dxa"/>
            <w:gridSpan w:val="3"/>
          </w:tcPr>
          <w:p w14:paraId="052CB566" w14:textId="77777777" w:rsidR="0029104E" w:rsidRPr="00A068B0" w:rsidRDefault="0029104E" w:rsidP="00A068B0">
            <w:pPr>
              <w:spacing w:before="120" w:after="120"/>
              <w:rPr>
                <w:spacing w:val="0"/>
                <w:sz w:val="20"/>
              </w:rPr>
            </w:pPr>
          </w:p>
        </w:tc>
        <w:tc>
          <w:tcPr>
            <w:tcW w:w="1512" w:type="dxa"/>
            <w:gridSpan w:val="5"/>
          </w:tcPr>
          <w:p w14:paraId="1F37AB2D" w14:textId="77777777" w:rsidR="0029104E" w:rsidRPr="00A068B0" w:rsidRDefault="0029104E" w:rsidP="00A068B0">
            <w:pPr>
              <w:spacing w:before="120" w:after="120"/>
              <w:rPr>
                <w:spacing w:val="0"/>
                <w:sz w:val="20"/>
              </w:rPr>
            </w:pPr>
          </w:p>
        </w:tc>
        <w:tc>
          <w:tcPr>
            <w:tcW w:w="948" w:type="dxa"/>
            <w:gridSpan w:val="2"/>
          </w:tcPr>
          <w:p w14:paraId="35AE9BC4" w14:textId="77777777" w:rsidR="0029104E" w:rsidRPr="00A068B0" w:rsidRDefault="0029104E" w:rsidP="00A068B0">
            <w:pPr>
              <w:spacing w:before="120" w:after="120"/>
              <w:rPr>
                <w:spacing w:val="0"/>
                <w:sz w:val="20"/>
              </w:rPr>
            </w:pPr>
          </w:p>
        </w:tc>
        <w:tc>
          <w:tcPr>
            <w:tcW w:w="1008" w:type="dxa"/>
            <w:gridSpan w:val="2"/>
            <w:vAlign w:val="bottom"/>
          </w:tcPr>
          <w:p w14:paraId="069A6D72" w14:textId="77777777" w:rsidR="0029104E" w:rsidRPr="00A068B0" w:rsidRDefault="0029104E" w:rsidP="007B6BC8">
            <w:pPr>
              <w:spacing w:before="120" w:after="120"/>
              <w:jc w:val="left"/>
              <w:rPr>
                <w:spacing w:val="0"/>
                <w:sz w:val="20"/>
              </w:rPr>
            </w:pPr>
            <w:r w:rsidRPr="00A068B0">
              <w:rPr>
                <w:spacing w:val="0"/>
                <w:sz w:val="20"/>
              </w:rPr>
              <w:t>0.083</w:t>
            </w:r>
          </w:p>
        </w:tc>
        <w:tc>
          <w:tcPr>
            <w:tcW w:w="2425" w:type="dxa"/>
            <w:gridSpan w:val="2"/>
          </w:tcPr>
          <w:p w14:paraId="6D656D93" w14:textId="77777777" w:rsidR="0029104E" w:rsidRPr="00A068B0" w:rsidRDefault="0029104E" w:rsidP="00A068B0">
            <w:pPr>
              <w:spacing w:before="120" w:after="120"/>
              <w:rPr>
                <w:spacing w:val="0"/>
                <w:sz w:val="20"/>
              </w:rPr>
            </w:pPr>
            <w:r w:rsidRPr="00A068B0">
              <w:rPr>
                <w:spacing w:val="0"/>
                <w:sz w:val="20"/>
              </w:rPr>
              <w:t>0.124</w:t>
            </w:r>
          </w:p>
        </w:tc>
      </w:tr>
      <w:tr w:rsidR="0029104E" w:rsidRPr="003B2076" w14:paraId="1E9A7504" w14:textId="77777777" w:rsidTr="000A6A63">
        <w:tc>
          <w:tcPr>
            <w:tcW w:w="1090" w:type="dxa"/>
          </w:tcPr>
          <w:p w14:paraId="43B843FC" w14:textId="77777777" w:rsidR="0029104E" w:rsidRPr="00A068B0" w:rsidRDefault="0029104E" w:rsidP="00A068B0">
            <w:pPr>
              <w:spacing w:before="120" w:after="120"/>
              <w:rPr>
                <w:spacing w:val="0"/>
                <w:sz w:val="20"/>
              </w:rPr>
            </w:pPr>
            <w:r w:rsidRPr="00A068B0">
              <w:rPr>
                <w:spacing w:val="0"/>
                <w:sz w:val="20"/>
              </w:rPr>
              <w:t>28</w:t>
            </w:r>
          </w:p>
        </w:tc>
        <w:tc>
          <w:tcPr>
            <w:tcW w:w="1670" w:type="dxa"/>
            <w:gridSpan w:val="6"/>
          </w:tcPr>
          <w:p w14:paraId="0F14E46E" w14:textId="77777777" w:rsidR="0029104E" w:rsidRPr="00A068B0" w:rsidRDefault="0029104E" w:rsidP="00A068B0">
            <w:pPr>
              <w:spacing w:before="120" w:after="120"/>
              <w:rPr>
                <w:spacing w:val="0"/>
                <w:sz w:val="20"/>
              </w:rPr>
            </w:pPr>
          </w:p>
        </w:tc>
        <w:tc>
          <w:tcPr>
            <w:tcW w:w="840" w:type="dxa"/>
            <w:gridSpan w:val="3"/>
          </w:tcPr>
          <w:p w14:paraId="2F8C072F" w14:textId="77777777" w:rsidR="0029104E" w:rsidRPr="00A068B0" w:rsidRDefault="0029104E" w:rsidP="00A068B0">
            <w:pPr>
              <w:spacing w:before="120" w:after="120"/>
              <w:rPr>
                <w:spacing w:val="0"/>
                <w:sz w:val="20"/>
              </w:rPr>
            </w:pPr>
          </w:p>
        </w:tc>
        <w:tc>
          <w:tcPr>
            <w:tcW w:w="1512" w:type="dxa"/>
            <w:gridSpan w:val="5"/>
          </w:tcPr>
          <w:p w14:paraId="29FC6AE5" w14:textId="77777777" w:rsidR="0029104E" w:rsidRPr="00A068B0" w:rsidRDefault="0029104E" w:rsidP="00A068B0">
            <w:pPr>
              <w:spacing w:before="120" w:after="120"/>
              <w:rPr>
                <w:spacing w:val="0"/>
                <w:sz w:val="20"/>
              </w:rPr>
            </w:pPr>
          </w:p>
        </w:tc>
        <w:tc>
          <w:tcPr>
            <w:tcW w:w="948" w:type="dxa"/>
            <w:gridSpan w:val="2"/>
          </w:tcPr>
          <w:p w14:paraId="539D9E58" w14:textId="77777777" w:rsidR="0029104E" w:rsidRPr="00A068B0" w:rsidRDefault="0029104E" w:rsidP="00A068B0">
            <w:pPr>
              <w:spacing w:before="120" w:after="120"/>
              <w:rPr>
                <w:spacing w:val="0"/>
                <w:sz w:val="20"/>
              </w:rPr>
            </w:pPr>
          </w:p>
        </w:tc>
        <w:tc>
          <w:tcPr>
            <w:tcW w:w="1008" w:type="dxa"/>
            <w:gridSpan w:val="2"/>
            <w:vAlign w:val="bottom"/>
          </w:tcPr>
          <w:p w14:paraId="60D076ED" w14:textId="77777777" w:rsidR="0029104E" w:rsidRPr="00A068B0" w:rsidRDefault="0029104E" w:rsidP="007B6BC8">
            <w:pPr>
              <w:spacing w:before="120" w:after="120"/>
              <w:jc w:val="left"/>
              <w:rPr>
                <w:spacing w:val="0"/>
                <w:sz w:val="20"/>
              </w:rPr>
            </w:pPr>
            <w:r w:rsidRPr="00A068B0">
              <w:rPr>
                <w:spacing w:val="0"/>
                <w:sz w:val="20"/>
              </w:rPr>
              <w:t>0.066</w:t>
            </w:r>
          </w:p>
        </w:tc>
        <w:tc>
          <w:tcPr>
            <w:tcW w:w="2425" w:type="dxa"/>
            <w:gridSpan w:val="2"/>
            <w:shd w:val="clear" w:color="auto" w:fill="B3B3B3"/>
          </w:tcPr>
          <w:p w14:paraId="386F3D96" w14:textId="77777777" w:rsidR="0029104E" w:rsidRPr="00A068B0" w:rsidRDefault="0029104E" w:rsidP="00A068B0">
            <w:pPr>
              <w:spacing w:before="120" w:after="120"/>
              <w:rPr>
                <w:spacing w:val="0"/>
                <w:sz w:val="20"/>
              </w:rPr>
            </w:pPr>
          </w:p>
        </w:tc>
      </w:tr>
      <w:tr w:rsidR="0029104E" w:rsidRPr="003B2076" w14:paraId="5438AB52" w14:textId="77777777" w:rsidTr="000A6A63">
        <w:tc>
          <w:tcPr>
            <w:tcW w:w="1090" w:type="dxa"/>
          </w:tcPr>
          <w:p w14:paraId="2687E5E8" w14:textId="77777777" w:rsidR="0029104E" w:rsidRPr="00A068B0" w:rsidRDefault="0029104E" w:rsidP="00A068B0">
            <w:pPr>
              <w:spacing w:before="120" w:after="120"/>
              <w:rPr>
                <w:spacing w:val="0"/>
                <w:sz w:val="20"/>
              </w:rPr>
            </w:pPr>
            <w:r w:rsidRPr="00A068B0">
              <w:rPr>
                <w:spacing w:val="0"/>
                <w:sz w:val="20"/>
              </w:rPr>
              <w:t>29</w:t>
            </w:r>
          </w:p>
        </w:tc>
        <w:tc>
          <w:tcPr>
            <w:tcW w:w="1670" w:type="dxa"/>
            <w:gridSpan w:val="6"/>
          </w:tcPr>
          <w:p w14:paraId="468BCBC0" w14:textId="77777777" w:rsidR="0029104E" w:rsidRPr="00A068B0" w:rsidRDefault="0029104E" w:rsidP="00A068B0">
            <w:pPr>
              <w:spacing w:before="120" w:after="120"/>
              <w:rPr>
                <w:spacing w:val="0"/>
                <w:sz w:val="20"/>
              </w:rPr>
            </w:pPr>
          </w:p>
        </w:tc>
        <w:tc>
          <w:tcPr>
            <w:tcW w:w="840" w:type="dxa"/>
            <w:gridSpan w:val="3"/>
          </w:tcPr>
          <w:p w14:paraId="7C144FC0" w14:textId="77777777" w:rsidR="0029104E" w:rsidRPr="00A068B0" w:rsidRDefault="0029104E" w:rsidP="00A068B0">
            <w:pPr>
              <w:spacing w:before="120" w:after="120"/>
              <w:rPr>
                <w:spacing w:val="0"/>
                <w:sz w:val="20"/>
              </w:rPr>
            </w:pPr>
          </w:p>
        </w:tc>
        <w:tc>
          <w:tcPr>
            <w:tcW w:w="1512" w:type="dxa"/>
            <w:gridSpan w:val="5"/>
          </w:tcPr>
          <w:p w14:paraId="32447223" w14:textId="77777777" w:rsidR="0029104E" w:rsidRPr="00A068B0" w:rsidRDefault="0029104E" w:rsidP="00A068B0">
            <w:pPr>
              <w:spacing w:before="120" w:after="120"/>
              <w:rPr>
                <w:spacing w:val="0"/>
                <w:sz w:val="20"/>
              </w:rPr>
            </w:pPr>
          </w:p>
        </w:tc>
        <w:tc>
          <w:tcPr>
            <w:tcW w:w="948" w:type="dxa"/>
            <w:gridSpan w:val="2"/>
          </w:tcPr>
          <w:p w14:paraId="06DB6616" w14:textId="77777777" w:rsidR="0029104E" w:rsidRPr="00A068B0" w:rsidRDefault="0029104E" w:rsidP="00A068B0">
            <w:pPr>
              <w:spacing w:before="120" w:after="120"/>
              <w:rPr>
                <w:spacing w:val="0"/>
                <w:sz w:val="20"/>
              </w:rPr>
            </w:pPr>
          </w:p>
        </w:tc>
        <w:tc>
          <w:tcPr>
            <w:tcW w:w="1008" w:type="dxa"/>
            <w:gridSpan w:val="2"/>
            <w:vAlign w:val="bottom"/>
          </w:tcPr>
          <w:p w14:paraId="29E80467" w14:textId="77777777" w:rsidR="0029104E" w:rsidRPr="00A068B0" w:rsidRDefault="0029104E" w:rsidP="007B6BC8">
            <w:pPr>
              <w:spacing w:before="120" w:after="120"/>
              <w:jc w:val="left"/>
              <w:rPr>
                <w:spacing w:val="0"/>
                <w:sz w:val="20"/>
              </w:rPr>
            </w:pPr>
            <w:r w:rsidRPr="00A068B0">
              <w:rPr>
                <w:spacing w:val="0"/>
                <w:sz w:val="20"/>
              </w:rPr>
              <w:t>0.078</w:t>
            </w:r>
          </w:p>
        </w:tc>
        <w:tc>
          <w:tcPr>
            <w:tcW w:w="2425" w:type="dxa"/>
            <w:gridSpan w:val="2"/>
          </w:tcPr>
          <w:p w14:paraId="44FDB5EA" w14:textId="77777777" w:rsidR="0029104E" w:rsidRPr="00A068B0" w:rsidRDefault="0029104E" w:rsidP="00A068B0">
            <w:pPr>
              <w:spacing w:before="120" w:after="120"/>
              <w:rPr>
                <w:spacing w:val="0"/>
                <w:sz w:val="20"/>
              </w:rPr>
            </w:pPr>
            <w:r w:rsidRPr="00A068B0">
              <w:rPr>
                <w:spacing w:val="0"/>
                <w:sz w:val="20"/>
              </w:rPr>
              <w:t>0.117</w:t>
            </w:r>
          </w:p>
        </w:tc>
      </w:tr>
      <w:tr w:rsidR="0029104E" w:rsidRPr="003B2076" w14:paraId="1194A751" w14:textId="77777777" w:rsidTr="000A6A63">
        <w:tc>
          <w:tcPr>
            <w:tcW w:w="1090" w:type="dxa"/>
          </w:tcPr>
          <w:p w14:paraId="1D115669" w14:textId="77777777" w:rsidR="0029104E" w:rsidRPr="00A068B0" w:rsidRDefault="0029104E" w:rsidP="00A068B0">
            <w:pPr>
              <w:spacing w:before="120" w:after="120"/>
              <w:rPr>
                <w:spacing w:val="0"/>
                <w:sz w:val="20"/>
              </w:rPr>
            </w:pPr>
            <w:r w:rsidRPr="00A068B0">
              <w:rPr>
                <w:spacing w:val="0"/>
                <w:sz w:val="20"/>
              </w:rPr>
              <w:t>30</w:t>
            </w:r>
          </w:p>
        </w:tc>
        <w:tc>
          <w:tcPr>
            <w:tcW w:w="1670" w:type="dxa"/>
            <w:gridSpan w:val="6"/>
          </w:tcPr>
          <w:p w14:paraId="3D2CCA05" w14:textId="77777777" w:rsidR="0029104E" w:rsidRPr="00A068B0" w:rsidRDefault="0029104E" w:rsidP="00A068B0">
            <w:pPr>
              <w:spacing w:before="120" w:after="120"/>
              <w:rPr>
                <w:spacing w:val="0"/>
                <w:sz w:val="20"/>
              </w:rPr>
            </w:pPr>
          </w:p>
        </w:tc>
        <w:tc>
          <w:tcPr>
            <w:tcW w:w="840" w:type="dxa"/>
            <w:gridSpan w:val="3"/>
          </w:tcPr>
          <w:p w14:paraId="7A4EED6A" w14:textId="77777777" w:rsidR="0029104E" w:rsidRPr="00A068B0" w:rsidRDefault="0029104E" w:rsidP="00A068B0">
            <w:pPr>
              <w:spacing w:before="120" w:after="120"/>
              <w:rPr>
                <w:spacing w:val="0"/>
                <w:sz w:val="20"/>
              </w:rPr>
            </w:pPr>
          </w:p>
        </w:tc>
        <w:tc>
          <w:tcPr>
            <w:tcW w:w="1512" w:type="dxa"/>
            <w:gridSpan w:val="5"/>
          </w:tcPr>
          <w:p w14:paraId="40F70646" w14:textId="77777777" w:rsidR="0029104E" w:rsidRPr="00A068B0" w:rsidRDefault="0029104E" w:rsidP="00A068B0">
            <w:pPr>
              <w:spacing w:before="120" w:after="120"/>
              <w:rPr>
                <w:spacing w:val="0"/>
                <w:sz w:val="20"/>
              </w:rPr>
            </w:pPr>
          </w:p>
        </w:tc>
        <w:tc>
          <w:tcPr>
            <w:tcW w:w="948" w:type="dxa"/>
            <w:gridSpan w:val="2"/>
          </w:tcPr>
          <w:p w14:paraId="5FB8948D" w14:textId="77777777" w:rsidR="0029104E" w:rsidRPr="00A068B0" w:rsidRDefault="0029104E" w:rsidP="00A068B0">
            <w:pPr>
              <w:spacing w:before="120" w:after="120"/>
              <w:rPr>
                <w:spacing w:val="0"/>
                <w:sz w:val="20"/>
              </w:rPr>
            </w:pPr>
          </w:p>
        </w:tc>
        <w:tc>
          <w:tcPr>
            <w:tcW w:w="1008" w:type="dxa"/>
            <w:gridSpan w:val="2"/>
            <w:vAlign w:val="bottom"/>
          </w:tcPr>
          <w:p w14:paraId="4727DF5B" w14:textId="77777777" w:rsidR="0029104E" w:rsidRPr="00A068B0" w:rsidRDefault="0029104E" w:rsidP="007B6BC8">
            <w:pPr>
              <w:spacing w:before="120" w:after="120"/>
              <w:jc w:val="left"/>
              <w:rPr>
                <w:spacing w:val="0"/>
                <w:sz w:val="20"/>
              </w:rPr>
            </w:pPr>
            <w:r w:rsidRPr="00A068B0">
              <w:rPr>
                <w:spacing w:val="0"/>
                <w:sz w:val="20"/>
              </w:rPr>
              <w:t>0.061</w:t>
            </w:r>
          </w:p>
        </w:tc>
        <w:tc>
          <w:tcPr>
            <w:tcW w:w="2425" w:type="dxa"/>
            <w:gridSpan w:val="2"/>
            <w:shd w:val="clear" w:color="auto" w:fill="B3B3B3"/>
          </w:tcPr>
          <w:p w14:paraId="5FB082BE" w14:textId="77777777" w:rsidR="0029104E" w:rsidRPr="00A068B0" w:rsidRDefault="0029104E" w:rsidP="00A068B0">
            <w:pPr>
              <w:spacing w:before="120" w:after="120"/>
              <w:rPr>
                <w:spacing w:val="0"/>
                <w:sz w:val="20"/>
              </w:rPr>
            </w:pPr>
          </w:p>
        </w:tc>
      </w:tr>
      <w:tr w:rsidR="0029104E" w:rsidRPr="003B2076" w14:paraId="274571CA" w14:textId="77777777" w:rsidTr="000A6A63">
        <w:tc>
          <w:tcPr>
            <w:tcW w:w="1090" w:type="dxa"/>
          </w:tcPr>
          <w:p w14:paraId="0EE37E4F" w14:textId="77777777" w:rsidR="0029104E" w:rsidRPr="00A068B0" w:rsidRDefault="0029104E" w:rsidP="00A068B0">
            <w:pPr>
              <w:spacing w:before="120" w:after="120"/>
              <w:rPr>
                <w:spacing w:val="0"/>
                <w:sz w:val="20"/>
              </w:rPr>
            </w:pPr>
            <w:r w:rsidRPr="00A068B0">
              <w:rPr>
                <w:spacing w:val="0"/>
                <w:sz w:val="20"/>
              </w:rPr>
              <w:t>31</w:t>
            </w:r>
          </w:p>
        </w:tc>
        <w:tc>
          <w:tcPr>
            <w:tcW w:w="1670" w:type="dxa"/>
            <w:gridSpan w:val="6"/>
          </w:tcPr>
          <w:p w14:paraId="487152CC" w14:textId="77777777" w:rsidR="0029104E" w:rsidRPr="00A068B0" w:rsidRDefault="0029104E" w:rsidP="00A068B0">
            <w:pPr>
              <w:spacing w:before="120" w:after="120"/>
              <w:rPr>
                <w:spacing w:val="0"/>
                <w:sz w:val="20"/>
              </w:rPr>
            </w:pPr>
          </w:p>
        </w:tc>
        <w:tc>
          <w:tcPr>
            <w:tcW w:w="840" w:type="dxa"/>
            <w:gridSpan w:val="3"/>
          </w:tcPr>
          <w:p w14:paraId="3E823B7E" w14:textId="77777777" w:rsidR="0029104E" w:rsidRPr="00A068B0" w:rsidRDefault="0029104E" w:rsidP="00A068B0">
            <w:pPr>
              <w:spacing w:before="120" w:after="120"/>
              <w:rPr>
                <w:spacing w:val="0"/>
                <w:sz w:val="20"/>
              </w:rPr>
            </w:pPr>
          </w:p>
        </w:tc>
        <w:tc>
          <w:tcPr>
            <w:tcW w:w="1512" w:type="dxa"/>
            <w:gridSpan w:val="5"/>
          </w:tcPr>
          <w:p w14:paraId="25313362" w14:textId="77777777" w:rsidR="0029104E" w:rsidRPr="00A068B0" w:rsidRDefault="0029104E" w:rsidP="00A068B0">
            <w:pPr>
              <w:spacing w:before="120" w:after="120"/>
              <w:rPr>
                <w:spacing w:val="0"/>
                <w:sz w:val="20"/>
              </w:rPr>
            </w:pPr>
          </w:p>
        </w:tc>
        <w:tc>
          <w:tcPr>
            <w:tcW w:w="948" w:type="dxa"/>
            <w:gridSpan w:val="2"/>
          </w:tcPr>
          <w:p w14:paraId="6B8CEB93" w14:textId="77777777" w:rsidR="0029104E" w:rsidRPr="00A068B0" w:rsidRDefault="0029104E" w:rsidP="00A068B0">
            <w:pPr>
              <w:spacing w:before="120" w:after="120"/>
              <w:rPr>
                <w:spacing w:val="0"/>
                <w:sz w:val="20"/>
              </w:rPr>
            </w:pPr>
          </w:p>
        </w:tc>
        <w:tc>
          <w:tcPr>
            <w:tcW w:w="1008" w:type="dxa"/>
            <w:gridSpan w:val="2"/>
            <w:vAlign w:val="bottom"/>
          </w:tcPr>
          <w:p w14:paraId="1836505B" w14:textId="77777777" w:rsidR="0029104E" w:rsidRPr="00A068B0" w:rsidRDefault="0029104E" w:rsidP="007B6BC8">
            <w:pPr>
              <w:spacing w:before="120" w:after="120"/>
              <w:jc w:val="left"/>
              <w:rPr>
                <w:spacing w:val="0"/>
                <w:sz w:val="20"/>
              </w:rPr>
            </w:pPr>
            <w:r w:rsidRPr="00A068B0">
              <w:rPr>
                <w:spacing w:val="0"/>
                <w:sz w:val="20"/>
              </w:rPr>
              <w:t>0.073</w:t>
            </w:r>
          </w:p>
        </w:tc>
        <w:tc>
          <w:tcPr>
            <w:tcW w:w="2425" w:type="dxa"/>
            <w:gridSpan w:val="2"/>
          </w:tcPr>
          <w:p w14:paraId="76B56089" w14:textId="77777777" w:rsidR="0029104E" w:rsidRPr="00A068B0" w:rsidRDefault="0029104E" w:rsidP="00A068B0">
            <w:pPr>
              <w:spacing w:before="120" w:after="120"/>
              <w:rPr>
                <w:spacing w:val="0"/>
                <w:sz w:val="20"/>
              </w:rPr>
            </w:pPr>
            <w:r w:rsidRPr="00A068B0">
              <w:rPr>
                <w:spacing w:val="0"/>
                <w:sz w:val="20"/>
              </w:rPr>
              <w:t>0.109</w:t>
            </w:r>
          </w:p>
        </w:tc>
      </w:tr>
      <w:tr w:rsidR="0029104E" w:rsidRPr="003B2076" w14:paraId="0AA53163" w14:textId="77777777" w:rsidTr="000A6A63">
        <w:tc>
          <w:tcPr>
            <w:tcW w:w="1090" w:type="dxa"/>
          </w:tcPr>
          <w:p w14:paraId="2E2B1C57" w14:textId="77777777" w:rsidR="0029104E" w:rsidRPr="00A068B0" w:rsidRDefault="0029104E" w:rsidP="00A068B0">
            <w:pPr>
              <w:spacing w:before="120" w:after="120"/>
              <w:rPr>
                <w:spacing w:val="0"/>
                <w:sz w:val="20"/>
              </w:rPr>
            </w:pPr>
            <w:r w:rsidRPr="00A068B0">
              <w:rPr>
                <w:spacing w:val="0"/>
                <w:sz w:val="20"/>
              </w:rPr>
              <w:t>32</w:t>
            </w:r>
          </w:p>
        </w:tc>
        <w:tc>
          <w:tcPr>
            <w:tcW w:w="1670" w:type="dxa"/>
            <w:gridSpan w:val="6"/>
          </w:tcPr>
          <w:p w14:paraId="46EAF3CC" w14:textId="77777777" w:rsidR="0029104E" w:rsidRPr="00A068B0" w:rsidRDefault="0029104E" w:rsidP="00A068B0">
            <w:pPr>
              <w:spacing w:before="120" w:after="120"/>
              <w:rPr>
                <w:spacing w:val="0"/>
                <w:sz w:val="20"/>
              </w:rPr>
            </w:pPr>
          </w:p>
        </w:tc>
        <w:tc>
          <w:tcPr>
            <w:tcW w:w="840" w:type="dxa"/>
            <w:gridSpan w:val="3"/>
          </w:tcPr>
          <w:p w14:paraId="3E97A9CF" w14:textId="77777777" w:rsidR="0029104E" w:rsidRPr="00A068B0" w:rsidRDefault="0029104E" w:rsidP="00A068B0">
            <w:pPr>
              <w:spacing w:before="120" w:after="120"/>
              <w:rPr>
                <w:spacing w:val="0"/>
                <w:sz w:val="20"/>
              </w:rPr>
            </w:pPr>
          </w:p>
        </w:tc>
        <w:tc>
          <w:tcPr>
            <w:tcW w:w="1512" w:type="dxa"/>
            <w:gridSpan w:val="5"/>
          </w:tcPr>
          <w:p w14:paraId="5B5A35BA" w14:textId="77777777" w:rsidR="0029104E" w:rsidRPr="00A068B0" w:rsidRDefault="0029104E" w:rsidP="00A068B0">
            <w:pPr>
              <w:spacing w:before="120" w:after="120"/>
              <w:rPr>
                <w:spacing w:val="0"/>
                <w:sz w:val="20"/>
              </w:rPr>
            </w:pPr>
          </w:p>
        </w:tc>
        <w:tc>
          <w:tcPr>
            <w:tcW w:w="948" w:type="dxa"/>
            <w:gridSpan w:val="2"/>
          </w:tcPr>
          <w:p w14:paraId="2ECBFE02" w14:textId="77777777" w:rsidR="0029104E" w:rsidRPr="00A068B0" w:rsidRDefault="0029104E" w:rsidP="00A068B0">
            <w:pPr>
              <w:spacing w:before="120" w:after="120"/>
              <w:rPr>
                <w:spacing w:val="0"/>
                <w:sz w:val="20"/>
              </w:rPr>
            </w:pPr>
          </w:p>
        </w:tc>
        <w:tc>
          <w:tcPr>
            <w:tcW w:w="1008" w:type="dxa"/>
            <w:gridSpan w:val="2"/>
            <w:vAlign w:val="bottom"/>
          </w:tcPr>
          <w:p w14:paraId="62DC599B" w14:textId="77777777" w:rsidR="0029104E" w:rsidRPr="00A068B0" w:rsidRDefault="0029104E" w:rsidP="007B6BC8">
            <w:pPr>
              <w:spacing w:before="120" w:after="120"/>
              <w:jc w:val="left"/>
              <w:rPr>
                <w:spacing w:val="0"/>
                <w:sz w:val="20"/>
              </w:rPr>
            </w:pPr>
            <w:r w:rsidRPr="00A068B0">
              <w:rPr>
                <w:spacing w:val="0"/>
                <w:sz w:val="20"/>
              </w:rPr>
              <w:t>0.058</w:t>
            </w:r>
          </w:p>
        </w:tc>
        <w:tc>
          <w:tcPr>
            <w:tcW w:w="2425" w:type="dxa"/>
            <w:gridSpan w:val="2"/>
            <w:shd w:val="clear" w:color="auto" w:fill="B3B3B3"/>
          </w:tcPr>
          <w:p w14:paraId="3A668911" w14:textId="77777777" w:rsidR="0029104E" w:rsidRPr="00A068B0" w:rsidRDefault="0029104E" w:rsidP="00A068B0">
            <w:pPr>
              <w:spacing w:before="120" w:after="120"/>
              <w:rPr>
                <w:spacing w:val="0"/>
                <w:sz w:val="20"/>
              </w:rPr>
            </w:pPr>
          </w:p>
        </w:tc>
      </w:tr>
      <w:tr w:rsidR="0029104E" w:rsidRPr="003B2076" w14:paraId="1ADFDBF1" w14:textId="77777777" w:rsidTr="000A6A63">
        <w:tc>
          <w:tcPr>
            <w:tcW w:w="1090" w:type="dxa"/>
          </w:tcPr>
          <w:p w14:paraId="7E645F21" w14:textId="77777777" w:rsidR="0029104E" w:rsidRPr="00A068B0" w:rsidRDefault="0029104E" w:rsidP="00A068B0">
            <w:pPr>
              <w:spacing w:before="120" w:after="120"/>
              <w:rPr>
                <w:spacing w:val="0"/>
                <w:sz w:val="20"/>
              </w:rPr>
            </w:pPr>
            <w:r w:rsidRPr="00A068B0">
              <w:rPr>
                <w:spacing w:val="0"/>
                <w:sz w:val="20"/>
              </w:rPr>
              <w:t>33</w:t>
            </w:r>
          </w:p>
        </w:tc>
        <w:tc>
          <w:tcPr>
            <w:tcW w:w="1670" w:type="dxa"/>
            <w:gridSpan w:val="6"/>
          </w:tcPr>
          <w:p w14:paraId="6BA26FB8" w14:textId="77777777" w:rsidR="0029104E" w:rsidRPr="00A068B0" w:rsidRDefault="0029104E" w:rsidP="00A068B0">
            <w:pPr>
              <w:spacing w:before="120" w:after="120"/>
              <w:rPr>
                <w:spacing w:val="0"/>
                <w:sz w:val="20"/>
              </w:rPr>
            </w:pPr>
          </w:p>
        </w:tc>
        <w:tc>
          <w:tcPr>
            <w:tcW w:w="840" w:type="dxa"/>
            <w:gridSpan w:val="3"/>
          </w:tcPr>
          <w:p w14:paraId="51A4D410" w14:textId="77777777" w:rsidR="0029104E" w:rsidRPr="00A068B0" w:rsidRDefault="0029104E" w:rsidP="00A068B0">
            <w:pPr>
              <w:spacing w:before="120" w:after="120"/>
              <w:rPr>
                <w:spacing w:val="0"/>
                <w:sz w:val="20"/>
              </w:rPr>
            </w:pPr>
          </w:p>
        </w:tc>
        <w:tc>
          <w:tcPr>
            <w:tcW w:w="1512" w:type="dxa"/>
            <w:gridSpan w:val="5"/>
          </w:tcPr>
          <w:p w14:paraId="3B684B25" w14:textId="77777777" w:rsidR="0029104E" w:rsidRPr="00A068B0" w:rsidRDefault="0029104E" w:rsidP="00A068B0">
            <w:pPr>
              <w:spacing w:before="120" w:after="120"/>
              <w:rPr>
                <w:spacing w:val="0"/>
                <w:sz w:val="20"/>
              </w:rPr>
            </w:pPr>
          </w:p>
        </w:tc>
        <w:tc>
          <w:tcPr>
            <w:tcW w:w="948" w:type="dxa"/>
            <w:gridSpan w:val="2"/>
          </w:tcPr>
          <w:p w14:paraId="2B17A269" w14:textId="77777777" w:rsidR="0029104E" w:rsidRPr="00A068B0" w:rsidRDefault="0029104E" w:rsidP="00A068B0">
            <w:pPr>
              <w:spacing w:before="120" w:after="120"/>
              <w:rPr>
                <w:spacing w:val="0"/>
                <w:sz w:val="20"/>
              </w:rPr>
            </w:pPr>
          </w:p>
        </w:tc>
        <w:tc>
          <w:tcPr>
            <w:tcW w:w="1008" w:type="dxa"/>
            <w:gridSpan w:val="2"/>
            <w:vAlign w:val="bottom"/>
          </w:tcPr>
          <w:p w14:paraId="44BE5310" w14:textId="77777777" w:rsidR="0029104E" w:rsidRPr="00A068B0" w:rsidRDefault="0029104E" w:rsidP="007B6BC8">
            <w:pPr>
              <w:spacing w:before="120" w:after="120"/>
              <w:jc w:val="left"/>
              <w:rPr>
                <w:spacing w:val="0"/>
                <w:sz w:val="20"/>
              </w:rPr>
            </w:pPr>
            <w:r w:rsidRPr="00A068B0">
              <w:rPr>
                <w:spacing w:val="0"/>
                <w:sz w:val="20"/>
              </w:rPr>
              <w:t>0.068</w:t>
            </w:r>
          </w:p>
        </w:tc>
        <w:tc>
          <w:tcPr>
            <w:tcW w:w="2425" w:type="dxa"/>
            <w:gridSpan w:val="2"/>
          </w:tcPr>
          <w:p w14:paraId="54855A23" w14:textId="77777777" w:rsidR="0029104E" w:rsidRPr="00A068B0" w:rsidRDefault="0029104E" w:rsidP="00A068B0">
            <w:pPr>
              <w:spacing w:before="120" w:after="120"/>
              <w:rPr>
                <w:spacing w:val="0"/>
                <w:sz w:val="20"/>
              </w:rPr>
            </w:pPr>
            <w:r w:rsidRPr="00A068B0">
              <w:rPr>
                <w:spacing w:val="0"/>
                <w:sz w:val="20"/>
              </w:rPr>
              <w:t>0.102</w:t>
            </w:r>
          </w:p>
        </w:tc>
      </w:tr>
      <w:tr w:rsidR="0029104E" w:rsidRPr="003B2076" w14:paraId="594218B2" w14:textId="77777777" w:rsidTr="000A6A63">
        <w:tc>
          <w:tcPr>
            <w:tcW w:w="1090" w:type="dxa"/>
          </w:tcPr>
          <w:p w14:paraId="19055D42" w14:textId="77777777" w:rsidR="0029104E" w:rsidRPr="00A068B0" w:rsidRDefault="0029104E" w:rsidP="00A068B0">
            <w:pPr>
              <w:spacing w:before="120" w:after="120"/>
              <w:rPr>
                <w:spacing w:val="0"/>
                <w:sz w:val="20"/>
              </w:rPr>
            </w:pPr>
            <w:r w:rsidRPr="00A068B0">
              <w:rPr>
                <w:spacing w:val="0"/>
                <w:sz w:val="20"/>
              </w:rPr>
              <w:t>34</w:t>
            </w:r>
          </w:p>
        </w:tc>
        <w:tc>
          <w:tcPr>
            <w:tcW w:w="1670" w:type="dxa"/>
            <w:gridSpan w:val="6"/>
          </w:tcPr>
          <w:p w14:paraId="7DD762FF" w14:textId="77777777" w:rsidR="0029104E" w:rsidRPr="00A068B0" w:rsidRDefault="0029104E" w:rsidP="00A068B0">
            <w:pPr>
              <w:spacing w:before="120" w:after="120"/>
              <w:rPr>
                <w:spacing w:val="0"/>
                <w:sz w:val="20"/>
              </w:rPr>
            </w:pPr>
          </w:p>
        </w:tc>
        <w:tc>
          <w:tcPr>
            <w:tcW w:w="840" w:type="dxa"/>
            <w:gridSpan w:val="3"/>
          </w:tcPr>
          <w:p w14:paraId="4AFDCF6A" w14:textId="77777777" w:rsidR="0029104E" w:rsidRPr="00A068B0" w:rsidRDefault="0029104E" w:rsidP="00A068B0">
            <w:pPr>
              <w:spacing w:before="120" w:after="120"/>
              <w:rPr>
                <w:spacing w:val="0"/>
                <w:sz w:val="20"/>
              </w:rPr>
            </w:pPr>
          </w:p>
        </w:tc>
        <w:tc>
          <w:tcPr>
            <w:tcW w:w="1512" w:type="dxa"/>
            <w:gridSpan w:val="5"/>
          </w:tcPr>
          <w:p w14:paraId="060AFC3D" w14:textId="77777777" w:rsidR="0029104E" w:rsidRPr="00A068B0" w:rsidRDefault="0029104E" w:rsidP="00A068B0">
            <w:pPr>
              <w:spacing w:before="120" w:after="120"/>
              <w:rPr>
                <w:spacing w:val="0"/>
                <w:sz w:val="20"/>
              </w:rPr>
            </w:pPr>
          </w:p>
        </w:tc>
        <w:tc>
          <w:tcPr>
            <w:tcW w:w="948" w:type="dxa"/>
            <w:gridSpan w:val="2"/>
          </w:tcPr>
          <w:p w14:paraId="6E7B64C2" w14:textId="77777777" w:rsidR="0029104E" w:rsidRPr="00A068B0" w:rsidRDefault="0029104E" w:rsidP="00A068B0">
            <w:pPr>
              <w:spacing w:before="120" w:after="120"/>
              <w:rPr>
                <w:spacing w:val="0"/>
                <w:sz w:val="20"/>
              </w:rPr>
            </w:pPr>
          </w:p>
        </w:tc>
        <w:tc>
          <w:tcPr>
            <w:tcW w:w="1008" w:type="dxa"/>
            <w:gridSpan w:val="2"/>
            <w:vAlign w:val="bottom"/>
          </w:tcPr>
          <w:p w14:paraId="0ED553F3" w14:textId="77777777" w:rsidR="0029104E" w:rsidRPr="00A068B0" w:rsidRDefault="0029104E" w:rsidP="007B6BC8">
            <w:pPr>
              <w:spacing w:before="120" w:after="120"/>
              <w:jc w:val="left"/>
              <w:rPr>
                <w:spacing w:val="0"/>
                <w:sz w:val="20"/>
              </w:rPr>
            </w:pPr>
            <w:r w:rsidRPr="00A068B0">
              <w:rPr>
                <w:spacing w:val="0"/>
                <w:sz w:val="20"/>
              </w:rPr>
              <w:t>0.054</w:t>
            </w:r>
          </w:p>
        </w:tc>
        <w:tc>
          <w:tcPr>
            <w:tcW w:w="2425" w:type="dxa"/>
            <w:gridSpan w:val="2"/>
            <w:shd w:val="clear" w:color="auto" w:fill="B3B3B3"/>
          </w:tcPr>
          <w:p w14:paraId="2902534A" w14:textId="77777777" w:rsidR="0029104E" w:rsidRPr="00A068B0" w:rsidRDefault="0029104E" w:rsidP="00A068B0">
            <w:pPr>
              <w:spacing w:before="120" w:after="120"/>
              <w:rPr>
                <w:spacing w:val="0"/>
                <w:sz w:val="20"/>
              </w:rPr>
            </w:pPr>
          </w:p>
        </w:tc>
      </w:tr>
      <w:tr w:rsidR="0029104E" w:rsidRPr="003B2076" w14:paraId="37A87325" w14:textId="77777777" w:rsidTr="000A6A63">
        <w:tc>
          <w:tcPr>
            <w:tcW w:w="1090" w:type="dxa"/>
          </w:tcPr>
          <w:p w14:paraId="57BA4432" w14:textId="77777777" w:rsidR="0029104E" w:rsidRPr="00A068B0" w:rsidRDefault="0029104E" w:rsidP="00A068B0">
            <w:pPr>
              <w:spacing w:before="120" w:after="120"/>
              <w:rPr>
                <w:spacing w:val="0"/>
                <w:sz w:val="20"/>
              </w:rPr>
            </w:pPr>
            <w:r w:rsidRPr="00A068B0">
              <w:rPr>
                <w:spacing w:val="0"/>
                <w:sz w:val="20"/>
              </w:rPr>
              <w:t>35</w:t>
            </w:r>
          </w:p>
        </w:tc>
        <w:tc>
          <w:tcPr>
            <w:tcW w:w="1670" w:type="dxa"/>
            <w:gridSpan w:val="6"/>
          </w:tcPr>
          <w:p w14:paraId="1FD722B5" w14:textId="77777777" w:rsidR="0029104E" w:rsidRPr="00A068B0" w:rsidRDefault="0029104E" w:rsidP="00A068B0">
            <w:pPr>
              <w:spacing w:before="120" w:after="120"/>
              <w:rPr>
                <w:spacing w:val="0"/>
                <w:sz w:val="20"/>
              </w:rPr>
            </w:pPr>
          </w:p>
        </w:tc>
        <w:tc>
          <w:tcPr>
            <w:tcW w:w="840" w:type="dxa"/>
            <w:gridSpan w:val="3"/>
          </w:tcPr>
          <w:p w14:paraId="1B5B4CDA" w14:textId="77777777" w:rsidR="0029104E" w:rsidRPr="00A068B0" w:rsidRDefault="0029104E" w:rsidP="00A068B0">
            <w:pPr>
              <w:spacing w:before="120" w:after="120"/>
              <w:rPr>
                <w:spacing w:val="0"/>
                <w:sz w:val="20"/>
              </w:rPr>
            </w:pPr>
          </w:p>
        </w:tc>
        <w:tc>
          <w:tcPr>
            <w:tcW w:w="1512" w:type="dxa"/>
            <w:gridSpan w:val="5"/>
          </w:tcPr>
          <w:p w14:paraId="18A00B88" w14:textId="77777777" w:rsidR="0029104E" w:rsidRPr="00A068B0" w:rsidRDefault="0029104E" w:rsidP="00A068B0">
            <w:pPr>
              <w:spacing w:before="120" w:after="120"/>
              <w:rPr>
                <w:spacing w:val="0"/>
                <w:sz w:val="20"/>
              </w:rPr>
            </w:pPr>
          </w:p>
        </w:tc>
        <w:tc>
          <w:tcPr>
            <w:tcW w:w="948" w:type="dxa"/>
            <w:gridSpan w:val="2"/>
          </w:tcPr>
          <w:p w14:paraId="4EE72D0F" w14:textId="77777777" w:rsidR="0029104E" w:rsidRPr="00A068B0" w:rsidRDefault="0029104E" w:rsidP="00A068B0">
            <w:pPr>
              <w:spacing w:before="120" w:after="120"/>
              <w:rPr>
                <w:spacing w:val="0"/>
                <w:sz w:val="20"/>
              </w:rPr>
            </w:pPr>
          </w:p>
        </w:tc>
        <w:tc>
          <w:tcPr>
            <w:tcW w:w="1008" w:type="dxa"/>
            <w:gridSpan w:val="2"/>
            <w:vAlign w:val="bottom"/>
          </w:tcPr>
          <w:p w14:paraId="15B86B53" w14:textId="77777777" w:rsidR="0029104E" w:rsidRPr="00A068B0" w:rsidRDefault="0029104E" w:rsidP="007B6BC8">
            <w:pPr>
              <w:spacing w:before="120" w:after="120"/>
              <w:jc w:val="left"/>
              <w:rPr>
                <w:spacing w:val="0"/>
                <w:sz w:val="20"/>
              </w:rPr>
            </w:pPr>
            <w:r w:rsidRPr="00A068B0">
              <w:rPr>
                <w:spacing w:val="0"/>
                <w:sz w:val="20"/>
              </w:rPr>
              <w:t>0.064</w:t>
            </w:r>
          </w:p>
        </w:tc>
        <w:tc>
          <w:tcPr>
            <w:tcW w:w="2425" w:type="dxa"/>
            <w:gridSpan w:val="2"/>
          </w:tcPr>
          <w:p w14:paraId="5EF9FE95" w14:textId="77777777" w:rsidR="0029104E" w:rsidRPr="00A068B0" w:rsidRDefault="0029104E" w:rsidP="00A068B0">
            <w:pPr>
              <w:spacing w:before="120" w:after="120"/>
              <w:rPr>
                <w:spacing w:val="0"/>
                <w:sz w:val="20"/>
              </w:rPr>
            </w:pPr>
            <w:r w:rsidRPr="00A068B0">
              <w:rPr>
                <w:spacing w:val="0"/>
                <w:sz w:val="20"/>
              </w:rPr>
              <w:t>0.096</w:t>
            </w:r>
          </w:p>
        </w:tc>
      </w:tr>
      <w:tr w:rsidR="0029104E" w:rsidRPr="003B2076" w14:paraId="5E0F139E" w14:textId="77777777" w:rsidTr="000A6A63">
        <w:tc>
          <w:tcPr>
            <w:tcW w:w="1090" w:type="dxa"/>
          </w:tcPr>
          <w:p w14:paraId="54562430" w14:textId="77777777" w:rsidR="0029104E" w:rsidRPr="00A068B0" w:rsidRDefault="0029104E" w:rsidP="00A068B0">
            <w:pPr>
              <w:spacing w:before="120" w:after="120"/>
              <w:rPr>
                <w:spacing w:val="0"/>
                <w:sz w:val="20"/>
              </w:rPr>
            </w:pPr>
            <w:r w:rsidRPr="00A068B0">
              <w:rPr>
                <w:spacing w:val="0"/>
                <w:sz w:val="20"/>
              </w:rPr>
              <w:t>36</w:t>
            </w:r>
          </w:p>
        </w:tc>
        <w:tc>
          <w:tcPr>
            <w:tcW w:w="1670" w:type="dxa"/>
            <w:gridSpan w:val="6"/>
          </w:tcPr>
          <w:p w14:paraId="07B725CD" w14:textId="77777777" w:rsidR="0029104E" w:rsidRPr="00A068B0" w:rsidRDefault="0029104E" w:rsidP="00A068B0">
            <w:pPr>
              <w:spacing w:before="120" w:after="120"/>
              <w:rPr>
                <w:spacing w:val="0"/>
                <w:sz w:val="20"/>
              </w:rPr>
            </w:pPr>
          </w:p>
        </w:tc>
        <w:tc>
          <w:tcPr>
            <w:tcW w:w="840" w:type="dxa"/>
            <w:gridSpan w:val="3"/>
          </w:tcPr>
          <w:p w14:paraId="1831CD37" w14:textId="77777777" w:rsidR="0029104E" w:rsidRPr="00A068B0" w:rsidRDefault="0029104E" w:rsidP="00A068B0">
            <w:pPr>
              <w:spacing w:before="120" w:after="120"/>
              <w:rPr>
                <w:spacing w:val="0"/>
                <w:sz w:val="20"/>
              </w:rPr>
            </w:pPr>
          </w:p>
        </w:tc>
        <w:tc>
          <w:tcPr>
            <w:tcW w:w="1512" w:type="dxa"/>
            <w:gridSpan w:val="5"/>
          </w:tcPr>
          <w:p w14:paraId="499A831B" w14:textId="77777777" w:rsidR="0029104E" w:rsidRPr="00A068B0" w:rsidRDefault="0029104E" w:rsidP="00A068B0">
            <w:pPr>
              <w:spacing w:before="120" w:after="120"/>
              <w:rPr>
                <w:spacing w:val="0"/>
                <w:sz w:val="20"/>
              </w:rPr>
            </w:pPr>
          </w:p>
        </w:tc>
        <w:tc>
          <w:tcPr>
            <w:tcW w:w="948" w:type="dxa"/>
            <w:gridSpan w:val="2"/>
          </w:tcPr>
          <w:p w14:paraId="47A491A1" w14:textId="77777777" w:rsidR="0029104E" w:rsidRPr="00A068B0" w:rsidRDefault="0029104E" w:rsidP="00A068B0">
            <w:pPr>
              <w:spacing w:before="120" w:after="120"/>
              <w:rPr>
                <w:spacing w:val="0"/>
                <w:sz w:val="20"/>
              </w:rPr>
            </w:pPr>
          </w:p>
        </w:tc>
        <w:tc>
          <w:tcPr>
            <w:tcW w:w="1008" w:type="dxa"/>
            <w:gridSpan w:val="2"/>
            <w:vAlign w:val="bottom"/>
          </w:tcPr>
          <w:p w14:paraId="0F7399C5" w14:textId="77777777" w:rsidR="0029104E" w:rsidRPr="00A068B0" w:rsidRDefault="0029104E" w:rsidP="007B6BC8">
            <w:pPr>
              <w:spacing w:before="120" w:after="120"/>
              <w:jc w:val="left"/>
              <w:rPr>
                <w:spacing w:val="0"/>
                <w:sz w:val="20"/>
              </w:rPr>
            </w:pPr>
            <w:r w:rsidRPr="00A068B0">
              <w:rPr>
                <w:spacing w:val="0"/>
                <w:sz w:val="20"/>
              </w:rPr>
              <w:t>0.051</w:t>
            </w:r>
          </w:p>
        </w:tc>
        <w:tc>
          <w:tcPr>
            <w:tcW w:w="2425" w:type="dxa"/>
            <w:gridSpan w:val="2"/>
            <w:shd w:val="clear" w:color="auto" w:fill="B3B3B3"/>
          </w:tcPr>
          <w:p w14:paraId="60DECA98" w14:textId="77777777" w:rsidR="0029104E" w:rsidRPr="00A068B0" w:rsidRDefault="0029104E" w:rsidP="00A068B0">
            <w:pPr>
              <w:spacing w:before="120" w:after="120"/>
              <w:rPr>
                <w:spacing w:val="0"/>
                <w:sz w:val="20"/>
              </w:rPr>
            </w:pPr>
          </w:p>
        </w:tc>
      </w:tr>
      <w:tr w:rsidR="0029104E" w:rsidRPr="003B2076" w14:paraId="17C02412" w14:textId="77777777" w:rsidTr="000A6A63">
        <w:tc>
          <w:tcPr>
            <w:tcW w:w="1090" w:type="dxa"/>
          </w:tcPr>
          <w:p w14:paraId="03706B8B" w14:textId="77777777" w:rsidR="0029104E" w:rsidRPr="00A068B0" w:rsidRDefault="0029104E" w:rsidP="00A068B0">
            <w:pPr>
              <w:spacing w:before="120" w:after="120"/>
              <w:rPr>
                <w:spacing w:val="0"/>
                <w:sz w:val="20"/>
              </w:rPr>
            </w:pPr>
            <w:r w:rsidRPr="00A068B0">
              <w:rPr>
                <w:spacing w:val="0"/>
                <w:sz w:val="20"/>
              </w:rPr>
              <w:t>37</w:t>
            </w:r>
          </w:p>
        </w:tc>
        <w:tc>
          <w:tcPr>
            <w:tcW w:w="1670" w:type="dxa"/>
            <w:gridSpan w:val="6"/>
          </w:tcPr>
          <w:p w14:paraId="0ADA707E" w14:textId="77777777" w:rsidR="0029104E" w:rsidRPr="00A068B0" w:rsidRDefault="0029104E" w:rsidP="00A068B0">
            <w:pPr>
              <w:spacing w:before="120" w:after="120"/>
              <w:rPr>
                <w:spacing w:val="0"/>
                <w:sz w:val="20"/>
              </w:rPr>
            </w:pPr>
          </w:p>
        </w:tc>
        <w:tc>
          <w:tcPr>
            <w:tcW w:w="840" w:type="dxa"/>
            <w:gridSpan w:val="3"/>
          </w:tcPr>
          <w:p w14:paraId="791A3FB4" w14:textId="77777777" w:rsidR="0029104E" w:rsidRPr="00A068B0" w:rsidRDefault="0029104E" w:rsidP="00A068B0">
            <w:pPr>
              <w:spacing w:before="120" w:after="120"/>
              <w:rPr>
                <w:spacing w:val="0"/>
                <w:sz w:val="20"/>
              </w:rPr>
            </w:pPr>
          </w:p>
        </w:tc>
        <w:tc>
          <w:tcPr>
            <w:tcW w:w="1512" w:type="dxa"/>
            <w:gridSpan w:val="5"/>
          </w:tcPr>
          <w:p w14:paraId="7F0AC37D" w14:textId="77777777" w:rsidR="0029104E" w:rsidRPr="00A068B0" w:rsidRDefault="0029104E" w:rsidP="00A068B0">
            <w:pPr>
              <w:spacing w:before="120" w:after="120"/>
              <w:rPr>
                <w:spacing w:val="0"/>
                <w:sz w:val="20"/>
              </w:rPr>
            </w:pPr>
          </w:p>
        </w:tc>
        <w:tc>
          <w:tcPr>
            <w:tcW w:w="948" w:type="dxa"/>
            <w:gridSpan w:val="2"/>
          </w:tcPr>
          <w:p w14:paraId="5AFA9037" w14:textId="77777777" w:rsidR="0029104E" w:rsidRPr="00A068B0" w:rsidRDefault="0029104E" w:rsidP="00A068B0">
            <w:pPr>
              <w:spacing w:before="120" w:after="120"/>
              <w:rPr>
                <w:spacing w:val="0"/>
                <w:sz w:val="20"/>
              </w:rPr>
            </w:pPr>
          </w:p>
        </w:tc>
        <w:tc>
          <w:tcPr>
            <w:tcW w:w="1008" w:type="dxa"/>
            <w:gridSpan w:val="2"/>
            <w:vAlign w:val="bottom"/>
          </w:tcPr>
          <w:p w14:paraId="597B66EB" w14:textId="77777777" w:rsidR="0029104E" w:rsidRPr="00A068B0" w:rsidRDefault="0029104E" w:rsidP="007B6BC8">
            <w:pPr>
              <w:spacing w:before="120" w:after="120"/>
              <w:jc w:val="left"/>
              <w:rPr>
                <w:spacing w:val="0"/>
                <w:sz w:val="20"/>
              </w:rPr>
            </w:pPr>
            <w:r w:rsidRPr="00A068B0">
              <w:rPr>
                <w:spacing w:val="0"/>
                <w:sz w:val="20"/>
              </w:rPr>
              <w:t>0.061</w:t>
            </w:r>
          </w:p>
        </w:tc>
        <w:tc>
          <w:tcPr>
            <w:tcW w:w="2425" w:type="dxa"/>
            <w:gridSpan w:val="2"/>
          </w:tcPr>
          <w:p w14:paraId="6E283683" w14:textId="77777777" w:rsidR="0029104E" w:rsidRPr="00A068B0" w:rsidRDefault="0029104E" w:rsidP="00A068B0">
            <w:pPr>
              <w:spacing w:before="120" w:after="120"/>
              <w:rPr>
                <w:spacing w:val="0"/>
                <w:sz w:val="20"/>
              </w:rPr>
            </w:pPr>
            <w:r w:rsidRPr="00A068B0">
              <w:rPr>
                <w:spacing w:val="0"/>
                <w:sz w:val="20"/>
              </w:rPr>
              <w:t>0.091</w:t>
            </w:r>
          </w:p>
        </w:tc>
      </w:tr>
      <w:tr w:rsidR="0029104E" w:rsidRPr="003B2076" w14:paraId="6B24B6E4" w14:textId="77777777" w:rsidTr="000A6A63">
        <w:tc>
          <w:tcPr>
            <w:tcW w:w="1090" w:type="dxa"/>
          </w:tcPr>
          <w:p w14:paraId="41349058" w14:textId="77777777" w:rsidR="0029104E" w:rsidRPr="00A068B0" w:rsidRDefault="0029104E" w:rsidP="00A068B0">
            <w:pPr>
              <w:spacing w:before="120" w:after="120"/>
              <w:rPr>
                <w:spacing w:val="0"/>
                <w:sz w:val="20"/>
              </w:rPr>
            </w:pPr>
            <w:r w:rsidRPr="00A068B0">
              <w:rPr>
                <w:spacing w:val="0"/>
                <w:sz w:val="20"/>
              </w:rPr>
              <w:t>38</w:t>
            </w:r>
          </w:p>
        </w:tc>
        <w:tc>
          <w:tcPr>
            <w:tcW w:w="1670" w:type="dxa"/>
            <w:gridSpan w:val="6"/>
          </w:tcPr>
          <w:p w14:paraId="18925697" w14:textId="77777777" w:rsidR="0029104E" w:rsidRPr="00A068B0" w:rsidRDefault="0029104E" w:rsidP="00A068B0">
            <w:pPr>
              <w:spacing w:before="120" w:after="120"/>
              <w:rPr>
                <w:spacing w:val="0"/>
                <w:sz w:val="20"/>
              </w:rPr>
            </w:pPr>
          </w:p>
        </w:tc>
        <w:tc>
          <w:tcPr>
            <w:tcW w:w="840" w:type="dxa"/>
            <w:gridSpan w:val="3"/>
          </w:tcPr>
          <w:p w14:paraId="4110916F" w14:textId="77777777" w:rsidR="0029104E" w:rsidRPr="00A068B0" w:rsidRDefault="0029104E" w:rsidP="00A068B0">
            <w:pPr>
              <w:spacing w:before="120" w:after="120"/>
              <w:rPr>
                <w:spacing w:val="0"/>
                <w:sz w:val="20"/>
              </w:rPr>
            </w:pPr>
          </w:p>
        </w:tc>
        <w:tc>
          <w:tcPr>
            <w:tcW w:w="1512" w:type="dxa"/>
            <w:gridSpan w:val="5"/>
          </w:tcPr>
          <w:p w14:paraId="33A81A1B" w14:textId="77777777" w:rsidR="0029104E" w:rsidRPr="00A068B0" w:rsidRDefault="0029104E" w:rsidP="00A068B0">
            <w:pPr>
              <w:spacing w:before="120" w:after="120"/>
              <w:rPr>
                <w:spacing w:val="0"/>
                <w:sz w:val="20"/>
              </w:rPr>
            </w:pPr>
          </w:p>
        </w:tc>
        <w:tc>
          <w:tcPr>
            <w:tcW w:w="948" w:type="dxa"/>
            <w:gridSpan w:val="2"/>
          </w:tcPr>
          <w:p w14:paraId="52FE3BEC" w14:textId="77777777" w:rsidR="0029104E" w:rsidRPr="00A068B0" w:rsidRDefault="0029104E" w:rsidP="00A068B0">
            <w:pPr>
              <w:spacing w:before="120" w:after="120"/>
              <w:rPr>
                <w:spacing w:val="0"/>
                <w:sz w:val="20"/>
              </w:rPr>
            </w:pPr>
          </w:p>
        </w:tc>
        <w:tc>
          <w:tcPr>
            <w:tcW w:w="1008" w:type="dxa"/>
            <w:gridSpan w:val="2"/>
            <w:vAlign w:val="bottom"/>
          </w:tcPr>
          <w:p w14:paraId="7E4DBCD3" w14:textId="77777777" w:rsidR="0029104E" w:rsidRPr="00A068B0" w:rsidRDefault="0029104E" w:rsidP="007B6BC8">
            <w:pPr>
              <w:spacing w:before="120" w:after="120"/>
              <w:jc w:val="left"/>
              <w:rPr>
                <w:spacing w:val="0"/>
                <w:sz w:val="20"/>
              </w:rPr>
            </w:pPr>
            <w:r w:rsidRPr="00A068B0">
              <w:rPr>
                <w:spacing w:val="0"/>
                <w:sz w:val="20"/>
              </w:rPr>
              <w:t>0.048</w:t>
            </w:r>
          </w:p>
        </w:tc>
        <w:tc>
          <w:tcPr>
            <w:tcW w:w="2425" w:type="dxa"/>
            <w:gridSpan w:val="2"/>
            <w:shd w:val="clear" w:color="auto" w:fill="B3B3B3"/>
          </w:tcPr>
          <w:p w14:paraId="0751E0AB" w14:textId="77777777" w:rsidR="0029104E" w:rsidRPr="00A068B0" w:rsidRDefault="0029104E" w:rsidP="00A068B0">
            <w:pPr>
              <w:spacing w:before="120" w:after="120"/>
              <w:rPr>
                <w:spacing w:val="0"/>
                <w:sz w:val="20"/>
              </w:rPr>
            </w:pPr>
          </w:p>
        </w:tc>
      </w:tr>
      <w:tr w:rsidR="0029104E" w:rsidRPr="003B2076" w14:paraId="108EBD1F" w14:textId="77777777" w:rsidTr="000A6A63">
        <w:tc>
          <w:tcPr>
            <w:tcW w:w="1090" w:type="dxa"/>
          </w:tcPr>
          <w:p w14:paraId="7A89408F" w14:textId="77777777" w:rsidR="0029104E" w:rsidRPr="00A068B0" w:rsidRDefault="0029104E" w:rsidP="00A068B0">
            <w:pPr>
              <w:spacing w:before="120" w:after="120"/>
              <w:rPr>
                <w:spacing w:val="0"/>
                <w:sz w:val="20"/>
              </w:rPr>
            </w:pPr>
            <w:r w:rsidRPr="00A068B0">
              <w:rPr>
                <w:spacing w:val="0"/>
                <w:sz w:val="20"/>
              </w:rPr>
              <w:t>39</w:t>
            </w:r>
          </w:p>
        </w:tc>
        <w:tc>
          <w:tcPr>
            <w:tcW w:w="1670" w:type="dxa"/>
            <w:gridSpan w:val="6"/>
          </w:tcPr>
          <w:p w14:paraId="7E7EB857" w14:textId="77777777" w:rsidR="0029104E" w:rsidRPr="00A068B0" w:rsidRDefault="0029104E" w:rsidP="00A068B0">
            <w:pPr>
              <w:spacing w:before="120" w:after="120"/>
              <w:rPr>
                <w:spacing w:val="0"/>
                <w:sz w:val="20"/>
              </w:rPr>
            </w:pPr>
          </w:p>
        </w:tc>
        <w:tc>
          <w:tcPr>
            <w:tcW w:w="840" w:type="dxa"/>
            <w:gridSpan w:val="3"/>
          </w:tcPr>
          <w:p w14:paraId="5E72CE53" w14:textId="77777777" w:rsidR="0029104E" w:rsidRPr="00A068B0" w:rsidRDefault="0029104E" w:rsidP="00A068B0">
            <w:pPr>
              <w:spacing w:before="120" w:after="120"/>
              <w:rPr>
                <w:spacing w:val="0"/>
                <w:sz w:val="20"/>
              </w:rPr>
            </w:pPr>
          </w:p>
        </w:tc>
        <w:tc>
          <w:tcPr>
            <w:tcW w:w="1512" w:type="dxa"/>
            <w:gridSpan w:val="5"/>
          </w:tcPr>
          <w:p w14:paraId="75623591" w14:textId="77777777" w:rsidR="0029104E" w:rsidRPr="00A068B0" w:rsidRDefault="0029104E" w:rsidP="00A068B0">
            <w:pPr>
              <w:spacing w:before="120" w:after="120"/>
              <w:rPr>
                <w:spacing w:val="0"/>
                <w:sz w:val="20"/>
              </w:rPr>
            </w:pPr>
          </w:p>
        </w:tc>
        <w:tc>
          <w:tcPr>
            <w:tcW w:w="948" w:type="dxa"/>
            <w:gridSpan w:val="2"/>
          </w:tcPr>
          <w:p w14:paraId="53ADFFB3" w14:textId="77777777" w:rsidR="0029104E" w:rsidRPr="00A068B0" w:rsidRDefault="0029104E" w:rsidP="00A068B0">
            <w:pPr>
              <w:spacing w:before="120" w:after="120"/>
              <w:rPr>
                <w:spacing w:val="0"/>
                <w:sz w:val="20"/>
              </w:rPr>
            </w:pPr>
          </w:p>
        </w:tc>
        <w:tc>
          <w:tcPr>
            <w:tcW w:w="1008" w:type="dxa"/>
            <w:gridSpan w:val="2"/>
            <w:vAlign w:val="bottom"/>
          </w:tcPr>
          <w:p w14:paraId="553751F7" w14:textId="77777777" w:rsidR="0029104E" w:rsidRPr="00A068B0" w:rsidRDefault="0029104E" w:rsidP="007B6BC8">
            <w:pPr>
              <w:spacing w:before="120" w:after="120"/>
              <w:jc w:val="left"/>
              <w:rPr>
                <w:spacing w:val="0"/>
                <w:sz w:val="20"/>
              </w:rPr>
            </w:pPr>
            <w:r w:rsidRPr="00A068B0">
              <w:rPr>
                <w:spacing w:val="0"/>
                <w:sz w:val="20"/>
              </w:rPr>
              <w:t>0.058</w:t>
            </w:r>
          </w:p>
        </w:tc>
        <w:tc>
          <w:tcPr>
            <w:tcW w:w="2425" w:type="dxa"/>
            <w:gridSpan w:val="2"/>
          </w:tcPr>
          <w:p w14:paraId="465045B3" w14:textId="77777777" w:rsidR="0029104E" w:rsidRPr="00A068B0" w:rsidRDefault="0029104E" w:rsidP="00A068B0">
            <w:pPr>
              <w:spacing w:before="120" w:after="120"/>
              <w:rPr>
                <w:spacing w:val="0"/>
                <w:sz w:val="20"/>
              </w:rPr>
            </w:pPr>
            <w:r w:rsidRPr="00A068B0">
              <w:rPr>
                <w:spacing w:val="0"/>
                <w:sz w:val="20"/>
              </w:rPr>
              <w:t>0.087</w:t>
            </w:r>
          </w:p>
        </w:tc>
      </w:tr>
      <w:tr w:rsidR="0029104E" w:rsidRPr="003B2076" w14:paraId="3BDCD345" w14:textId="77777777" w:rsidTr="000A6A63">
        <w:tc>
          <w:tcPr>
            <w:tcW w:w="1090" w:type="dxa"/>
          </w:tcPr>
          <w:p w14:paraId="4EFA009D" w14:textId="77777777" w:rsidR="0029104E" w:rsidRPr="00A068B0" w:rsidRDefault="0029104E" w:rsidP="00A068B0">
            <w:pPr>
              <w:spacing w:before="120" w:after="120"/>
              <w:rPr>
                <w:spacing w:val="0"/>
                <w:sz w:val="20"/>
              </w:rPr>
            </w:pPr>
            <w:r w:rsidRPr="00A068B0">
              <w:rPr>
                <w:spacing w:val="0"/>
                <w:sz w:val="20"/>
              </w:rPr>
              <w:t>40</w:t>
            </w:r>
          </w:p>
        </w:tc>
        <w:tc>
          <w:tcPr>
            <w:tcW w:w="1670" w:type="dxa"/>
            <w:gridSpan w:val="6"/>
          </w:tcPr>
          <w:p w14:paraId="67F66345" w14:textId="77777777" w:rsidR="0029104E" w:rsidRPr="00A068B0" w:rsidRDefault="0029104E" w:rsidP="00A068B0">
            <w:pPr>
              <w:spacing w:before="120" w:after="120"/>
              <w:rPr>
                <w:spacing w:val="0"/>
                <w:sz w:val="20"/>
              </w:rPr>
            </w:pPr>
          </w:p>
        </w:tc>
        <w:tc>
          <w:tcPr>
            <w:tcW w:w="840" w:type="dxa"/>
            <w:gridSpan w:val="3"/>
          </w:tcPr>
          <w:p w14:paraId="724B3EE8" w14:textId="77777777" w:rsidR="0029104E" w:rsidRPr="00A068B0" w:rsidRDefault="0029104E" w:rsidP="00A068B0">
            <w:pPr>
              <w:spacing w:before="120" w:after="120"/>
              <w:rPr>
                <w:spacing w:val="0"/>
                <w:sz w:val="20"/>
              </w:rPr>
            </w:pPr>
          </w:p>
        </w:tc>
        <w:tc>
          <w:tcPr>
            <w:tcW w:w="1512" w:type="dxa"/>
            <w:gridSpan w:val="5"/>
          </w:tcPr>
          <w:p w14:paraId="4BB93940" w14:textId="77777777" w:rsidR="0029104E" w:rsidRPr="00A068B0" w:rsidRDefault="0029104E" w:rsidP="00A068B0">
            <w:pPr>
              <w:spacing w:before="120" w:after="120"/>
              <w:rPr>
                <w:spacing w:val="0"/>
                <w:sz w:val="20"/>
              </w:rPr>
            </w:pPr>
          </w:p>
        </w:tc>
        <w:tc>
          <w:tcPr>
            <w:tcW w:w="948" w:type="dxa"/>
            <w:gridSpan w:val="2"/>
          </w:tcPr>
          <w:p w14:paraId="1BD6268B" w14:textId="77777777" w:rsidR="0029104E" w:rsidRPr="00A068B0" w:rsidRDefault="0029104E" w:rsidP="00A068B0">
            <w:pPr>
              <w:spacing w:before="120" w:after="120"/>
              <w:rPr>
                <w:spacing w:val="0"/>
                <w:sz w:val="20"/>
              </w:rPr>
            </w:pPr>
          </w:p>
        </w:tc>
        <w:tc>
          <w:tcPr>
            <w:tcW w:w="1008" w:type="dxa"/>
            <w:gridSpan w:val="2"/>
            <w:vAlign w:val="bottom"/>
          </w:tcPr>
          <w:p w14:paraId="01915141" w14:textId="77777777" w:rsidR="0029104E" w:rsidRPr="00A068B0" w:rsidRDefault="0029104E" w:rsidP="007B6BC8">
            <w:pPr>
              <w:spacing w:before="120" w:after="120"/>
              <w:jc w:val="left"/>
              <w:rPr>
                <w:spacing w:val="0"/>
                <w:sz w:val="20"/>
              </w:rPr>
            </w:pPr>
            <w:r w:rsidRPr="00A068B0">
              <w:rPr>
                <w:spacing w:val="0"/>
                <w:sz w:val="20"/>
              </w:rPr>
              <w:t>0.046</w:t>
            </w:r>
          </w:p>
        </w:tc>
        <w:tc>
          <w:tcPr>
            <w:tcW w:w="2425" w:type="dxa"/>
            <w:gridSpan w:val="2"/>
            <w:shd w:val="clear" w:color="auto" w:fill="B3B3B3"/>
          </w:tcPr>
          <w:p w14:paraId="3EE6EB47" w14:textId="77777777" w:rsidR="0029104E" w:rsidRPr="00A068B0" w:rsidRDefault="0029104E" w:rsidP="00A068B0">
            <w:pPr>
              <w:spacing w:before="120" w:after="120"/>
              <w:rPr>
                <w:spacing w:val="0"/>
                <w:sz w:val="20"/>
              </w:rPr>
            </w:pPr>
          </w:p>
        </w:tc>
      </w:tr>
      <w:tr w:rsidR="0029104E" w:rsidRPr="003B2076" w14:paraId="555579F3" w14:textId="77777777" w:rsidTr="000A6A63">
        <w:tc>
          <w:tcPr>
            <w:tcW w:w="9493" w:type="dxa"/>
            <w:gridSpan w:val="21"/>
          </w:tcPr>
          <w:p w14:paraId="21A1C028" w14:textId="77777777" w:rsidR="0029104E" w:rsidRPr="00A068B0" w:rsidRDefault="0029104E" w:rsidP="00A068B0">
            <w:pPr>
              <w:spacing w:before="120" w:after="120"/>
              <w:rPr>
                <w:spacing w:val="0"/>
                <w:sz w:val="20"/>
              </w:rPr>
            </w:pPr>
            <w:r w:rsidRPr="00A068B0">
              <w:rPr>
                <w:spacing w:val="0"/>
                <w:sz w:val="20"/>
              </w:rPr>
              <w:t>Note the higher limits for odd harmonics 21 and above are only allowable under certain conditions, if these higher limits are utilised please state the exemption used as detailed in part 6.2.3.4 of BS EN 61000-3-2 in the box below.</w:t>
            </w:r>
          </w:p>
        </w:tc>
      </w:tr>
      <w:tr w:rsidR="0029104E" w:rsidRPr="003B2076" w14:paraId="4720DA0C" w14:textId="77777777" w:rsidTr="000A6A63">
        <w:tc>
          <w:tcPr>
            <w:tcW w:w="9493" w:type="dxa"/>
            <w:gridSpan w:val="21"/>
          </w:tcPr>
          <w:p w14:paraId="4B343AB1" w14:textId="77777777" w:rsidR="0029104E" w:rsidRPr="00A068B0" w:rsidRDefault="0029104E" w:rsidP="00A068B0">
            <w:pPr>
              <w:spacing w:before="120" w:after="120"/>
              <w:rPr>
                <w:spacing w:val="0"/>
              </w:rPr>
            </w:pPr>
          </w:p>
          <w:p w14:paraId="2DBC62DB" w14:textId="77777777" w:rsidR="0029104E" w:rsidRPr="00A068B0" w:rsidRDefault="0029104E" w:rsidP="00A068B0">
            <w:pPr>
              <w:spacing w:before="120" w:after="120"/>
              <w:rPr>
                <w:spacing w:val="0"/>
              </w:rPr>
            </w:pPr>
          </w:p>
          <w:p w14:paraId="2F293B22" w14:textId="77777777" w:rsidR="0029104E" w:rsidRPr="00A068B0" w:rsidRDefault="0029104E" w:rsidP="00A068B0">
            <w:pPr>
              <w:spacing w:before="120" w:after="120"/>
              <w:rPr>
                <w:spacing w:val="0"/>
              </w:rPr>
            </w:pPr>
          </w:p>
          <w:p w14:paraId="5BCE5D71" w14:textId="77777777" w:rsidR="0029104E" w:rsidRPr="00A068B0" w:rsidRDefault="0029104E" w:rsidP="00A068B0">
            <w:pPr>
              <w:spacing w:before="120" w:after="120"/>
              <w:rPr>
                <w:spacing w:val="0"/>
              </w:rPr>
            </w:pPr>
          </w:p>
          <w:p w14:paraId="1F9EBF6C" w14:textId="77777777" w:rsidR="0029104E" w:rsidRPr="00A068B0" w:rsidRDefault="0029104E" w:rsidP="00A068B0">
            <w:pPr>
              <w:spacing w:before="120" w:after="120"/>
              <w:rPr>
                <w:spacing w:val="0"/>
              </w:rPr>
            </w:pPr>
          </w:p>
          <w:p w14:paraId="28224E41" w14:textId="77777777" w:rsidR="0029104E" w:rsidRPr="00A068B0" w:rsidRDefault="0029104E" w:rsidP="00A068B0">
            <w:pPr>
              <w:spacing w:before="120" w:after="120"/>
              <w:rPr>
                <w:spacing w:val="0"/>
              </w:rPr>
            </w:pPr>
          </w:p>
        </w:tc>
      </w:tr>
      <w:tr w:rsidR="0029104E" w:rsidRPr="003B2076" w14:paraId="5A4C7F45" w14:textId="77777777" w:rsidTr="000A6A63">
        <w:tc>
          <w:tcPr>
            <w:tcW w:w="9493" w:type="dxa"/>
            <w:gridSpan w:val="21"/>
            <w:shd w:val="clear" w:color="auto" w:fill="D9D9D9"/>
          </w:tcPr>
          <w:p w14:paraId="5259CE4F" w14:textId="633E610F" w:rsidR="0029104E" w:rsidRPr="00A068B0" w:rsidRDefault="0029104E" w:rsidP="00A068B0">
            <w:pPr>
              <w:spacing w:before="120" w:after="120"/>
              <w:rPr>
                <w:spacing w:val="0"/>
              </w:rPr>
            </w:pPr>
            <w:r w:rsidRPr="00A068B0">
              <w:rPr>
                <w:spacing w:val="0"/>
              </w:rPr>
              <w:lastRenderedPageBreak/>
              <w:br w:type="page"/>
            </w:r>
            <w:r w:rsidRPr="00A068B0">
              <w:rPr>
                <w:b/>
                <w:spacing w:val="0"/>
                <w:sz w:val="20"/>
              </w:rPr>
              <w:t>Power Quality – Voltage fluctuations and Flicker</w:t>
            </w:r>
            <w:r w:rsidRPr="00A068B0">
              <w:rPr>
                <w:spacing w:val="0"/>
                <w:sz w:val="20"/>
              </w:rPr>
              <w:t>: These tests should be undertaken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.3</w:t>
            </w:r>
            <w:r w:rsidR="00164568" w:rsidRPr="00A068B0">
              <w:rPr>
                <w:spacing w:val="0"/>
                <w:sz w:val="20"/>
              </w:rPr>
              <w:t xml:space="preserve"> (</w:t>
            </w:r>
            <w:r w:rsidR="00164568" w:rsidRPr="00A068B0">
              <w:rPr>
                <w:b/>
                <w:spacing w:val="0"/>
                <w:sz w:val="20"/>
              </w:rPr>
              <w:t>Inverter</w:t>
            </w:r>
            <w:r w:rsidR="00164568" w:rsidRPr="00A068B0">
              <w:rPr>
                <w:spacing w:val="0"/>
                <w:sz w:val="20"/>
              </w:rPr>
              <w:t xml:space="preserve"> connected) or Annex A2 A.2.3.3 (Synchronous)</w:t>
            </w:r>
            <w:r w:rsidR="00216979" w:rsidRPr="003B2076">
              <w:rPr>
                <w:spacing w:val="0"/>
                <w:sz w:val="20"/>
              </w:rPr>
              <w:t>.</w:t>
            </w:r>
          </w:p>
        </w:tc>
      </w:tr>
      <w:tr w:rsidR="0029104E" w:rsidRPr="003B2076" w14:paraId="360E80FD" w14:textId="77777777" w:rsidTr="000A6A63">
        <w:tc>
          <w:tcPr>
            <w:tcW w:w="1414" w:type="dxa"/>
            <w:gridSpan w:val="2"/>
          </w:tcPr>
          <w:p w14:paraId="43BB5A59" w14:textId="77777777" w:rsidR="0029104E" w:rsidRPr="00A068B0" w:rsidRDefault="0029104E" w:rsidP="00A068B0">
            <w:pPr>
              <w:spacing w:before="120" w:after="120"/>
              <w:rPr>
                <w:spacing w:val="0"/>
              </w:rPr>
            </w:pPr>
          </w:p>
        </w:tc>
        <w:tc>
          <w:tcPr>
            <w:tcW w:w="2441" w:type="dxa"/>
            <w:gridSpan w:val="9"/>
          </w:tcPr>
          <w:p w14:paraId="0585F1D6" w14:textId="77777777" w:rsidR="0029104E" w:rsidRPr="00A068B0" w:rsidRDefault="0029104E" w:rsidP="00A068B0">
            <w:pPr>
              <w:spacing w:before="120" w:after="120"/>
              <w:rPr>
                <w:spacing w:val="0"/>
                <w:sz w:val="20"/>
              </w:rPr>
            </w:pPr>
            <w:r w:rsidRPr="00A068B0">
              <w:rPr>
                <w:spacing w:val="0"/>
                <w:sz w:val="20"/>
              </w:rPr>
              <w:t>Starting</w:t>
            </w:r>
          </w:p>
        </w:tc>
        <w:tc>
          <w:tcPr>
            <w:tcW w:w="2519" w:type="dxa"/>
            <w:gridSpan w:val="7"/>
          </w:tcPr>
          <w:p w14:paraId="7E9B48A0" w14:textId="77777777" w:rsidR="0029104E" w:rsidRPr="00A068B0" w:rsidRDefault="0029104E" w:rsidP="00A068B0">
            <w:pPr>
              <w:spacing w:before="120" w:after="120"/>
              <w:rPr>
                <w:spacing w:val="0"/>
                <w:sz w:val="20"/>
              </w:rPr>
            </w:pPr>
            <w:r w:rsidRPr="00A068B0">
              <w:rPr>
                <w:spacing w:val="0"/>
                <w:sz w:val="20"/>
              </w:rPr>
              <w:t>Stopping</w:t>
            </w:r>
          </w:p>
        </w:tc>
        <w:tc>
          <w:tcPr>
            <w:tcW w:w="3119" w:type="dxa"/>
            <w:gridSpan w:val="3"/>
          </w:tcPr>
          <w:p w14:paraId="263E1092" w14:textId="77777777" w:rsidR="0029104E" w:rsidRPr="00A068B0" w:rsidRDefault="0029104E" w:rsidP="00A068B0">
            <w:pPr>
              <w:spacing w:before="120" w:after="120"/>
              <w:rPr>
                <w:spacing w:val="0"/>
                <w:sz w:val="20"/>
              </w:rPr>
            </w:pPr>
            <w:r w:rsidRPr="00A068B0">
              <w:rPr>
                <w:spacing w:val="0"/>
                <w:sz w:val="20"/>
              </w:rPr>
              <w:t>Running</w:t>
            </w:r>
          </w:p>
        </w:tc>
      </w:tr>
      <w:tr w:rsidR="0029104E" w:rsidRPr="003B2076" w14:paraId="6C8BEF4F" w14:textId="77777777" w:rsidTr="000A6A63">
        <w:tc>
          <w:tcPr>
            <w:tcW w:w="1414" w:type="dxa"/>
            <w:gridSpan w:val="2"/>
          </w:tcPr>
          <w:p w14:paraId="65773C7B" w14:textId="77777777" w:rsidR="0029104E" w:rsidRPr="00A068B0" w:rsidRDefault="0029104E" w:rsidP="00A068B0">
            <w:pPr>
              <w:spacing w:before="120" w:after="120"/>
              <w:rPr>
                <w:spacing w:val="0"/>
              </w:rPr>
            </w:pPr>
          </w:p>
        </w:tc>
        <w:tc>
          <w:tcPr>
            <w:tcW w:w="811" w:type="dxa"/>
            <w:gridSpan w:val="2"/>
          </w:tcPr>
          <w:p w14:paraId="2A581AF8" w14:textId="77777777" w:rsidR="0029104E" w:rsidRPr="00A068B0" w:rsidRDefault="0029104E" w:rsidP="00A068B0">
            <w:pPr>
              <w:spacing w:before="120" w:after="120"/>
              <w:rPr>
                <w:spacing w:val="0"/>
                <w:sz w:val="20"/>
              </w:rPr>
            </w:pPr>
            <w:r w:rsidRPr="00A068B0">
              <w:rPr>
                <w:spacing w:val="0"/>
                <w:sz w:val="20"/>
              </w:rPr>
              <w:t>d max</w:t>
            </w:r>
          </w:p>
        </w:tc>
        <w:tc>
          <w:tcPr>
            <w:tcW w:w="816" w:type="dxa"/>
            <w:gridSpan w:val="5"/>
          </w:tcPr>
          <w:p w14:paraId="110F5F3C" w14:textId="77777777" w:rsidR="0029104E" w:rsidRPr="00A068B0" w:rsidRDefault="0029104E" w:rsidP="00A068B0">
            <w:pPr>
              <w:spacing w:before="120" w:after="120"/>
              <w:rPr>
                <w:spacing w:val="0"/>
                <w:sz w:val="20"/>
              </w:rPr>
            </w:pPr>
            <w:r w:rsidRPr="00A068B0">
              <w:rPr>
                <w:spacing w:val="0"/>
                <w:sz w:val="20"/>
              </w:rPr>
              <w:t xml:space="preserve">d c </w:t>
            </w:r>
          </w:p>
        </w:tc>
        <w:tc>
          <w:tcPr>
            <w:tcW w:w="814" w:type="dxa"/>
            <w:gridSpan w:val="2"/>
          </w:tcPr>
          <w:p w14:paraId="15C52AAF" w14:textId="77777777" w:rsidR="0029104E" w:rsidRPr="00A068B0" w:rsidRDefault="0029104E" w:rsidP="00A068B0">
            <w:pPr>
              <w:spacing w:before="120" w:after="120"/>
              <w:rPr>
                <w:spacing w:val="0"/>
                <w:sz w:val="20"/>
              </w:rPr>
            </w:pPr>
            <w:r w:rsidRPr="00A068B0">
              <w:rPr>
                <w:spacing w:val="0"/>
                <w:sz w:val="20"/>
              </w:rPr>
              <w:t>d(t)</w:t>
            </w:r>
          </w:p>
        </w:tc>
        <w:tc>
          <w:tcPr>
            <w:tcW w:w="814" w:type="dxa"/>
            <w:gridSpan w:val="3"/>
          </w:tcPr>
          <w:p w14:paraId="480343A8" w14:textId="77777777" w:rsidR="0029104E" w:rsidRPr="00A068B0" w:rsidRDefault="0029104E" w:rsidP="00A068B0">
            <w:pPr>
              <w:spacing w:before="120" w:after="120"/>
              <w:rPr>
                <w:spacing w:val="0"/>
                <w:sz w:val="20"/>
              </w:rPr>
            </w:pPr>
            <w:r w:rsidRPr="00A068B0">
              <w:rPr>
                <w:spacing w:val="0"/>
                <w:sz w:val="20"/>
              </w:rPr>
              <w:t>d max</w:t>
            </w:r>
          </w:p>
        </w:tc>
        <w:tc>
          <w:tcPr>
            <w:tcW w:w="811" w:type="dxa"/>
            <w:gridSpan w:val="2"/>
          </w:tcPr>
          <w:p w14:paraId="404753D5" w14:textId="77777777" w:rsidR="0029104E" w:rsidRPr="00A068B0" w:rsidRDefault="0029104E" w:rsidP="00A068B0">
            <w:pPr>
              <w:spacing w:before="120" w:after="120"/>
              <w:rPr>
                <w:spacing w:val="0"/>
                <w:sz w:val="20"/>
              </w:rPr>
            </w:pPr>
            <w:r w:rsidRPr="00A068B0">
              <w:rPr>
                <w:spacing w:val="0"/>
                <w:sz w:val="20"/>
              </w:rPr>
              <w:t xml:space="preserve">d c </w:t>
            </w:r>
          </w:p>
        </w:tc>
        <w:tc>
          <w:tcPr>
            <w:tcW w:w="894" w:type="dxa"/>
            <w:gridSpan w:val="2"/>
          </w:tcPr>
          <w:p w14:paraId="0B67D704" w14:textId="77777777" w:rsidR="0029104E" w:rsidRPr="00A068B0" w:rsidRDefault="0029104E" w:rsidP="00A068B0">
            <w:pPr>
              <w:spacing w:before="120" w:after="120"/>
              <w:rPr>
                <w:spacing w:val="0"/>
                <w:sz w:val="20"/>
              </w:rPr>
            </w:pPr>
            <w:r w:rsidRPr="00A068B0">
              <w:rPr>
                <w:spacing w:val="0"/>
                <w:sz w:val="20"/>
              </w:rPr>
              <w:t>d(t)</w:t>
            </w:r>
          </w:p>
        </w:tc>
        <w:tc>
          <w:tcPr>
            <w:tcW w:w="1559" w:type="dxa"/>
            <w:gridSpan w:val="2"/>
          </w:tcPr>
          <w:p w14:paraId="29B0769E" w14:textId="77777777" w:rsidR="0029104E" w:rsidRPr="00A068B0" w:rsidRDefault="0029104E" w:rsidP="00A068B0">
            <w:pPr>
              <w:spacing w:before="120" w:after="120"/>
              <w:rPr>
                <w:spacing w:val="0"/>
                <w:sz w:val="20"/>
              </w:rPr>
            </w:pPr>
            <w:r w:rsidRPr="00A068B0">
              <w:rPr>
                <w:spacing w:val="0"/>
                <w:sz w:val="20"/>
              </w:rPr>
              <w:t>P</w:t>
            </w:r>
            <w:r w:rsidRPr="00A068B0">
              <w:rPr>
                <w:spacing w:val="0"/>
                <w:sz w:val="20"/>
                <w:vertAlign w:val="subscript"/>
              </w:rPr>
              <w:t>st</w:t>
            </w:r>
          </w:p>
        </w:tc>
        <w:tc>
          <w:tcPr>
            <w:tcW w:w="1560" w:type="dxa"/>
          </w:tcPr>
          <w:p w14:paraId="71C34DC8" w14:textId="77777777" w:rsidR="0029104E" w:rsidRPr="00A068B0" w:rsidRDefault="0029104E" w:rsidP="00A068B0">
            <w:pPr>
              <w:spacing w:before="120" w:after="120"/>
              <w:rPr>
                <w:spacing w:val="0"/>
                <w:sz w:val="20"/>
              </w:rPr>
            </w:pPr>
            <w:r w:rsidRPr="00A068B0">
              <w:rPr>
                <w:spacing w:val="0"/>
                <w:sz w:val="20"/>
              </w:rPr>
              <w:t>P</w:t>
            </w:r>
            <w:r w:rsidRPr="00A068B0">
              <w:rPr>
                <w:spacing w:val="0"/>
                <w:sz w:val="20"/>
                <w:vertAlign w:val="subscript"/>
              </w:rPr>
              <w:t>lt</w:t>
            </w:r>
            <w:r w:rsidRPr="00A068B0">
              <w:rPr>
                <w:spacing w:val="0"/>
                <w:sz w:val="20"/>
              </w:rPr>
              <w:t xml:space="preserve"> 2 hours</w:t>
            </w:r>
          </w:p>
        </w:tc>
      </w:tr>
      <w:tr w:rsidR="0029104E" w:rsidRPr="003B2076" w14:paraId="670A750A" w14:textId="77777777" w:rsidTr="000A6A63">
        <w:tc>
          <w:tcPr>
            <w:tcW w:w="1414" w:type="dxa"/>
            <w:gridSpan w:val="2"/>
          </w:tcPr>
          <w:p w14:paraId="4F689B11" w14:textId="77777777" w:rsidR="0029104E" w:rsidRPr="00A068B0" w:rsidRDefault="0029104E" w:rsidP="00A068B0">
            <w:pPr>
              <w:spacing w:before="120" w:after="120"/>
              <w:jc w:val="left"/>
              <w:rPr>
                <w:spacing w:val="0"/>
                <w:sz w:val="20"/>
              </w:rPr>
            </w:pPr>
            <w:r w:rsidRPr="00A068B0">
              <w:rPr>
                <w:spacing w:val="0"/>
                <w:sz w:val="20"/>
              </w:rPr>
              <w:t>Measured Values at test impedance</w:t>
            </w:r>
          </w:p>
        </w:tc>
        <w:tc>
          <w:tcPr>
            <w:tcW w:w="811" w:type="dxa"/>
            <w:gridSpan w:val="2"/>
          </w:tcPr>
          <w:p w14:paraId="7B11AE45" w14:textId="77777777" w:rsidR="0029104E" w:rsidRPr="00A068B0" w:rsidRDefault="0029104E" w:rsidP="00A068B0">
            <w:pPr>
              <w:spacing w:before="120" w:after="120"/>
              <w:rPr>
                <w:spacing w:val="0"/>
                <w:sz w:val="20"/>
              </w:rPr>
            </w:pPr>
          </w:p>
        </w:tc>
        <w:tc>
          <w:tcPr>
            <w:tcW w:w="816" w:type="dxa"/>
            <w:gridSpan w:val="5"/>
          </w:tcPr>
          <w:p w14:paraId="705777C3" w14:textId="77777777" w:rsidR="0029104E" w:rsidRPr="00A068B0" w:rsidRDefault="0029104E" w:rsidP="00A068B0">
            <w:pPr>
              <w:spacing w:before="120" w:after="120"/>
              <w:rPr>
                <w:spacing w:val="0"/>
                <w:sz w:val="20"/>
              </w:rPr>
            </w:pPr>
          </w:p>
        </w:tc>
        <w:tc>
          <w:tcPr>
            <w:tcW w:w="814" w:type="dxa"/>
            <w:gridSpan w:val="2"/>
          </w:tcPr>
          <w:p w14:paraId="669A66DA" w14:textId="77777777" w:rsidR="0029104E" w:rsidRPr="00A068B0" w:rsidRDefault="0029104E" w:rsidP="00A068B0">
            <w:pPr>
              <w:spacing w:before="120" w:after="120"/>
              <w:rPr>
                <w:spacing w:val="0"/>
                <w:sz w:val="20"/>
              </w:rPr>
            </w:pPr>
          </w:p>
        </w:tc>
        <w:tc>
          <w:tcPr>
            <w:tcW w:w="814" w:type="dxa"/>
            <w:gridSpan w:val="3"/>
          </w:tcPr>
          <w:p w14:paraId="4C68B281" w14:textId="77777777" w:rsidR="0029104E" w:rsidRPr="00A068B0" w:rsidRDefault="0029104E" w:rsidP="00A068B0">
            <w:pPr>
              <w:spacing w:before="120" w:after="120"/>
              <w:rPr>
                <w:spacing w:val="0"/>
                <w:sz w:val="20"/>
              </w:rPr>
            </w:pPr>
          </w:p>
        </w:tc>
        <w:tc>
          <w:tcPr>
            <w:tcW w:w="811" w:type="dxa"/>
            <w:gridSpan w:val="2"/>
          </w:tcPr>
          <w:p w14:paraId="6794DB9F" w14:textId="77777777" w:rsidR="0029104E" w:rsidRPr="00A068B0" w:rsidRDefault="0029104E" w:rsidP="00A068B0">
            <w:pPr>
              <w:spacing w:before="120" w:after="120"/>
              <w:rPr>
                <w:spacing w:val="0"/>
                <w:sz w:val="20"/>
              </w:rPr>
            </w:pPr>
          </w:p>
        </w:tc>
        <w:tc>
          <w:tcPr>
            <w:tcW w:w="894" w:type="dxa"/>
            <w:gridSpan w:val="2"/>
          </w:tcPr>
          <w:p w14:paraId="54BA5E05" w14:textId="77777777" w:rsidR="0029104E" w:rsidRPr="00A068B0" w:rsidRDefault="0029104E" w:rsidP="00A068B0">
            <w:pPr>
              <w:spacing w:before="120" w:after="120"/>
              <w:rPr>
                <w:spacing w:val="0"/>
                <w:sz w:val="20"/>
              </w:rPr>
            </w:pPr>
          </w:p>
        </w:tc>
        <w:tc>
          <w:tcPr>
            <w:tcW w:w="1559" w:type="dxa"/>
            <w:gridSpan w:val="2"/>
          </w:tcPr>
          <w:p w14:paraId="0CB5B7F1" w14:textId="77777777" w:rsidR="0029104E" w:rsidRPr="00A068B0" w:rsidRDefault="0029104E" w:rsidP="00A068B0">
            <w:pPr>
              <w:spacing w:before="120" w:after="120"/>
              <w:rPr>
                <w:spacing w:val="0"/>
                <w:sz w:val="20"/>
              </w:rPr>
            </w:pPr>
          </w:p>
        </w:tc>
        <w:tc>
          <w:tcPr>
            <w:tcW w:w="1560" w:type="dxa"/>
          </w:tcPr>
          <w:p w14:paraId="325E4F06" w14:textId="77777777" w:rsidR="0029104E" w:rsidRPr="00A068B0" w:rsidRDefault="0029104E" w:rsidP="00A068B0">
            <w:pPr>
              <w:spacing w:before="120" w:after="120"/>
              <w:rPr>
                <w:spacing w:val="0"/>
                <w:sz w:val="20"/>
              </w:rPr>
            </w:pPr>
          </w:p>
        </w:tc>
      </w:tr>
      <w:tr w:rsidR="0029104E" w:rsidRPr="003B2076" w14:paraId="015196BA" w14:textId="77777777" w:rsidTr="000A6A63">
        <w:tc>
          <w:tcPr>
            <w:tcW w:w="1414" w:type="dxa"/>
            <w:gridSpan w:val="2"/>
          </w:tcPr>
          <w:p w14:paraId="1738F500" w14:textId="77777777" w:rsidR="0029104E" w:rsidRPr="00A068B0" w:rsidRDefault="0029104E" w:rsidP="00A068B0">
            <w:pPr>
              <w:spacing w:before="120" w:after="120"/>
              <w:jc w:val="left"/>
              <w:rPr>
                <w:spacing w:val="0"/>
                <w:sz w:val="20"/>
              </w:rPr>
            </w:pPr>
            <w:r w:rsidRPr="00A068B0">
              <w:rPr>
                <w:spacing w:val="0"/>
                <w:sz w:val="20"/>
              </w:rPr>
              <w:t xml:space="preserve">Normalised to standard impedance </w:t>
            </w:r>
          </w:p>
        </w:tc>
        <w:tc>
          <w:tcPr>
            <w:tcW w:w="811" w:type="dxa"/>
            <w:gridSpan w:val="2"/>
          </w:tcPr>
          <w:p w14:paraId="7F1BB7D8" w14:textId="77777777" w:rsidR="0029104E" w:rsidRPr="00A068B0" w:rsidRDefault="0029104E" w:rsidP="00A068B0">
            <w:pPr>
              <w:spacing w:before="120" w:after="120"/>
              <w:rPr>
                <w:spacing w:val="0"/>
                <w:sz w:val="20"/>
              </w:rPr>
            </w:pPr>
          </w:p>
        </w:tc>
        <w:tc>
          <w:tcPr>
            <w:tcW w:w="816" w:type="dxa"/>
            <w:gridSpan w:val="5"/>
          </w:tcPr>
          <w:p w14:paraId="6568D82C" w14:textId="77777777" w:rsidR="0029104E" w:rsidRPr="00A068B0" w:rsidRDefault="0029104E" w:rsidP="00A068B0">
            <w:pPr>
              <w:spacing w:before="120" w:after="120"/>
              <w:rPr>
                <w:spacing w:val="0"/>
                <w:sz w:val="20"/>
              </w:rPr>
            </w:pPr>
          </w:p>
        </w:tc>
        <w:tc>
          <w:tcPr>
            <w:tcW w:w="814" w:type="dxa"/>
            <w:gridSpan w:val="2"/>
          </w:tcPr>
          <w:p w14:paraId="0239EFD2" w14:textId="77777777" w:rsidR="0029104E" w:rsidRPr="00A068B0" w:rsidRDefault="0029104E" w:rsidP="00A068B0">
            <w:pPr>
              <w:spacing w:before="120" w:after="120"/>
              <w:rPr>
                <w:spacing w:val="0"/>
                <w:sz w:val="20"/>
              </w:rPr>
            </w:pPr>
          </w:p>
        </w:tc>
        <w:tc>
          <w:tcPr>
            <w:tcW w:w="814" w:type="dxa"/>
            <w:gridSpan w:val="3"/>
          </w:tcPr>
          <w:p w14:paraId="03B20AFB" w14:textId="77777777" w:rsidR="0029104E" w:rsidRPr="00A068B0" w:rsidRDefault="0029104E" w:rsidP="00A068B0">
            <w:pPr>
              <w:spacing w:before="120" w:after="120"/>
              <w:rPr>
                <w:spacing w:val="0"/>
                <w:sz w:val="20"/>
              </w:rPr>
            </w:pPr>
          </w:p>
        </w:tc>
        <w:tc>
          <w:tcPr>
            <w:tcW w:w="811" w:type="dxa"/>
            <w:gridSpan w:val="2"/>
          </w:tcPr>
          <w:p w14:paraId="605C01CC" w14:textId="77777777" w:rsidR="0029104E" w:rsidRPr="00A068B0" w:rsidRDefault="0029104E" w:rsidP="00A068B0">
            <w:pPr>
              <w:spacing w:before="120" w:after="120"/>
              <w:rPr>
                <w:spacing w:val="0"/>
                <w:sz w:val="20"/>
              </w:rPr>
            </w:pPr>
          </w:p>
        </w:tc>
        <w:tc>
          <w:tcPr>
            <w:tcW w:w="894" w:type="dxa"/>
            <w:gridSpan w:val="2"/>
          </w:tcPr>
          <w:p w14:paraId="44BDCBF0" w14:textId="77777777" w:rsidR="0029104E" w:rsidRPr="00A068B0" w:rsidRDefault="0029104E" w:rsidP="00A068B0">
            <w:pPr>
              <w:spacing w:before="120" w:after="120"/>
              <w:rPr>
                <w:spacing w:val="0"/>
                <w:sz w:val="20"/>
              </w:rPr>
            </w:pPr>
          </w:p>
        </w:tc>
        <w:tc>
          <w:tcPr>
            <w:tcW w:w="1559" w:type="dxa"/>
            <w:gridSpan w:val="2"/>
          </w:tcPr>
          <w:p w14:paraId="404582C4" w14:textId="77777777" w:rsidR="0029104E" w:rsidRPr="00A068B0" w:rsidRDefault="0029104E" w:rsidP="00A068B0">
            <w:pPr>
              <w:spacing w:before="120" w:after="120"/>
              <w:rPr>
                <w:spacing w:val="0"/>
                <w:sz w:val="20"/>
              </w:rPr>
            </w:pPr>
          </w:p>
        </w:tc>
        <w:tc>
          <w:tcPr>
            <w:tcW w:w="1560" w:type="dxa"/>
          </w:tcPr>
          <w:p w14:paraId="45B6651B" w14:textId="77777777" w:rsidR="0029104E" w:rsidRPr="00A068B0" w:rsidRDefault="0029104E" w:rsidP="00A068B0">
            <w:pPr>
              <w:spacing w:before="120" w:after="120"/>
              <w:rPr>
                <w:spacing w:val="0"/>
                <w:sz w:val="20"/>
              </w:rPr>
            </w:pPr>
          </w:p>
        </w:tc>
      </w:tr>
      <w:tr w:rsidR="0029104E" w:rsidRPr="003B2076" w14:paraId="68AC3BB6" w14:textId="77777777" w:rsidTr="000A6A63">
        <w:tc>
          <w:tcPr>
            <w:tcW w:w="1414" w:type="dxa"/>
            <w:gridSpan w:val="2"/>
          </w:tcPr>
          <w:p w14:paraId="32100FD9" w14:textId="77777777" w:rsidR="0029104E" w:rsidRPr="00A068B0" w:rsidRDefault="0029104E" w:rsidP="00A068B0">
            <w:pPr>
              <w:spacing w:before="120" w:after="120"/>
              <w:jc w:val="left"/>
              <w:rPr>
                <w:spacing w:val="0"/>
                <w:sz w:val="20"/>
              </w:rPr>
            </w:pPr>
            <w:r w:rsidRPr="00A068B0">
              <w:rPr>
                <w:spacing w:val="0"/>
                <w:sz w:val="20"/>
              </w:rPr>
              <w:t>Normalised to required maximum impedance</w:t>
            </w:r>
          </w:p>
        </w:tc>
        <w:tc>
          <w:tcPr>
            <w:tcW w:w="811" w:type="dxa"/>
            <w:gridSpan w:val="2"/>
          </w:tcPr>
          <w:p w14:paraId="2D3CCD1A" w14:textId="77777777" w:rsidR="0029104E" w:rsidRPr="00A068B0" w:rsidRDefault="0029104E" w:rsidP="00A068B0">
            <w:pPr>
              <w:spacing w:before="120" w:after="120"/>
              <w:rPr>
                <w:spacing w:val="0"/>
                <w:sz w:val="20"/>
              </w:rPr>
            </w:pPr>
          </w:p>
        </w:tc>
        <w:tc>
          <w:tcPr>
            <w:tcW w:w="816" w:type="dxa"/>
            <w:gridSpan w:val="5"/>
          </w:tcPr>
          <w:p w14:paraId="1095388D" w14:textId="77777777" w:rsidR="0029104E" w:rsidRPr="00A068B0" w:rsidRDefault="0029104E" w:rsidP="00A068B0">
            <w:pPr>
              <w:spacing w:before="120" w:after="120"/>
              <w:rPr>
                <w:spacing w:val="0"/>
                <w:sz w:val="20"/>
              </w:rPr>
            </w:pPr>
          </w:p>
        </w:tc>
        <w:tc>
          <w:tcPr>
            <w:tcW w:w="814" w:type="dxa"/>
            <w:gridSpan w:val="2"/>
          </w:tcPr>
          <w:p w14:paraId="47A729BD" w14:textId="77777777" w:rsidR="0029104E" w:rsidRPr="00A068B0" w:rsidRDefault="0029104E" w:rsidP="00A068B0">
            <w:pPr>
              <w:spacing w:before="120" w:after="120"/>
              <w:rPr>
                <w:spacing w:val="0"/>
                <w:sz w:val="20"/>
              </w:rPr>
            </w:pPr>
          </w:p>
        </w:tc>
        <w:tc>
          <w:tcPr>
            <w:tcW w:w="814" w:type="dxa"/>
            <w:gridSpan w:val="3"/>
          </w:tcPr>
          <w:p w14:paraId="72F915CE" w14:textId="77777777" w:rsidR="0029104E" w:rsidRPr="00A068B0" w:rsidRDefault="0029104E" w:rsidP="00A068B0">
            <w:pPr>
              <w:spacing w:before="120" w:after="120"/>
              <w:rPr>
                <w:spacing w:val="0"/>
                <w:sz w:val="20"/>
              </w:rPr>
            </w:pPr>
          </w:p>
        </w:tc>
        <w:tc>
          <w:tcPr>
            <w:tcW w:w="811" w:type="dxa"/>
            <w:gridSpan w:val="2"/>
          </w:tcPr>
          <w:p w14:paraId="58C675C6" w14:textId="77777777" w:rsidR="0029104E" w:rsidRPr="00A068B0" w:rsidRDefault="0029104E" w:rsidP="00A068B0">
            <w:pPr>
              <w:spacing w:before="120" w:after="120"/>
              <w:rPr>
                <w:spacing w:val="0"/>
                <w:sz w:val="20"/>
              </w:rPr>
            </w:pPr>
          </w:p>
        </w:tc>
        <w:tc>
          <w:tcPr>
            <w:tcW w:w="894" w:type="dxa"/>
            <w:gridSpan w:val="2"/>
          </w:tcPr>
          <w:p w14:paraId="50A1032C" w14:textId="77777777" w:rsidR="0029104E" w:rsidRPr="00A068B0" w:rsidRDefault="0029104E" w:rsidP="00A068B0">
            <w:pPr>
              <w:spacing w:before="120" w:after="120"/>
              <w:rPr>
                <w:spacing w:val="0"/>
                <w:sz w:val="20"/>
              </w:rPr>
            </w:pPr>
          </w:p>
        </w:tc>
        <w:tc>
          <w:tcPr>
            <w:tcW w:w="1559" w:type="dxa"/>
            <w:gridSpan w:val="2"/>
          </w:tcPr>
          <w:p w14:paraId="4C038B72" w14:textId="77777777" w:rsidR="0029104E" w:rsidRPr="00A068B0" w:rsidRDefault="0029104E" w:rsidP="00A068B0">
            <w:pPr>
              <w:spacing w:before="120" w:after="120"/>
              <w:rPr>
                <w:spacing w:val="0"/>
                <w:sz w:val="20"/>
              </w:rPr>
            </w:pPr>
          </w:p>
        </w:tc>
        <w:tc>
          <w:tcPr>
            <w:tcW w:w="1560" w:type="dxa"/>
          </w:tcPr>
          <w:p w14:paraId="3F0973CC" w14:textId="77777777" w:rsidR="0029104E" w:rsidRPr="00A068B0" w:rsidRDefault="0029104E" w:rsidP="00A068B0">
            <w:pPr>
              <w:spacing w:before="120" w:after="120"/>
              <w:rPr>
                <w:spacing w:val="0"/>
                <w:sz w:val="20"/>
              </w:rPr>
            </w:pPr>
          </w:p>
        </w:tc>
      </w:tr>
      <w:tr w:rsidR="0029104E" w:rsidRPr="003B2076" w14:paraId="1F60873A" w14:textId="77777777" w:rsidTr="000A6A63">
        <w:tc>
          <w:tcPr>
            <w:tcW w:w="1414" w:type="dxa"/>
            <w:gridSpan w:val="2"/>
            <w:tcBorders>
              <w:bottom w:val="single" w:sz="4" w:space="0" w:color="auto"/>
            </w:tcBorders>
          </w:tcPr>
          <w:p w14:paraId="327BB6D2" w14:textId="77777777" w:rsidR="0029104E" w:rsidRPr="00A068B0" w:rsidRDefault="0029104E" w:rsidP="00A068B0">
            <w:pPr>
              <w:spacing w:before="120" w:after="120"/>
              <w:jc w:val="left"/>
              <w:rPr>
                <w:spacing w:val="0"/>
                <w:sz w:val="20"/>
              </w:rPr>
            </w:pPr>
            <w:r w:rsidRPr="00A068B0">
              <w:rPr>
                <w:spacing w:val="0"/>
                <w:sz w:val="20"/>
              </w:rPr>
              <w:t>Limits set under BS EN 61000-3-11</w:t>
            </w:r>
          </w:p>
        </w:tc>
        <w:tc>
          <w:tcPr>
            <w:tcW w:w="811" w:type="dxa"/>
            <w:gridSpan w:val="2"/>
            <w:tcBorders>
              <w:bottom w:val="single" w:sz="4" w:space="0" w:color="auto"/>
            </w:tcBorders>
          </w:tcPr>
          <w:p w14:paraId="4F2159E0" w14:textId="77777777" w:rsidR="0029104E" w:rsidRPr="00A068B0" w:rsidRDefault="0029104E" w:rsidP="00A068B0">
            <w:pPr>
              <w:spacing w:before="120" w:after="120"/>
              <w:rPr>
                <w:spacing w:val="0"/>
                <w:sz w:val="20"/>
              </w:rPr>
            </w:pPr>
            <w:r w:rsidRPr="00A068B0">
              <w:rPr>
                <w:spacing w:val="0"/>
                <w:sz w:val="20"/>
              </w:rPr>
              <w:t>4%</w:t>
            </w:r>
          </w:p>
        </w:tc>
        <w:tc>
          <w:tcPr>
            <w:tcW w:w="816" w:type="dxa"/>
            <w:gridSpan w:val="5"/>
            <w:tcBorders>
              <w:bottom w:val="single" w:sz="4" w:space="0" w:color="auto"/>
            </w:tcBorders>
          </w:tcPr>
          <w:p w14:paraId="4D81BA12" w14:textId="77777777" w:rsidR="0029104E" w:rsidRPr="00A068B0" w:rsidRDefault="0029104E" w:rsidP="00A068B0">
            <w:pPr>
              <w:spacing w:before="120" w:after="120"/>
              <w:rPr>
                <w:spacing w:val="0"/>
                <w:sz w:val="20"/>
              </w:rPr>
            </w:pPr>
            <w:r w:rsidRPr="00A068B0">
              <w:rPr>
                <w:spacing w:val="0"/>
                <w:sz w:val="20"/>
              </w:rPr>
              <w:t>3.3%</w:t>
            </w:r>
          </w:p>
        </w:tc>
        <w:tc>
          <w:tcPr>
            <w:tcW w:w="814" w:type="dxa"/>
            <w:gridSpan w:val="2"/>
            <w:tcBorders>
              <w:bottom w:val="single" w:sz="4" w:space="0" w:color="auto"/>
            </w:tcBorders>
          </w:tcPr>
          <w:p w14:paraId="04CC1A43" w14:textId="77777777" w:rsidR="0029104E" w:rsidRPr="00A068B0" w:rsidRDefault="0029104E" w:rsidP="00A068B0">
            <w:pPr>
              <w:spacing w:before="120" w:after="120"/>
              <w:rPr>
                <w:spacing w:val="0"/>
                <w:sz w:val="20"/>
              </w:rPr>
            </w:pPr>
            <w:r w:rsidRPr="00A068B0">
              <w:rPr>
                <w:spacing w:val="0"/>
                <w:sz w:val="20"/>
              </w:rPr>
              <w:t>3.3%</w:t>
            </w:r>
          </w:p>
        </w:tc>
        <w:tc>
          <w:tcPr>
            <w:tcW w:w="814" w:type="dxa"/>
            <w:gridSpan w:val="3"/>
            <w:tcBorders>
              <w:bottom w:val="single" w:sz="4" w:space="0" w:color="auto"/>
            </w:tcBorders>
          </w:tcPr>
          <w:p w14:paraId="25182806" w14:textId="77777777" w:rsidR="0029104E" w:rsidRPr="00A068B0" w:rsidRDefault="0029104E" w:rsidP="00A068B0">
            <w:pPr>
              <w:spacing w:before="120" w:after="120"/>
              <w:rPr>
                <w:spacing w:val="0"/>
                <w:sz w:val="20"/>
              </w:rPr>
            </w:pPr>
            <w:r w:rsidRPr="00A068B0">
              <w:rPr>
                <w:spacing w:val="0"/>
                <w:sz w:val="20"/>
              </w:rPr>
              <w:t>4%</w:t>
            </w:r>
          </w:p>
        </w:tc>
        <w:tc>
          <w:tcPr>
            <w:tcW w:w="811" w:type="dxa"/>
            <w:gridSpan w:val="2"/>
            <w:tcBorders>
              <w:bottom w:val="single" w:sz="4" w:space="0" w:color="auto"/>
            </w:tcBorders>
          </w:tcPr>
          <w:p w14:paraId="2AC4440D" w14:textId="77777777" w:rsidR="0029104E" w:rsidRPr="00A068B0" w:rsidRDefault="0029104E" w:rsidP="00A068B0">
            <w:pPr>
              <w:spacing w:before="120" w:after="120"/>
              <w:rPr>
                <w:spacing w:val="0"/>
                <w:sz w:val="20"/>
              </w:rPr>
            </w:pPr>
            <w:r w:rsidRPr="00A068B0">
              <w:rPr>
                <w:spacing w:val="0"/>
                <w:sz w:val="20"/>
              </w:rPr>
              <w:t>3.3%</w:t>
            </w:r>
          </w:p>
        </w:tc>
        <w:tc>
          <w:tcPr>
            <w:tcW w:w="894" w:type="dxa"/>
            <w:gridSpan w:val="2"/>
            <w:tcBorders>
              <w:bottom w:val="single" w:sz="4" w:space="0" w:color="auto"/>
            </w:tcBorders>
          </w:tcPr>
          <w:p w14:paraId="46736058" w14:textId="77777777" w:rsidR="0029104E" w:rsidRPr="00A068B0" w:rsidRDefault="0029104E" w:rsidP="00A068B0">
            <w:pPr>
              <w:spacing w:before="120" w:after="120"/>
              <w:rPr>
                <w:spacing w:val="0"/>
                <w:sz w:val="20"/>
              </w:rPr>
            </w:pPr>
            <w:r w:rsidRPr="00A068B0">
              <w:rPr>
                <w:spacing w:val="0"/>
                <w:sz w:val="20"/>
              </w:rPr>
              <w:t>3.3%</w:t>
            </w:r>
          </w:p>
        </w:tc>
        <w:tc>
          <w:tcPr>
            <w:tcW w:w="1559" w:type="dxa"/>
            <w:gridSpan w:val="2"/>
            <w:tcBorders>
              <w:bottom w:val="single" w:sz="4" w:space="0" w:color="auto"/>
            </w:tcBorders>
          </w:tcPr>
          <w:p w14:paraId="5343DD98" w14:textId="77777777" w:rsidR="0029104E" w:rsidRPr="00A068B0" w:rsidRDefault="0029104E" w:rsidP="00A068B0">
            <w:pPr>
              <w:spacing w:before="120" w:after="120"/>
              <w:rPr>
                <w:spacing w:val="0"/>
                <w:sz w:val="20"/>
              </w:rPr>
            </w:pPr>
            <w:r w:rsidRPr="00A068B0">
              <w:rPr>
                <w:spacing w:val="0"/>
                <w:sz w:val="20"/>
              </w:rPr>
              <w:t>1.0</w:t>
            </w:r>
          </w:p>
        </w:tc>
        <w:tc>
          <w:tcPr>
            <w:tcW w:w="1560" w:type="dxa"/>
            <w:tcBorders>
              <w:bottom w:val="single" w:sz="4" w:space="0" w:color="auto"/>
            </w:tcBorders>
          </w:tcPr>
          <w:p w14:paraId="6D98F0F3" w14:textId="77777777" w:rsidR="0029104E" w:rsidRPr="00A068B0" w:rsidRDefault="0029104E" w:rsidP="00A068B0">
            <w:pPr>
              <w:spacing w:before="120" w:after="120"/>
              <w:rPr>
                <w:spacing w:val="0"/>
                <w:sz w:val="20"/>
              </w:rPr>
            </w:pPr>
            <w:r w:rsidRPr="00A068B0">
              <w:rPr>
                <w:spacing w:val="0"/>
                <w:sz w:val="20"/>
              </w:rPr>
              <w:t>0.65</w:t>
            </w:r>
          </w:p>
        </w:tc>
      </w:tr>
      <w:tr w:rsidR="0029104E" w:rsidRPr="003B2076" w14:paraId="66C91B53" w14:textId="77777777" w:rsidTr="000A6A63">
        <w:trPr>
          <w:trHeight w:val="175"/>
        </w:trPr>
        <w:tc>
          <w:tcPr>
            <w:tcW w:w="1414" w:type="dxa"/>
            <w:gridSpan w:val="2"/>
            <w:shd w:val="clear" w:color="auto" w:fill="BFBFBF"/>
          </w:tcPr>
          <w:p w14:paraId="553073BE" w14:textId="77777777" w:rsidR="0029104E" w:rsidRPr="00A068B0" w:rsidRDefault="0029104E" w:rsidP="00A068B0">
            <w:pPr>
              <w:spacing w:before="120" w:after="120"/>
              <w:rPr>
                <w:spacing w:val="0"/>
              </w:rPr>
            </w:pPr>
          </w:p>
        </w:tc>
        <w:tc>
          <w:tcPr>
            <w:tcW w:w="1003" w:type="dxa"/>
            <w:gridSpan w:val="4"/>
            <w:shd w:val="clear" w:color="auto" w:fill="BFBFBF"/>
          </w:tcPr>
          <w:p w14:paraId="3ED5184A" w14:textId="77777777" w:rsidR="0029104E" w:rsidRPr="00A068B0" w:rsidRDefault="0029104E" w:rsidP="00A068B0">
            <w:pPr>
              <w:spacing w:before="120" w:after="120"/>
              <w:rPr>
                <w:spacing w:val="0"/>
              </w:rPr>
            </w:pPr>
          </w:p>
        </w:tc>
        <w:tc>
          <w:tcPr>
            <w:tcW w:w="1183" w:type="dxa"/>
            <w:gridSpan w:val="4"/>
            <w:shd w:val="clear" w:color="auto" w:fill="BFBFBF"/>
          </w:tcPr>
          <w:p w14:paraId="1011A7AD" w14:textId="77777777" w:rsidR="0029104E" w:rsidRPr="00A068B0" w:rsidRDefault="0029104E" w:rsidP="00A068B0">
            <w:pPr>
              <w:spacing w:before="120" w:after="120"/>
              <w:rPr>
                <w:spacing w:val="0"/>
              </w:rPr>
            </w:pPr>
          </w:p>
        </w:tc>
        <w:tc>
          <w:tcPr>
            <w:tcW w:w="1030" w:type="dxa"/>
            <w:gridSpan w:val="3"/>
            <w:shd w:val="clear" w:color="auto" w:fill="BFBFBF"/>
          </w:tcPr>
          <w:p w14:paraId="105A54B1" w14:textId="77777777" w:rsidR="0029104E" w:rsidRPr="00A068B0" w:rsidRDefault="0029104E" w:rsidP="00A068B0">
            <w:pPr>
              <w:spacing w:before="120" w:after="120"/>
              <w:rPr>
                <w:spacing w:val="0"/>
              </w:rPr>
            </w:pPr>
          </w:p>
        </w:tc>
        <w:tc>
          <w:tcPr>
            <w:tcW w:w="1430" w:type="dxa"/>
            <w:gridSpan w:val="4"/>
            <w:shd w:val="clear" w:color="auto" w:fill="BFBFBF"/>
          </w:tcPr>
          <w:p w14:paraId="746FD0A8" w14:textId="77777777" w:rsidR="0029104E" w:rsidRPr="00A068B0" w:rsidRDefault="0029104E" w:rsidP="00A068B0">
            <w:pPr>
              <w:spacing w:before="120" w:after="120"/>
              <w:rPr>
                <w:spacing w:val="0"/>
              </w:rPr>
            </w:pPr>
          </w:p>
        </w:tc>
        <w:tc>
          <w:tcPr>
            <w:tcW w:w="1008" w:type="dxa"/>
            <w:gridSpan w:val="2"/>
            <w:shd w:val="clear" w:color="auto" w:fill="BFBFBF"/>
          </w:tcPr>
          <w:p w14:paraId="00A4AC61" w14:textId="77777777" w:rsidR="0029104E" w:rsidRPr="00A068B0" w:rsidRDefault="0029104E" w:rsidP="00A068B0">
            <w:pPr>
              <w:spacing w:before="120" w:after="120"/>
              <w:rPr>
                <w:spacing w:val="0"/>
              </w:rPr>
            </w:pPr>
          </w:p>
        </w:tc>
        <w:tc>
          <w:tcPr>
            <w:tcW w:w="2425" w:type="dxa"/>
            <w:gridSpan w:val="2"/>
            <w:shd w:val="clear" w:color="auto" w:fill="BFBFBF"/>
          </w:tcPr>
          <w:p w14:paraId="4875B5B7" w14:textId="77777777" w:rsidR="0029104E" w:rsidRPr="00A068B0" w:rsidRDefault="0029104E" w:rsidP="00A068B0">
            <w:pPr>
              <w:spacing w:before="120" w:after="120"/>
              <w:rPr>
                <w:spacing w:val="0"/>
              </w:rPr>
            </w:pPr>
          </w:p>
        </w:tc>
      </w:tr>
      <w:tr w:rsidR="0029104E" w:rsidRPr="003B2076" w14:paraId="6F6C741E" w14:textId="77777777" w:rsidTr="000A6A63">
        <w:tc>
          <w:tcPr>
            <w:tcW w:w="1414" w:type="dxa"/>
            <w:gridSpan w:val="2"/>
          </w:tcPr>
          <w:p w14:paraId="4C2A2F65" w14:textId="77777777" w:rsidR="0029104E" w:rsidRPr="00A068B0" w:rsidRDefault="0029104E" w:rsidP="00A068B0">
            <w:pPr>
              <w:spacing w:before="120" w:after="120"/>
              <w:rPr>
                <w:spacing w:val="0"/>
                <w:sz w:val="20"/>
              </w:rPr>
            </w:pPr>
            <w:r w:rsidRPr="00A068B0">
              <w:rPr>
                <w:spacing w:val="0"/>
                <w:sz w:val="20"/>
              </w:rPr>
              <w:t>Test Impedance</w:t>
            </w:r>
          </w:p>
        </w:tc>
        <w:tc>
          <w:tcPr>
            <w:tcW w:w="1003" w:type="dxa"/>
            <w:gridSpan w:val="4"/>
          </w:tcPr>
          <w:p w14:paraId="09691348" w14:textId="77777777" w:rsidR="0029104E" w:rsidRPr="00A068B0" w:rsidRDefault="0029104E" w:rsidP="00A068B0">
            <w:pPr>
              <w:spacing w:before="120" w:after="120"/>
              <w:rPr>
                <w:spacing w:val="0"/>
                <w:sz w:val="20"/>
              </w:rPr>
            </w:pPr>
            <w:r w:rsidRPr="00A068B0">
              <w:rPr>
                <w:spacing w:val="0"/>
                <w:sz w:val="20"/>
              </w:rPr>
              <w:t>R</w:t>
            </w:r>
          </w:p>
        </w:tc>
        <w:tc>
          <w:tcPr>
            <w:tcW w:w="1183" w:type="dxa"/>
            <w:gridSpan w:val="4"/>
          </w:tcPr>
          <w:p w14:paraId="1F155F9D" w14:textId="77777777" w:rsidR="0029104E" w:rsidRPr="00A068B0" w:rsidRDefault="0029104E" w:rsidP="00A068B0">
            <w:pPr>
              <w:spacing w:before="120" w:after="120"/>
              <w:rPr>
                <w:spacing w:val="0"/>
                <w:sz w:val="20"/>
              </w:rPr>
            </w:pPr>
          </w:p>
        </w:tc>
        <w:tc>
          <w:tcPr>
            <w:tcW w:w="1030" w:type="dxa"/>
            <w:gridSpan w:val="3"/>
          </w:tcPr>
          <w:p w14:paraId="1201D531" w14:textId="77777777" w:rsidR="0029104E" w:rsidRPr="00A068B0" w:rsidRDefault="0029104E" w:rsidP="00A068B0">
            <w:pPr>
              <w:spacing w:before="120" w:after="120"/>
              <w:rPr>
                <w:spacing w:val="0"/>
                <w:sz w:val="20"/>
              </w:rPr>
            </w:pPr>
            <w:r w:rsidRPr="00A068B0">
              <w:rPr>
                <w:spacing w:val="0"/>
                <w:sz w:val="20"/>
              </w:rPr>
              <w:t>Ω</w:t>
            </w:r>
          </w:p>
        </w:tc>
        <w:tc>
          <w:tcPr>
            <w:tcW w:w="1430" w:type="dxa"/>
            <w:gridSpan w:val="4"/>
          </w:tcPr>
          <w:p w14:paraId="6B5C7364" w14:textId="573CCB80" w:rsidR="0029104E" w:rsidRPr="00A068B0" w:rsidRDefault="0029104E" w:rsidP="00A068B0">
            <w:pPr>
              <w:spacing w:before="120" w:after="120"/>
              <w:rPr>
                <w:spacing w:val="0"/>
                <w:sz w:val="20"/>
              </w:rPr>
            </w:pPr>
            <w:r w:rsidRPr="00A068B0">
              <w:rPr>
                <w:spacing w:val="0"/>
                <w:sz w:val="20"/>
              </w:rPr>
              <w:t>X</w:t>
            </w:r>
          </w:p>
        </w:tc>
        <w:tc>
          <w:tcPr>
            <w:tcW w:w="1008" w:type="dxa"/>
            <w:gridSpan w:val="2"/>
          </w:tcPr>
          <w:p w14:paraId="54C3C52E" w14:textId="77777777" w:rsidR="0029104E" w:rsidRPr="00A068B0" w:rsidRDefault="0029104E" w:rsidP="00A068B0">
            <w:pPr>
              <w:spacing w:before="120" w:after="120"/>
              <w:rPr>
                <w:spacing w:val="0"/>
                <w:sz w:val="20"/>
              </w:rPr>
            </w:pPr>
          </w:p>
        </w:tc>
        <w:tc>
          <w:tcPr>
            <w:tcW w:w="2425" w:type="dxa"/>
            <w:gridSpan w:val="2"/>
          </w:tcPr>
          <w:p w14:paraId="7570474E"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78D76EA0" w14:textId="77777777" w:rsidTr="000A6A63">
        <w:tc>
          <w:tcPr>
            <w:tcW w:w="1414" w:type="dxa"/>
            <w:gridSpan w:val="2"/>
          </w:tcPr>
          <w:p w14:paraId="2EAF9B9C" w14:textId="77777777" w:rsidR="0029104E" w:rsidRPr="00A068B0" w:rsidRDefault="0029104E" w:rsidP="00A068B0">
            <w:pPr>
              <w:spacing w:before="120" w:after="120"/>
              <w:rPr>
                <w:spacing w:val="0"/>
                <w:sz w:val="20"/>
              </w:rPr>
            </w:pPr>
            <w:r w:rsidRPr="00A068B0">
              <w:rPr>
                <w:spacing w:val="0"/>
                <w:sz w:val="20"/>
              </w:rPr>
              <w:t>Standard Impedance</w:t>
            </w:r>
          </w:p>
        </w:tc>
        <w:tc>
          <w:tcPr>
            <w:tcW w:w="1003" w:type="dxa"/>
            <w:gridSpan w:val="4"/>
          </w:tcPr>
          <w:p w14:paraId="21F17B20" w14:textId="77777777" w:rsidR="0029104E" w:rsidRPr="00A068B0" w:rsidRDefault="0029104E" w:rsidP="00A068B0">
            <w:pPr>
              <w:spacing w:before="120" w:after="120"/>
              <w:rPr>
                <w:spacing w:val="0"/>
                <w:sz w:val="20"/>
              </w:rPr>
            </w:pPr>
            <w:r w:rsidRPr="00A068B0">
              <w:rPr>
                <w:spacing w:val="0"/>
                <w:sz w:val="20"/>
              </w:rPr>
              <w:t>R</w:t>
            </w:r>
          </w:p>
        </w:tc>
        <w:tc>
          <w:tcPr>
            <w:tcW w:w="1183" w:type="dxa"/>
            <w:gridSpan w:val="4"/>
          </w:tcPr>
          <w:p w14:paraId="480D5118" w14:textId="77777777" w:rsidR="0029104E" w:rsidRPr="00A068B0" w:rsidRDefault="0029104E" w:rsidP="00A068B0">
            <w:pPr>
              <w:spacing w:before="120" w:after="120"/>
              <w:rPr>
                <w:spacing w:val="0"/>
                <w:sz w:val="20"/>
              </w:rPr>
            </w:pPr>
            <w:r w:rsidRPr="00A068B0">
              <w:rPr>
                <w:spacing w:val="0"/>
                <w:sz w:val="20"/>
              </w:rPr>
              <w:t>0.24 *</w:t>
            </w:r>
          </w:p>
          <w:p w14:paraId="41ECD0B9" w14:textId="77777777" w:rsidR="0029104E" w:rsidRPr="00A068B0" w:rsidRDefault="0029104E" w:rsidP="00A068B0">
            <w:pPr>
              <w:spacing w:before="120" w:after="120"/>
              <w:rPr>
                <w:spacing w:val="0"/>
                <w:sz w:val="20"/>
              </w:rPr>
            </w:pPr>
            <w:r w:rsidRPr="00A068B0">
              <w:rPr>
                <w:spacing w:val="0"/>
                <w:sz w:val="20"/>
              </w:rPr>
              <w:t>0.4 ^</w:t>
            </w:r>
          </w:p>
        </w:tc>
        <w:tc>
          <w:tcPr>
            <w:tcW w:w="1030" w:type="dxa"/>
            <w:gridSpan w:val="3"/>
          </w:tcPr>
          <w:p w14:paraId="35101C3B" w14:textId="77777777" w:rsidR="0029104E" w:rsidRPr="00A068B0" w:rsidRDefault="0029104E" w:rsidP="00A068B0">
            <w:pPr>
              <w:spacing w:before="120" w:after="120"/>
              <w:rPr>
                <w:spacing w:val="0"/>
                <w:sz w:val="20"/>
              </w:rPr>
            </w:pPr>
            <w:r w:rsidRPr="00A068B0">
              <w:rPr>
                <w:spacing w:val="0"/>
                <w:sz w:val="20"/>
              </w:rPr>
              <w:t>Ω</w:t>
            </w:r>
          </w:p>
        </w:tc>
        <w:tc>
          <w:tcPr>
            <w:tcW w:w="1430" w:type="dxa"/>
            <w:gridSpan w:val="4"/>
          </w:tcPr>
          <w:p w14:paraId="4617C0CD" w14:textId="54E41EBC" w:rsidR="0029104E" w:rsidRPr="00A068B0" w:rsidRDefault="0029104E" w:rsidP="00A068B0">
            <w:pPr>
              <w:spacing w:before="120" w:after="120"/>
              <w:rPr>
                <w:spacing w:val="0"/>
                <w:sz w:val="20"/>
              </w:rPr>
            </w:pPr>
            <w:r w:rsidRPr="00A068B0">
              <w:rPr>
                <w:spacing w:val="0"/>
                <w:sz w:val="20"/>
              </w:rPr>
              <w:t>X</w:t>
            </w:r>
          </w:p>
        </w:tc>
        <w:tc>
          <w:tcPr>
            <w:tcW w:w="1008" w:type="dxa"/>
            <w:gridSpan w:val="2"/>
          </w:tcPr>
          <w:p w14:paraId="184C4940" w14:textId="77777777" w:rsidR="0029104E" w:rsidRPr="00A068B0" w:rsidRDefault="0029104E" w:rsidP="00A068B0">
            <w:pPr>
              <w:spacing w:before="120" w:after="120"/>
              <w:rPr>
                <w:spacing w:val="0"/>
                <w:sz w:val="20"/>
              </w:rPr>
            </w:pPr>
            <w:r w:rsidRPr="00A068B0">
              <w:rPr>
                <w:spacing w:val="0"/>
                <w:sz w:val="20"/>
              </w:rPr>
              <w:t>0.15 *</w:t>
            </w:r>
          </w:p>
          <w:p w14:paraId="41A2C862" w14:textId="77777777" w:rsidR="0029104E" w:rsidRPr="00A068B0" w:rsidRDefault="0029104E" w:rsidP="00A068B0">
            <w:pPr>
              <w:spacing w:before="120" w:after="120"/>
              <w:rPr>
                <w:spacing w:val="0"/>
                <w:sz w:val="20"/>
              </w:rPr>
            </w:pPr>
            <w:r w:rsidRPr="00A068B0">
              <w:rPr>
                <w:spacing w:val="0"/>
                <w:sz w:val="20"/>
              </w:rPr>
              <w:t>0.25 ^</w:t>
            </w:r>
          </w:p>
        </w:tc>
        <w:tc>
          <w:tcPr>
            <w:tcW w:w="2425" w:type="dxa"/>
            <w:gridSpan w:val="2"/>
          </w:tcPr>
          <w:p w14:paraId="1CEE30EB"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6390941B" w14:textId="77777777" w:rsidTr="000A6A63">
        <w:tc>
          <w:tcPr>
            <w:tcW w:w="1414" w:type="dxa"/>
            <w:gridSpan w:val="2"/>
          </w:tcPr>
          <w:p w14:paraId="7BBBE65C" w14:textId="77777777" w:rsidR="0029104E" w:rsidRPr="00A068B0" w:rsidRDefault="0029104E" w:rsidP="00A068B0">
            <w:pPr>
              <w:spacing w:before="120" w:after="120"/>
              <w:rPr>
                <w:spacing w:val="0"/>
                <w:sz w:val="20"/>
              </w:rPr>
            </w:pPr>
            <w:r w:rsidRPr="00A068B0">
              <w:rPr>
                <w:spacing w:val="0"/>
                <w:sz w:val="20"/>
              </w:rPr>
              <w:t>Maximum Impedance</w:t>
            </w:r>
          </w:p>
        </w:tc>
        <w:tc>
          <w:tcPr>
            <w:tcW w:w="1003" w:type="dxa"/>
            <w:gridSpan w:val="4"/>
          </w:tcPr>
          <w:p w14:paraId="72814989" w14:textId="77777777" w:rsidR="0029104E" w:rsidRPr="00A068B0" w:rsidRDefault="0029104E" w:rsidP="00A068B0">
            <w:pPr>
              <w:spacing w:before="120" w:after="120"/>
              <w:rPr>
                <w:spacing w:val="0"/>
                <w:sz w:val="20"/>
              </w:rPr>
            </w:pPr>
            <w:r w:rsidRPr="00A068B0">
              <w:rPr>
                <w:spacing w:val="0"/>
                <w:sz w:val="20"/>
              </w:rPr>
              <w:t>R</w:t>
            </w:r>
          </w:p>
        </w:tc>
        <w:tc>
          <w:tcPr>
            <w:tcW w:w="1183" w:type="dxa"/>
            <w:gridSpan w:val="4"/>
          </w:tcPr>
          <w:p w14:paraId="64EEFF2F" w14:textId="77777777" w:rsidR="0029104E" w:rsidRPr="00A068B0" w:rsidRDefault="0029104E" w:rsidP="00A068B0">
            <w:pPr>
              <w:spacing w:before="120" w:after="120"/>
              <w:rPr>
                <w:spacing w:val="0"/>
                <w:sz w:val="20"/>
              </w:rPr>
            </w:pPr>
          </w:p>
        </w:tc>
        <w:tc>
          <w:tcPr>
            <w:tcW w:w="1030" w:type="dxa"/>
            <w:gridSpan w:val="3"/>
          </w:tcPr>
          <w:p w14:paraId="3FC09600" w14:textId="77777777" w:rsidR="0029104E" w:rsidRPr="00A068B0" w:rsidRDefault="0029104E" w:rsidP="00A068B0">
            <w:pPr>
              <w:spacing w:before="120" w:after="120"/>
              <w:rPr>
                <w:spacing w:val="0"/>
                <w:sz w:val="20"/>
              </w:rPr>
            </w:pPr>
            <w:r w:rsidRPr="00A068B0">
              <w:rPr>
                <w:spacing w:val="0"/>
                <w:sz w:val="20"/>
              </w:rPr>
              <w:t>Ω</w:t>
            </w:r>
          </w:p>
        </w:tc>
        <w:tc>
          <w:tcPr>
            <w:tcW w:w="1430" w:type="dxa"/>
            <w:gridSpan w:val="4"/>
          </w:tcPr>
          <w:p w14:paraId="5A47555D" w14:textId="55733D57" w:rsidR="0029104E" w:rsidRPr="00A068B0" w:rsidRDefault="0029104E" w:rsidP="00A068B0">
            <w:pPr>
              <w:spacing w:before="120" w:after="120"/>
              <w:rPr>
                <w:spacing w:val="0"/>
                <w:sz w:val="20"/>
              </w:rPr>
            </w:pPr>
            <w:r w:rsidRPr="00A068B0">
              <w:rPr>
                <w:spacing w:val="0"/>
                <w:sz w:val="20"/>
              </w:rPr>
              <w:t>X</w:t>
            </w:r>
          </w:p>
        </w:tc>
        <w:tc>
          <w:tcPr>
            <w:tcW w:w="1008" w:type="dxa"/>
            <w:gridSpan w:val="2"/>
          </w:tcPr>
          <w:p w14:paraId="7DA2C90B" w14:textId="77777777" w:rsidR="0029104E" w:rsidRPr="00A068B0" w:rsidRDefault="0029104E" w:rsidP="00A068B0">
            <w:pPr>
              <w:spacing w:before="120" w:after="120"/>
              <w:rPr>
                <w:spacing w:val="0"/>
                <w:sz w:val="20"/>
              </w:rPr>
            </w:pPr>
          </w:p>
        </w:tc>
        <w:tc>
          <w:tcPr>
            <w:tcW w:w="2425" w:type="dxa"/>
            <w:gridSpan w:val="2"/>
          </w:tcPr>
          <w:p w14:paraId="6907994A"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7885B193" w14:textId="77777777" w:rsidTr="000A6A63">
        <w:tc>
          <w:tcPr>
            <w:tcW w:w="9493" w:type="dxa"/>
            <w:gridSpan w:val="21"/>
          </w:tcPr>
          <w:p w14:paraId="3C8EC30D" w14:textId="134C3672" w:rsidR="0029104E" w:rsidRPr="00A068B0" w:rsidRDefault="006F1070" w:rsidP="00A068B0">
            <w:pPr>
              <w:spacing w:before="60" w:after="60"/>
              <w:rPr>
                <w:spacing w:val="0"/>
                <w:sz w:val="20"/>
              </w:rPr>
            </w:pPr>
            <w:r>
              <w:rPr>
                <w:spacing w:val="0"/>
                <w:sz w:val="20"/>
              </w:rPr>
              <w:t>*</w:t>
            </w:r>
            <w:r w:rsidR="0029104E" w:rsidRPr="00A068B0">
              <w:rPr>
                <w:spacing w:val="0"/>
                <w:sz w:val="20"/>
              </w:rPr>
              <w:t xml:space="preserve">Applies to three phase and split single phase </w:t>
            </w:r>
            <w:r w:rsidR="0029104E" w:rsidRPr="00A068B0">
              <w:rPr>
                <w:b/>
                <w:spacing w:val="0"/>
                <w:sz w:val="20"/>
              </w:rPr>
              <w:t>Micro-generators</w:t>
            </w:r>
            <w:r w:rsidR="0029104E" w:rsidRPr="00A068B0">
              <w:rPr>
                <w:spacing w:val="0"/>
                <w:sz w:val="20"/>
              </w:rPr>
              <w:t>.</w:t>
            </w:r>
          </w:p>
          <w:p w14:paraId="4BDD8B22" w14:textId="77777777" w:rsidR="0029104E" w:rsidRPr="00A068B0" w:rsidRDefault="0029104E" w:rsidP="00A068B0">
            <w:pPr>
              <w:spacing w:before="60" w:after="60"/>
              <w:rPr>
                <w:spacing w:val="0"/>
                <w:sz w:val="20"/>
              </w:rPr>
            </w:pPr>
            <w:r w:rsidRPr="00A068B0">
              <w:rPr>
                <w:spacing w:val="0"/>
                <w:sz w:val="20"/>
              </w:rPr>
              <w:t xml:space="preserve">^ Applies to single phase </w:t>
            </w:r>
            <w:r w:rsidRPr="00A068B0">
              <w:rPr>
                <w:b/>
                <w:spacing w:val="0"/>
                <w:sz w:val="20"/>
              </w:rPr>
              <w:t>Micro-generators</w:t>
            </w:r>
            <w:r w:rsidRPr="00A068B0">
              <w:rPr>
                <w:spacing w:val="0"/>
                <w:sz w:val="20"/>
              </w:rPr>
              <w:t xml:space="preserve"> and </w:t>
            </w:r>
            <w:r w:rsidRPr="00A068B0">
              <w:rPr>
                <w:b/>
                <w:spacing w:val="0"/>
                <w:sz w:val="20"/>
              </w:rPr>
              <w:t>Micro-generators</w:t>
            </w:r>
            <w:r w:rsidRPr="00A068B0">
              <w:rPr>
                <w:spacing w:val="0"/>
                <w:sz w:val="20"/>
              </w:rPr>
              <w:t xml:space="preserve"> using two phases on a three phase system.</w:t>
            </w:r>
          </w:p>
          <w:p w14:paraId="0D2F8726" w14:textId="77777777" w:rsidR="0029104E" w:rsidRPr="00A068B0" w:rsidRDefault="0029104E" w:rsidP="00A068B0">
            <w:pPr>
              <w:spacing w:before="60" w:after="60"/>
              <w:rPr>
                <w:spacing w:val="0"/>
                <w:sz w:val="20"/>
              </w:rPr>
            </w:pPr>
            <w:r w:rsidRPr="00A068B0">
              <w:rPr>
                <w:spacing w:val="0"/>
                <w:sz w:val="20"/>
              </w:rPr>
              <w:t>For voltage change and flicker measurements the following formula is to be used to convert the measured values to the normalised values where the power factor of the generation output is 0.98 or above.</w:t>
            </w:r>
          </w:p>
          <w:p w14:paraId="73607094" w14:textId="77777777" w:rsidR="0029104E" w:rsidRPr="00A068B0" w:rsidRDefault="0029104E" w:rsidP="00A068B0">
            <w:pPr>
              <w:spacing w:before="60" w:after="60"/>
              <w:rPr>
                <w:spacing w:val="0"/>
                <w:sz w:val="20"/>
              </w:rPr>
            </w:pPr>
            <w:r w:rsidRPr="00A068B0">
              <w:rPr>
                <w:spacing w:val="0"/>
                <w:sz w:val="20"/>
              </w:rPr>
              <w:t>Normalised value = Measured value*reference source resistance/measured source resistance at test point.</w:t>
            </w:r>
          </w:p>
          <w:p w14:paraId="55CBCB4F" w14:textId="77777777" w:rsidR="0029104E" w:rsidRPr="00A068B0" w:rsidRDefault="0029104E" w:rsidP="00A068B0">
            <w:pPr>
              <w:spacing w:before="60" w:after="60"/>
              <w:rPr>
                <w:spacing w:val="0"/>
                <w:sz w:val="20"/>
              </w:rPr>
            </w:pPr>
            <w:r w:rsidRPr="00A068B0">
              <w:rPr>
                <w:spacing w:val="0"/>
                <w:sz w:val="20"/>
              </w:rPr>
              <w:t>Single phase units reference source resistance is 0.4 Ω</w:t>
            </w:r>
          </w:p>
          <w:p w14:paraId="0643851F" w14:textId="77777777" w:rsidR="0029104E" w:rsidRPr="00A068B0" w:rsidRDefault="0029104E" w:rsidP="00A068B0">
            <w:pPr>
              <w:spacing w:before="60" w:after="60"/>
              <w:rPr>
                <w:spacing w:val="0"/>
                <w:sz w:val="20"/>
              </w:rPr>
            </w:pPr>
            <w:r w:rsidRPr="00A068B0">
              <w:rPr>
                <w:spacing w:val="0"/>
                <w:sz w:val="20"/>
              </w:rPr>
              <w:t>Two phase units in a three phase system reference source resistance is 0.4 Ω.</w:t>
            </w:r>
          </w:p>
          <w:p w14:paraId="6756AD8F" w14:textId="77777777" w:rsidR="0029104E" w:rsidRPr="00A068B0" w:rsidRDefault="0029104E" w:rsidP="00A068B0">
            <w:pPr>
              <w:spacing w:before="60" w:after="60"/>
              <w:rPr>
                <w:spacing w:val="0"/>
                <w:sz w:val="20"/>
              </w:rPr>
            </w:pPr>
            <w:r w:rsidRPr="00A068B0">
              <w:rPr>
                <w:spacing w:val="0"/>
                <w:sz w:val="20"/>
              </w:rPr>
              <w:t>Two phase units in a split phase system reference source resistance is 0.24 Ω.</w:t>
            </w:r>
          </w:p>
          <w:p w14:paraId="034D22BE" w14:textId="77777777" w:rsidR="0029104E" w:rsidRPr="00A068B0" w:rsidRDefault="0029104E" w:rsidP="00A068B0">
            <w:pPr>
              <w:spacing w:before="60" w:after="60"/>
              <w:rPr>
                <w:spacing w:val="0"/>
                <w:sz w:val="20"/>
              </w:rPr>
            </w:pPr>
            <w:r w:rsidRPr="00A068B0">
              <w:rPr>
                <w:spacing w:val="0"/>
                <w:sz w:val="20"/>
              </w:rPr>
              <w:t>Three phase units reference source resistance is 0.24 Ω.</w:t>
            </w:r>
          </w:p>
          <w:p w14:paraId="413A73B1" w14:textId="39FA5614" w:rsidR="0029104E" w:rsidRPr="00A068B0" w:rsidRDefault="0029104E" w:rsidP="00A068B0">
            <w:pPr>
              <w:spacing w:before="60" w:after="60"/>
              <w:rPr>
                <w:spacing w:val="0"/>
                <w:sz w:val="20"/>
              </w:rPr>
            </w:pPr>
            <w:r w:rsidRPr="00A068B0">
              <w:rPr>
                <w:spacing w:val="0"/>
                <w:sz w:val="20"/>
              </w:rPr>
              <w:t>Where the power factor of the output is under 0.98 then the X to R ratio of the test impedance should be close to that of the Standard Impedance.</w:t>
            </w:r>
          </w:p>
          <w:p w14:paraId="7A752EA2" w14:textId="77777777" w:rsidR="0029104E" w:rsidRPr="00A068B0" w:rsidRDefault="0029104E" w:rsidP="00A068B0">
            <w:pPr>
              <w:spacing w:before="60" w:after="60"/>
              <w:rPr>
                <w:spacing w:val="0"/>
                <w:sz w:val="20"/>
              </w:rPr>
            </w:pPr>
            <w:r w:rsidRPr="00A068B0">
              <w:rPr>
                <w:spacing w:val="0"/>
                <w:sz w:val="20"/>
              </w:rPr>
              <w:t>The stopping test should be a trip from full load operation.</w:t>
            </w:r>
          </w:p>
          <w:p w14:paraId="7C8AEBD1" w14:textId="1B5B51BF" w:rsidR="0029104E" w:rsidRPr="00A068B0" w:rsidRDefault="0029104E" w:rsidP="00A068B0">
            <w:pPr>
              <w:spacing w:before="60" w:after="60"/>
              <w:rPr>
                <w:spacing w:val="0"/>
                <w:sz w:val="20"/>
              </w:rPr>
            </w:pPr>
            <w:r w:rsidRPr="00A068B0">
              <w:rPr>
                <w:spacing w:val="0"/>
                <w:sz w:val="20"/>
              </w:rPr>
              <w:t xml:space="preserve">The duration of these tests need to </w:t>
            </w:r>
            <w:r w:rsidR="00C52A0F" w:rsidRPr="00A068B0">
              <w:rPr>
                <w:spacing w:val="0"/>
                <w:sz w:val="20"/>
              </w:rPr>
              <w:t>conform to</w:t>
            </w:r>
            <w:r w:rsidRPr="00A068B0">
              <w:rPr>
                <w:spacing w:val="0"/>
                <w:sz w:val="20"/>
              </w:rPr>
              <w:t xml:space="preserve"> the particular requirements set out in the testing notes for </w:t>
            </w:r>
            <w:r w:rsidRPr="00A068B0">
              <w:rPr>
                <w:spacing w:val="0"/>
                <w:sz w:val="20"/>
              </w:rPr>
              <w:lastRenderedPageBreak/>
              <w:t>the technology under test.  Dates and location of the test need to be noted below.</w:t>
            </w:r>
          </w:p>
        </w:tc>
      </w:tr>
      <w:tr w:rsidR="0029104E" w:rsidRPr="003B2076" w14:paraId="1474BFAC" w14:textId="77777777" w:rsidTr="000A6A63">
        <w:tc>
          <w:tcPr>
            <w:tcW w:w="2293" w:type="dxa"/>
            <w:gridSpan w:val="5"/>
          </w:tcPr>
          <w:p w14:paraId="3BFA4FF6" w14:textId="77777777" w:rsidR="0029104E" w:rsidRPr="00A068B0" w:rsidRDefault="0029104E" w:rsidP="00A068B0">
            <w:pPr>
              <w:spacing w:before="120" w:after="120"/>
              <w:rPr>
                <w:spacing w:val="0"/>
                <w:sz w:val="20"/>
              </w:rPr>
            </w:pPr>
            <w:r w:rsidRPr="00A068B0">
              <w:rPr>
                <w:spacing w:val="0"/>
                <w:sz w:val="20"/>
              </w:rPr>
              <w:lastRenderedPageBreak/>
              <w:t>Test start date</w:t>
            </w:r>
          </w:p>
          <w:p w14:paraId="0CDA5814" w14:textId="77777777" w:rsidR="0029104E" w:rsidRPr="00A068B0" w:rsidRDefault="0029104E" w:rsidP="00A068B0">
            <w:pPr>
              <w:spacing w:before="120" w:after="120"/>
              <w:rPr>
                <w:spacing w:val="0"/>
                <w:sz w:val="20"/>
              </w:rPr>
            </w:pPr>
          </w:p>
        </w:tc>
        <w:tc>
          <w:tcPr>
            <w:tcW w:w="2096" w:type="dxa"/>
            <w:gridSpan w:val="7"/>
          </w:tcPr>
          <w:p w14:paraId="2F71A439" w14:textId="77777777" w:rsidR="0029104E" w:rsidRPr="00A068B0" w:rsidRDefault="0029104E" w:rsidP="00A068B0">
            <w:pPr>
              <w:spacing w:before="120" w:after="120"/>
              <w:rPr>
                <w:spacing w:val="0"/>
                <w:sz w:val="20"/>
              </w:rPr>
            </w:pPr>
          </w:p>
        </w:tc>
        <w:tc>
          <w:tcPr>
            <w:tcW w:w="1671" w:type="dxa"/>
            <w:gridSpan w:val="5"/>
          </w:tcPr>
          <w:p w14:paraId="35B5F7F3" w14:textId="77777777" w:rsidR="0029104E" w:rsidRPr="00A068B0" w:rsidRDefault="0029104E" w:rsidP="00A068B0">
            <w:pPr>
              <w:spacing w:before="120" w:after="120"/>
              <w:rPr>
                <w:spacing w:val="0"/>
                <w:sz w:val="20"/>
              </w:rPr>
            </w:pPr>
            <w:r w:rsidRPr="00A068B0">
              <w:rPr>
                <w:spacing w:val="0"/>
                <w:sz w:val="20"/>
              </w:rPr>
              <w:t>Test end date</w:t>
            </w:r>
          </w:p>
        </w:tc>
        <w:tc>
          <w:tcPr>
            <w:tcW w:w="3433" w:type="dxa"/>
            <w:gridSpan w:val="4"/>
          </w:tcPr>
          <w:p w14:paraId="20F5E591" w14:textId="77777777" w:rsidR="0029104E" w:rsidRPr="00A068B0" w:rsidRDefault="0029104E" w:rsidP="00A068B0">
            <w:pPr>
              <w:spacing w:before="120" w:after="120"/>
              <w:rPr>
                <w:spacing w:val="0"/>
                <w:sz w:val="20"/>
              </w:rPr>
            </w:pPr>
          </w:p>
        </w:tc>
      </w:tr>
      <w:tr w:rsidR="0029104E" w:rsidRPr="003B2076" w14:paraId="1CA00CD6" w14:textId="77777777" w:rsidTr="000A6A63">
        <w:tc>
          <w:tcPr>
            <w:tcW w:w="2293" w:type="dxa"/>
            <w:gridSpan w:val="5"/>
          </w:tcPr>
          <w:p w14:paraId="5DE9F4B6" w14:textId="77777777" w:rsidR="0029104E" w:rsidRPr="00A068B0" w:rsidRDefault="0029104E" w:rsidP="00A068B0">
            <w:pPr>
              <w:spacing w:before="120" w:after="120"/>
              <w:rPr>
                <w:spacing w:val="0"/>
                <w:sz w:val="20"/>
              </w:rPr>
            </w:pPr>
            <w:r w:rsidRPr="00A068B0">
              <w:rPr>
                <w:spacing w:val="0"/>
                <w:sz w:val="20"/>
              </w:rPr>
              <w:t>Test location</w:t>
            </w:r>
          </w:p>
          <w:p w14:paraId="735DD20A" w14:textId="77777777" w:rsidR="0029104E" w:rsidRPr="00A068B0" w:rsidRDefault="0029104E" w:rsidP="00A068B0">
            <w:pPr>
              <w:spacing w:before="120" w:after="120"/>
              <w:rPr>
                <w:spacing w:val="0"/>
                <w:sz w:val="20"/>
              </w:rPr>
            </w:pPr>
          </w:p>
        </w:tc>
        <w:tc>
          <w:tcPr>
            <w:tcW w:w="7200" w:type="dxa"/>
            <w:gridSpan w:val="16"/>
          </w:tcPr>
          <w:p w14:paraId="714FC75C" w14:textId="77777777" w:rsidR="0029104E" w:rsidRPr="00A068B0" w:rsidRDefault="0029104E" w:rsidP="00A068B0">
            <w:pPr>
              <w:spacing w:before="120" w:after="120"/>
              <w:rPr>
                <w:spacing w:val="0"/>
                <w:sz w:val="20"/>
              </w:rPr>
            </w:pPr>
          </w:p>
        </w:tc>
      </w:tr>
      <w:tr w:rsidR="0029104E" w:rsidRPr="003B2076" w14:paraId="3586B9BE" w14:textId="77777777" w:rsidTr="000A6A63">
        <w:tc>
          <w:tcPr>
            <w:tcW w:w="9493" w:type="dxa"/>
            <w:gridSpan w:val="21"/>
            <w:shd w:val="clear" w:color="auto" w:fill="D9D9D9"/>
          </w:tcPr>
          <w:p w14:paraId="43191D52" w14:textId="6B1E61C0" w:rsidR="0029104E" w:rsidRPr="00A068B0" w:rsidRDefault="0029104E" w:rsidP="00A068B0">
            <w:pPr>
              <w:spacing w:before="120" w:after="120"/>
              <w:rPr>
                <w:spacing w:val="0"/>
                <w:sz w:val="20"/>
              </w:rPr>
            </w:pPr>
            <w:r w:rsidRPr="00A068B0">
              <w:rPr>
                <w:spacing w:val="0"/>
                <w:sz w:val="20"/>
              </w:rPr>
              <w:br w:type="page"/>
            </w:r>
            <w:r w:rsidRPr="00A068B0">
              <w:rPr>
                <w:b/>
                <w:spacing w:val="0"/>
                <w:sz w:val="20"/>
              </w:rPr>
              <w:t xml:space="preserve">Power quality – DC injection: </w:t>
            </w:r>
            <w:r w:rsidRPr="00A068B0">
              <w:rPr>
                <w:spacing w:val="0"/>
                <w:sz w:val="20"/>
              </w:rPr>
              <w:t>This test should be carried out in accordance with EN 50438 Annex D.3.10</w:t>
            </w:r>
          </w:p>
        </w:tc>
      </w:tr>
      <w:tr w:rsidR="0029104E" w:rsidRPr="003B2076" w14:paraId="71110EFF" w14:textId="77777777" w:rsidTr="000A6A63">
        <w:tc>
          <w:tcPr>
            <w:tcW w:w="1563" w:type="dxa"/>
            <w:gridSpan w:val="3"/>
          </w:tcPr>
          <w:p w14:paraId="0C907788" w14:textId="77777777" w:rsidR="0029104E" w:rsidRPr="00A068B0" w:rsidRDefault="0029104E" w:rsidP="00A068B0">
            <w:pPr>
              <w:spacing w:before="120" w:after="120"/>
              <w:jc w:val="left"/>
              <w:rPr>
                <w:spacing w:val="0"/>
                <w:sz w:val="20"/>
              </w:rPr>
            </w:pPr>
            <w:r w:rsidRPr="00A068B0">
              <w:rPr>
                <w:spacing w:val="0"/>
                <w:sz w:val="20"/>
              </w:rPr>
              <w:t>Test power level</w:t>
            </w:r>
          </w:p>
        </w:tc>
        <w:tc>
          <w:tcPr>
            <w:tcW w:w="1320" w:type="dxa"/>
            <w:gridSpan w:val="5"/>
          </w:tcPr>
          <w:p w14:paraId="1D465727" w14:textId="77777777" w:rsidR="0029104E" w:rsidRPr="00A068B0" w:rsidRDefault="0029104E" w:rsidP="00A068B0">
            <w:pPr>
              <w:spacing w:before="120" w:after="120"/>
              <w:rPr>
                <w:spacing w:val="0"/>
                <w:sz w:val="20"/>
              </w:rPr>
            </w:pPr>
            <w:r w:rsidRPr="00A068B0">
              <w:rPr>
                <w:spacing w:val="0"/>
                <w:sz w:val="20"/>
              </w:rPr>
              <w:t>20%</w:t>
            </w:r>
          </w:p>
        </w:tc>
        <w:tc>
          <w:tcPr>
            <w:tcW w:w="1506" w:type="dxa"/>
            <w:gridSpan w:val="4"/>
          </w:tcPr>
          <w:p w14:paraId="2E8A363B" w14:textId="77777777" w:rsidR="0029104E" w:rsidRPr="00A068B0" w:rsidRDefault="0029104E" w:rsidP="00A068B0">
            <w:pPr>
              <w:spacing w:before="120" w:after="120"/>
              <w:rPr>
                <w:spacing w:val="0"/>
                <w:sz w:val="20"/>
              </w:rPr>
            </w:pPr>
            <w:r w:rsidRPr="00A068B0">
              <w:rPr>
                <w:spacing w:val="0"/>
                <w:sz w:val="20"/>
              </w:rPr>
              <w:t>50%</w:t>
            </w:r>
          </w:p>
        </w:tc>
        <w:tc>
          <w:tcPr>
            <w:tcW w:w="1671" w:type="dxa"/>
            <w:gridSpan w:val="5"/>
          </w:tcPr>
          <w:p w14:paraId="074F3EB8" w14:textId="77777777" w:rsidR="0029104E" w:rsidRPr="00A068B0" w:rsidRDefault="0029104E" w:rsidP="00A068B0">
            <w:pPr>
              <w:spacing w:before="120" w:after="120"/>
              <w:rPr>
                <w:spacing w:val="0"/>
                <w:sz w:val="20"/>
              </w:rPr>
            </w:pPr>
            <w:r w:rsidRPr="00A068B0">
              <w:rPr>
                <w:spacing w:val="0"/>
                <w:sz w:val="20"/>
              </w:rPr>
              <w:t>75%</w:t>
            </w:r>
          </w:p>
        </w:tc>
        <w:tc>
          <w:tcPr>
            <w:tcW w:w="3433" w:type="dxa"/>
            <w:gridSpan w:val="4"/>
          </w:tcPr>
          <w:p w14:paraId="0625BEB0"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93257E" w14:textId="77777777" w:rsidTr="000A6A63">
        <w:tc>
          <w:tcPr>
            <w:tcW w:w="1563" w:type="dxa"/>
            <w:gridSpan w:val="3"/>
          </w:tcPr>
          <w:p w14:paraId="36793B28" w14:textId="77777777" w:rsidR="0029104E" w:rsidRPr="00A068B0" w:rsidRDefault="0029104E" w:rsidP="00A068B0">
            <w:pPr>
              <w:spacing w:before="120" w:after="120"/>
              <w:jc w:val="left"/>
              <w:rPr>
                <w:spacing w:val="0"/>
                <w:sz w:val="20"/>
              </w:rPr>
            </w:pPr>
            <w:r w:rsidRPr="00A068B0">
              <w:rPr>
                <w:spacing w:val="0"/>
                <w:sz w:val="20"/>
              </w:rPr>
              <w:t>Recorded value in Amps</w:t>
            </w:r>
          </w:p>
        </w:tc>
        <w:tc>
          <w:tcPr>
            <w:tcW w:w="1320" w:type="dxa"/>
            <w:gridSpan w:val="5"/>
          </w:tcPr>
          <w:p w14:paraId="63DF445F" w14:textId="77777777" w:rsidR="0029104E" w:rsidRPr="00A068B0" w:rsidRDefault="0029104E" w:rsidP="00A068B0">
            <w:pPr>
              <w:spacing w:before="120" w:after="120"/>
              <w:rPr>
                <w:spacing w:val="0"/>
                <w:sz w:val="20"/>
              </w:rPr>
            </w:pPr>
          </w:p>
        </w:tc>
        <w:tc>
          <w:tcPr>
            <w:tcW w:w="1506" w:type="dxa"/>
            <w:gridSpan w:val="4"/>
          </w:tcPr>
          <w:p w14:paraId="074EDE5C" w14:textId="77777777" w:rsidR="0029104E" w:rsidRPr="00A068B0" w:rsidRDefault="0029104E" w:rsidP="00A068B0">
            <w:pPr>
              <w:spacing w:before="120" w:after="120"/>
              <w:rPr>
                <w:spacing w:val="0"/>
                <w:sz w:val="20"/>
              </w:rPr>
            </w:pPr>
          </w:p>
        </w:tc>
        <w:tc>
          <w:tcPr>
            <w:tcW w:w="1671" w:type="dxa"/>
            <w:gridSpan w:val="5"/>
          </w:tcPr>
          <w:p w14:paraId="77B52DD6" w14:textId="77777777" w:rsidR="0029104E" w:rsidRPr="00A068B0" w:rsidRDefault="0029104E" w:rsidP="00A068B0">
            <w:pPr>
              <w:spacing w:before="120" w:after="120"/>
              <w:rPr>
                <w:spacing w:val="0"/>
                <w:sz w:val="20"/>
              </w:rPr>
            </w:pPr>
          </w:p>
        </w:tc>
        <w:tc>
          <w:tcPr>
            <w:tcW w:w="3433" w:type="dxa"/>
            <w:gridSpan w:val="4"/>
          </w:tcPr>
          <w:p w14:paraId="7CAC5057" w14:textId="77777777" w:rsidR="0029104E" w:rsidRPr="00A068B0" w:rsidRDefault="0029104E" w:rsidP="00A068B0">
            <w:pPr>
              <w:spacing w:before="120" w:after="120"/>
              <w:rPr>
                <w:spacing w:val="0"/>
                <w:sz w:val="20"/>
              </w:rPr>
            </w:pPr>
          </w:p>
        </w:tc>
      </w:tr>
      <w:tr w:rsidR="0029104E" w:rsidRPr="003B2076" w14:paraId="3C5FEFD5" w14:textId="77777777" w:rsidTr="000A6A63">
        <w:tc>
          <w:tcPr>
            <w:tcW w:w="1563" w:type="dxa"/>
            <w:gridSpan w:val="3"/>
          </w:tcPr>
          <w:p w14:paraId="1D1257C6" w14:textId="77777777" w:rsidR="0029104E" w:rsidRPr="00A068B0" w:rsidRDefault="0029104E" w:rsidP="00A068B0">
            <w:pPr>
              <w:spacing w:before="120" w:after="120"/>
              <w:jc w:val="left"/>
              <w:rPr>
                <w:spacing w:val="0"/>
                <w:sz w:val="20"/>
              </w:rPr>
            </w:pPr>
            <w:r w:rsidRPr="00A068B0">
              <w:rPr>
                <w:spacing w:val="0"/>
                <w:sz w:val="20"/>
              </w:rPr>
              <w:t>as % of rated AC current</w:t>
            </w:r>
          </w:p>
        </w:tc>
        <w:tc>
          <w:tcPr>
            <w:tcW w:w="1320" w:type="dxa"/>
            <w:gridSpan w:val="5"/>
          </w:tcPr>
          <w:p w14:paraId="63BE0A4A" w14:textId="77777777" w:rsidR="0029104E" w:rsidRPr="00A068B0" w:rsidRDefault="0029104E" w:rsidP="00A068B0">
            <w:pPr>
              <w:spacing w:before="120" w:after="120"/>
              <w:rPr>
                <w:spacing w:val="0"/>
                <w:sz w:val="20"/>
              </w:rPr>
            </w:pPr>
          </w:p>
        </w:tc>
        <w:tc>
          <w:tcPr>
            <w:tcW w:w="1506" w:type="dxa"/>
            <w:gridSpan w:val="4"/>
          </w:tcPr>
          <w:p w14:paraId="0C9D9E0A" w14:textId="77777777" w:rsidR="0029104E" w:rsidRPr="00A068B0" w:rsidRDefault="0029104E" w:rsidP="00A068B0">
            <w:pPr>
              <w:spacing w:before="120" w:after="120"/>
              <w:rPr>
                <w:spacing w:val="0"/>
                <w:sz w:val="20"/>
              </w:rPr>
            </w:pPr>
          </w:p>
        </w:tc>
        <w:tc>
          <w:tcPr>
            <w:tcW w:w="1671" w:type="dxa"/>
            <w:gridSpan w:val="5"/>
          </w:tcPr>
          <w:p w14:paraId="15C4A15B" w14:textId="77777777" w:rsidR="0029104E" w:rsidRPr="00A068B0" w:rsidRDefault="0029104E" w:rsidP="00A068B0">
            <w:pPr>
              <w:spacing w:before="120" w:after="120"/>
              <w:rPr>
                <w:spacing w:val="0"/>
                <w:sz w:val="20"/>
              </w:rPr>
            </w:pPr>
          </w:p>
        </w:tc>
        <w:tc>
          <w:tcPr>
            <w:tcW w:w="3433" w:type="dxa"/>
            <w:gridSpan w:val="4"/>
          </w:tcPr>
          <w:p w14:paraId="336ECA9E" w14:textId="77777777" w:rsidR="0029104E" w:rsidRPr="00A068B0" w:rsidRDefault="0029104E" w:rsidP="00A068B0">
            <w:pPr>
              <w:spacing w:before="120" w:after="120"/>
              <w:rPr>
                <w:spacing w:val="0"/>
                <w:sz w:val="20"/>
              </w:rPr>
            </w:pPr>
          </w:p>
        </w:tc>
      </w:tr>
      <w:tr w:rsidR="0029104E" w:rsidRPr="003B2076" w14:paraId="16856CCC" w14:textId="77777777" w:rsidTr="000A6A63">
        <w:tc>
          <w:tcPr>
            <w:tcW w:w="1563" w:type="dxa"/>
            <w:gridSpan w:val="3"/>
          </w:tcPr>
          <w:p w14:paraId="47808F74" w14:textId="77777777" w:rsidR="0029104E" w:rsidRPr="00A068B0" w:rsidRDefault="0029104E" w:rsidP="00A068B0">
            <w:pPr>
              <w:spacing w:before="120" w:after="120"/>
              <w:jc w:val="left"/>
              <w:rPr>
                <w:spacing w:val="0"/>
                <w:sz w:val="20"/>
              </w:rPr>
            </w:pPr>
            <w:r w:rsidRPr="00A068B0">
              <w:rPr>
                <w:spacing w:val="0"/>
                <w:sz w:val="20"/>
              </w:rPr>
              <w:t>Limit</w:t>
            </w:r>
          </w:p>
        </w:tc>
        <w:tc>
          <w:tcPr>
            <w:tcW w:w="1320" w:type="dxa"/>
            <w:gridSpan w:val="5"/>
          </w:tcPr>
          <w:p w14:paraId="2A0C1D26" w14:textId="77777777" w:rsidR="0029104E" w:rsidRPr="00A068B0" w:rsidRDefault="0029104E" w:rsidP="00A068B0">
            <w:pPr>
              <w:spacing w:before="120" w:after="120"/>
              <w:rPr>
                <w:spacing w:val="0"/>
                <w:sz w:val="20"/>
              </w:rPr>
            </w:pPr>
            <w:r w:rsidRPr="00A068B0">
              <w:rPr>
                <w:spacing w:val="0"/>
                <w:sz w:val="20"/>
              </w:rPr>
              <w:t>0.25%</w:t>
            </w:r>
          </w:p>
        </w:tc>
        <w:tc>
          <w:tcPr>
            <w:tcW w:w="1506" w:type="dxa"/>
            <w:gridSpan w:val="4"/>
          </w:tcPr>
          <w:p w14:paraId="2DC703A3" w14:textId="77777777" w:rsidR="0029104E" w:rsidRPr="00A068B0" w:rsidRDefault="0029104E" w:rsidP="00A068B0">
            <w:pPr>
              <w:spacing w:before="120" w:after="120"/>
              <w:rPr>
                <w:spacing w:val="0"/>
                <w:sz w:val="20"/>
              </w:rPr>
            </w:pPr>
            <w:r w:rsidRPr="00A068B0">
              <w:rPr>
                <w:spacing w:val="0"/>
                <w:sz w:val="20"/>
              </w:rPr>
              <w:t>0.25%</w:t>
            </w:r>
          </w:p>
        </w:tc>
        <w:tc>
          <w:tcPr>
            <w:tcW w:w="1671" w:type="dxa"/>
            <w:gridSpan w:val="5"/>
          </w:tcPr>
          <w:p w14:paraId="46E34CF8" w14:textId="77777777" w:rsidR="0029104E" w:rsidRPr="00A068B0" w:rsidRDefault="0029104E" w:rsidP="00A068B0">
            <w:pPr>
              <w:spacing w:before="120" w:after="120"/>
              <w:rPr>
                <w:spacing w:val="0"/>
                <w:sz w:val="20"/>
              </w:rPr>
            </w:pPr>
            <w:r w:rsidRPr="00A068B0">
              <w:rPr>
                <w:spacing w:val="0"/>
                <w:sz w:val="20"/>
              </w:rPr>
              <w:t>0.25%</w:t>
            </w:r>
          </w:p>
        </w:tc>
        <w:tc>
          <w:tcPr>
            <w:tcW w:w="3433" w:type="dxa"/>
            <w:gridSpan w:val="4"/>
          </w:tcPr>
          <w:p w14:paraId="190CAE3F" w14:textId="77777777" w:rsidR="0029104E" w:rsidRPr="00A068B0" w:rsidRDefault="0029104E" w:rsidP="00A068B0">
            <w:pPr>
              <w:spacing w:before="120" w:after="120"/>
              <w:rPr>
                <w:spacing w:val="0"/>
                <w:sz w:val="20"/>
              </w:rPr>
            </w:pPr>
            <w:r w:rsidRPr="00A068B0">
              <w:rPr>
                <w:spacing w:val="0"/>
                <w:sz w:val="20"/>
              </w:rPr>
              <w:t>0.25%</w:t>
            </w:r>
          </w:p>
        </w:tc>
      </w:tr>
      <w:tr w:rsidR="0029104E" w:rsidRPr="003B2076" w14:paraId="2C4BE9FF" w14:textId="77777777" w:rsidTr="000A6A63">
        <w:tc>
          <w:tcPr>
            <w:tcW w:w="9493" w:type="dxa"/>
            <w:gridSpan w:val="21"/>
            <w:shd w:val="clear" w:color="auto" w:fill="D9D9D9"/>
          </w:tcPr>
          <w:p w14:paraId="17AB93A5" w14:textId="77777777" w:rsidR="0029104E" w:rsidRPr="00A068B0" w:rsidRDefault="0029104E" w:rsidP="00A068B0">
            <w:pPr>
              <w:spacing w:before="120" w:after="120"/>
              <w:rPr>
                <w:spacing w:val="0"/>
                <w:sz w:val="20"/>
                <w:lang w:eastAsia="en-GB"/>
              </w:rPr>
            </w:pPr>
            <w:r w:rsidRPr="00A068B0">
              <w:rPr>
                <w:b/>
                <w:spacing w:val="0"/>
                <w:sz w:val="20"/>
                <w:lang w:eastAsia="en-GB"/>
              </w:rPr>
              <w:t>Power Quality – Power factor</w:t>
            </w:r>
            <w:r w:rsidRPr="00A068B0">
              <w:rPr>
                <w:spacing w:val="0"/>
                <w:sz w:val="20"/>
                <w:lang w:eastAsia="en-GB"/>
              </w:rPr>
              <w:t>: This test shall be carried out in accordance with EN 50538 Annex D.3.4.1 but with nominal voltage -6% and +10%. Voltage to be maintained within ±1.5% of the stated level during the test.</w:t>
            </w:r>
          </w:p>
        </w:tc>
      </w:tr>
      <w:tr w:rsidR="0029104E" w:rsidRPr="003B2076" w14:paraId="360D3362" w14:textId="77777777" w:rsidTr="000A6A63">
        <w:tc>
          <w:tcPr>
            <w:tcW w:w="2225" w:type="dxa"/>
            <w:gridSpan w:val="4"/>
          </w:tcPr>
          <w:p w14:paraId="775CB94B" w14:textId="77777777" w:rsidR="0029104E" w:rsidRPr="00A068B0" w:rsidRDefault="0029104E" w:rsidP="00A068B0">
            <w:pPr>
              <w:spacing w:before="120" w:after="120"/>
              <w:rPr>
                <w:spacing w:val="0"/>
                <w:sz w:val="20"/>
              </w:rPr>
            </w:pPr>
          </w:p>
        </w:tc>
        <w:tc>
          <w:tcPr>
            <w:tcW w:w="2164" w:type="dxa"/>
            <w:gridSpan w:val="8"/>
          </w:tcPr>
          <w:p w14:paraId="3B3D7466" w14:textId="5CDB764A" w:rsidR="0029104E" w:rsidRPr="00A068B0" w:rsidRDefault="0029104E" w:rsidP="00A068B0">
            <w:pPr>
              <w:spacing w:before="120" w:after="120"/>
              <w:rPr>
                <w:spacing w:val="0"/>
                <w:sz w:val="20"/>
              </w:rPr>
            </w:pPr>
            <w:r w:rsidRPr="00A068B0">
              <w:rPr>
                <w:spacing w:val="0"/>
                <w:sz w:val="20"/>
              </w:rPr>
              <w:t>216.2</w:t>
            </w:r>
            <w:r w:rsidR="004314BC" w:rsidRPr="00A068B0">
              <w:rPr>
                <w:spacing w:val="0"/>
                <w:sz w:val="20"/>
              </w:rPr>
              <w:t xml:space="preserve"> </w:t>
            </w:r>
            <w:r w:rsidRPr="00A068B0">
              <w:rPr>
                <w:spacing w:val="0"/>
                <w:sz w:val="20"/>
              </w:rPr>
              <w:t>V</w:t>
            </w:r>
          </w:p>
          <w:p w14:paraId="3FA73429" w14:textId="77777777" w:rsidR="0029104E" w:rsidRPr="00A068B0" w:rsidRDefault="0029104E" w:rsidP="00A068B0">
            <w:pPr>
              <w:spacing w:before="120" w:after="120"/>
              <w:rPr>
                <w:spacing w:val="0"/>
                <w:sz w:val="20"/>
              </w:rPr>
            </w:pPr>
          </w:p>
        </w:tc>
        <w:tc>
          <w:tcPr>
            <w:tcW w:w="1671" w:type="dxa"/>
            <w:gridSpan w:val="5"/>
          </w:tcPr>
          <w:p w14:paraId="0C88F133" w14:textId="27F4C569" w:rsidR="0029104E" w:rsidRPr="00A068B0" w:rsidRDefault="0029104E" w:rsidP="00A068B0">
            <w:pPr>
              <w:spacing w:before="120" w:after="120"/>
              <w:rPr>
                <w:spacing w:val="0"/>
                <w:sz w:val="20"/>
              </w:rPr>
            </w:pPr>
            <w:r w:rsidRPr="00A068B0">
              <w:rPr>
                <w:spacing w:val="0"/>
                <w:sz w:val="20"/>
              </w:rPr>
              <w:t>230</w:t>
            </w:r>
            <w:r w:rsidR="004314BC" w:rsidRPr="00A068B0">
              <w:rPr>
                <w:spacing w:val="0"/>
                <w:sz w:val="20"/>
              </w:rPr>
              <w:t xml:space="preserve"> </w:t>
            </w:r>
            <w:r w:rsidRPr="00A068B0">
              <w:rPr>
                <w:spacing w:val="0"/>
                <w:sz w:val="20"/>
              </w:rPr>
              <w:t>V</w:t>
            </w:r>
          </w:p>
        </w:tc>
        <w:tc>
          <w:tcPr>
            <w:tcW w:w="3433" w:type="dxa"/>
            <w:gridSpan w:val="4"/>
          </w:tcPr>
          <w:p w14:paraId="7C99DF01" w14:textId="3C1ABB3F" w:rsidR="0029104E" w:rsidRPr="00A068B0" w:rsidRDefault="0029104E" w:rsidP="00A068B0">
            <w:pPr>
              <w:spacing w:before="120" w:after="120"/>
              <w:rPr>
                <w:spacing w:val="0"/>
                <w:sz w:val="20"/>
              </w:rPr>
            </w:pPr>
            <w:r w:rsidRPr="00A068B0">
              <w:rPr>
                <w:spacing w:val="0"/>
                <w:sz w:val="20"/>
              </w:rPr>
              <w:t>253</w:t>
            </w:r>
            <w:r w:rsidR="004314BC" w:rsidRPr="00A068B0">
              <w:rPr>
                <w:spacing w:val="0"/>
                <w:sz w:val="20"/>
              </w:rPr>
              <w:t xml:space="preserve"> </w:t>
            </w:r>
            <w:r w:rsidRPr="00A068B0">
              <w:rPr>
                <w:spacing w:val="0"/>
                <w:sz w:val="20"/>
              </w:rPr>
              <w:t>V</w:t>
            </w:r>
          </w:p>
        </w:tc>
      </w:tr>
      <w:tr w:rsidR="0029104E" w:rsidRPr="003B2076" w14:paraId="3D35D7BA" w14:textId="77777777" w:rsidTr="000A6A63">
        <w:tc>
          <w:tcPr>
            <w:tcW w:w="2225" w:type="dxa"/>
            <w:gridSpan w:val="4"/>
          </w:tcPr>
          <w:p w14:paraId="3379008F" w14:textId="77777777" w:rsidR="0029104E" w:rsidRPr="00A068B0" w:rsidRDefault="0029104E" w:rsidP="00A068B0">
            <w:pPr>
              <w:spacing w:before="120" w:after="120"/>
              <w:rPr>
                <w:spacing w:val="0"/>
                <w:sz w:val="20"/>
              </w:rPr>
            </w:pPr>
            <w:r w:rsidRPr="00A068B0">
              <w:rPr>
                <w:spacing w:val="0"/>
                <w:sz w:val="20"/>
              </w:rPr>
              <w:t xml:space="preserve">20% of </w:t>
            </w:r>
            <w:r w:rsidRPr="00A068B0">
              <w:rPr>
                <w:b/>
                <w:spacing w:val="0"/>
                <w:sz w:val="20"/>
                <w:lang w:eastAsia="en-GB"/>
              </w:rPr>
              <w:t>Registered Capacity</w:t>
            </w:r>
          </w:p>
        </w:tc>
        <w:tc>
          <w:tcPr>
            <w:tcW w:w="2164" w:type="dxa"/>
            <w:gridSpan w:val="8"/>
          </w:tcPr>
          <w:p w14:paraId="44172C24" w14:textId="77777777" w:rsidR="0029104E" w:rsidRPr="00A068B0" w:rsidRDefault="0029104E" w:rsidP="00A068B0">
            <w:pPr>
              <w:spacing w:before="120" w:after="120"/>
              <w:rPr>
                <w:spacing w:val="0"/>
                <w:sz w:val="20"/>
              </w:rPr>
            </w:pPr>
          </w:p>
        </w:tc>
        <w:tc>
          <w:tcPr>
            <w:tcW w:w="1671" w:type="dxa"/>
            <w:gridSpan w:val="5"/>
          </w:tcPr>
          <w:p w14:paraId="480531C7" w14:textId="77777777" w:rsidR="0029104E" w:rsidRPr="00A068B0" w:rsidRDefault="0029104E" w:rsidP="00A068B0">
            <w:pPr>
              <w:spacing w:before="120" w:after="120"/>
              <w:rPr>
                <w:spacing w:val="0"/>
                <w:sz w:val="20"/>
              </w:rPr>
            </w:pPr>
          </w:p>
        </w:tc>
        <w:tc>
          <w:tcPr>
            <w:tcW w:w="3433" w:type="dxa"/>
            <w:gridSpan w:val="4"/>
          </w:tcPr>
          <w:p w14:paraId="0A536AD3" w14:textId="77777777" w:rsidR="0029104E" w:rsidRPr="00A068B0" w:rsidRDefault="0029104E" w:rsidP="00A068B0">
            <w:pPr>
              <w:spacing w:before="120" w:after="120"/>
              <w:rPr>
                <w:spacing w:val="0"/>
                <w:sz w:val="20"/>
              </w:rPr>
            </w:pPr>
          </w:p>
        </w:tc>
      </w:tr>
      <w:tr w:rsidR="0029104E" w:rsidRPr="003B2076" w14:paraId="32941F11" w14:textId="77777777" w:rsidTr="000A6A63">
        <w:tc>
          <w:tcPr>
            <w:tcW w:w="2225" w:type="dxa"/>
            <w:gridSpan w:val="4"/>
          </w:tcPr>
          <w:p w14:paraId="55A1C174" w14:textId="77777777" w:rsidR="0029104E" w:rsidRPr="00A068B0" w:rsidRDefault="0029104E" w:rsidP="00A068B0">
            <w:pPr>
              <w:spacing w:before="120" w:after="120"/>
              <w:rPr>
                <w:spacing w:val="0"/>
                <w:sz w:val="20"/>
              </w:rPr>
            </w:pPr>
            <w:r w:rsidRPr="00A068B0">
              <w:rPr>
                <w:spacing w:val="0"/>
                <w:sz w:val="20"/>
              </w:rPr>
              <w:t xml:space="preserve">50% of </w:t>
            </w:r>
            <w:r w:rsidRPr="00A068B0">
              <w:rPr>
                <w:b/>
                <w:spacing w:val="0"/>
                <w:sz w:val="20"/>
                <w:lang w:eastAsia="en-GB"/>
              </w:rPr>
              <w:t>Registered Capacity</w:t>
            </w:r>
            <w:r w:rsidRPr="00A068B0" w:rsidDel="0047237E">
              <w:rPr>
                <w:spacing w:val="0"/>
                <w:sz w:val="20"/>
              </w:rPr>
              <w:t xml:space="preserve"> </w:t>
            </w:r>
          </w:p>
        </w:tc>
        <w:tc>
          <w:tcPr>
            <w:tcW w:w="2164" w:type="dxa"/>
            <w:gridSpan w:val="8"/>
          </w:tcPr>
          <w:p w14:paraId="39875289" w14:textId="77777777" w:rsidR="0029104E" w:rsidRPr="00A068B0" w:rsidRDefault="0029104E" w:rsidP="00A068B0">
            <w:pPr>
              <w:spacing w:before="120" w:after="120"/>
              <w:rPr>
                <w:spacing w:val="0"/>
                <w:sz w:val="20"/>
              </w:rPr>
            </w:pPr>
          </w:p>
        </w:tc>
        <w:tc>
          <w:tcPr>
            <w:tcW w:w="1671" w:type="dxa"/>
            <w:gridSpan w:val="5"/>
          </w:tcPr>
          <w:p w14:paraId="177631FB" w14:textId="77777777" w:rsidR="0029104E" w:rsidRPr="00A068B0" w:rsidRDefault="0029104E" w:rsidP="00A068B0">
            <w:pPr>
              <w:spacing w:before="120" w:after="120"/>
              <w:rPr>
                <w:spacing w:val="0"/>
                <w:sz w:val="20"/>
              </w:rPr>
            </w:pPr>
          </w:p>
        </w:tc>
        <w:tc>
          <w:tcPr>
            <w:tcW w:w="3433" w:type="dxa"/>
            <w:gridSpan w:val="4"/>
          </w:tcPr>
          <w:p w14:paraId="2C68265A" w14:textId="77777777" w:rsidR="0029104E" w:rsidRPr="00A068B0" w:rsidRDefault="0029104E" w:rsidP="00A068B0">
            <w:pPr>
              <w:spacing w:before="120" w:after="120"/>
              <w:rPr>
                <w:spacing w:val="0"/>
                <w:sz w:val="20"/>
              </w:rPr>
            </w:pPr>
          </w:p>
        </w:tc>
      </w:tr>
      <w:tr w:rsidR="0029104E" w:rsidRPr="003B2076" w14:paraId="744B4FAA" w14:textId="77777777" w:rsidTr="000A6A63">
        <w:tc>
          <w:tcPr>
            <w:tcW w:w="2225" w:type="dxa"/>
            <w:gridSpan w:val="4"/>
          </w:tcPr>
          <w:p w14:paraId="777896E1" w14:textId="77777777" w:rsidR="0029104E" w:rsidRPr="00A068B0" w:rsidRDefault="0029104E" w:rsidP="00A068B0">
            <w:pPr>
              <w:spacing w:before="120" w:after="120"/>
              <w:rPr>
                <w:spacing w:val="0"/>
                <w:sz w:val="20"/>
              </w:rPr>
            </w:pPr>
            <w:r w:rsidRPr="00A068B0">
              <w:rPr>
                <w:spacing w:val="0"/>
                <w:sz w:val="20"/>
              </w:rPr>
              <w:t xml:space="preserve">75% of </w:t>
            </w:r>
            <w:r w:rsidRPr="00A068B0">
              <w:rPr>
                <w:b/>
                <w:spacing w:val="0"/>
                <w:sz w:val="20"/>
                <w:lang w:eastAsia="en-GB"/>
              </w:rPr>
              <w:t>Registered Capacity</w:t>
            </w:r>
            <w:r w:rsidRPr="00A068B0" w:rsidDel="0047237E">
              <w:rPr>
                <w:spacing w:val="0"/>
                <w:sz w:val="20"/>
                <w:lang w:eastAsia="en-GB"/>
              </w:rPr>
              <w:t xml:space="preserve"> </w:t>
            </w:r>
          </w:p>
        </w:tc>
        <w:tc>
          <w:tcPr>
            <w:tcW w:w="2164" w:type="dxa"/>
            <w:gridSpan w:val="8"/>
          </w:tcPr>
          <w:p w14:paraId="68412F6B" w14:textId="77777777" w:rsidR="0029104E" w:rsidRPr="00A068B0" w:rsidRDefault="0029104E" w:rsidP="00A068B0">
            <w:pPr>
              <w:spacing w:before="120" w:after="120"/>
              <w:rPr>
                <w:spacing w:val="0"/>
                <w:sz w:val="20"/>
              </w:rPr>
            </w:pPr>
          </w:p>
        </w:tc>
        <w:tc>
          <w:tcPr>
            <w:tcW w:w="1671" w:type="dxa"/>
            <w:gridSpan w:val="5"/>
          </w:tcPr>
          <w:p w14:paraId="27C51B7A" w14:textId="77777777" w:rsidR="0029104E" w:rsidRPr="00A068B0" w:rsidRDefault="0029104E" w:rsidP="00A068B0">
            <w:pPr>
              <w:spacing w:before="120" w:after="120"/>
              <w:rPr>
                <w:spacing w:val="0"/>
                <w:sz w:val="20"/>
              </w:rPr>
            </w:pPr>
          </w:p>
        </w:tc>
        <w:tc>
          <w:tcPr>
            <w:tcW w:w="3433" w:type="dxa"/>
            <w:gridSpan w:val="4"/>
          </w:tcPr>
          <w:p w14:paraId="4FBBD79C" w14:textId="77777777" w:rsidR="0029104E" w:rsidRPr="00A068B0" w:rsidRDefault="0029104E" w:rsidP="00A068B0">
            <w:pPr>
              <w:spacing w:before="120" w:after="120"/>
              <w:rPr>
                <w:spacing w:val="0"/>
                <w:sz w:val="20"/>
              </w:rPr>
            </w:pPr>
          </w:p>
        </w:tc>
      </w:tr>
      <w:tr w:rsidR="0029104E" w:rsidRPr="003B2076" w14:paraId="2CC7F095" w14:textId="77777777" w:rsidTr="000A6A63">
        <w:tc>
          <w:tcPr>
            <w:tcW w:w="2225" w:type="dxa"/>
            <w:gridSpan w:val="4"/>
          </w:tcPr>
          <w:p w14:paraId="083C1E5A" w14:textId="77777777" w:rsidR="0029104E" w:rsidRPr="00A068B0" w:rsidRDefault="0029104E" w:rsidP="00A068B0">
            <w:pPr>
              <w:spacing w:before="120" w:after="120"/>
              <w:rPr>
                <w:spacing w:val="0"/>
                <w:sz w:val="20"/>
              </w:rPr>
            </w:pPr>
            <w:r w:rsidRPr="00A068B0">
              <w:rPr>
                <w:spacing w:val="0"/>
                <w:sz w:val="20"/>
              </w:rPr>
              <w:t xml:space="preserve">100% of </w:t>
            </w:r>
            <w:r w:rsidRPr="00A068B0">
              <w:rPr>
                <w:b/>
                <w:spacing w:val="0"/>
                <w:sz w:val="20"/>
                <w:lang w:eastAsia="en-GB"/>
              </w:rPr>
              <w:t>Registered Capacity</w:t>
            </w:r>
            <w:r w:rsidRPr="00A068B0" w:rsidDel="0047237E">
              <w:rPr>
                <w:spacing w:val="0"/>
                <w:sz w:val="20"/>
                <w:lang w:eastAsia="en-GB"/>
              </w:rPr>
              <w:t xml:space="preserve"> </w:t>
            </w:r>
          </w:p>
        </w:tc>
        <w:tc>
          <w:tcPr>
            <w:tcW w:w="2164" w:type="dxa"/>
            <w:gridSpan w:val="8"/>
          </w:tcPr>
          <w:p w14:paraId="05652443" w14:textId="77777777" w:rsidR="0029104E" w:rsidRPr="00A068B0" w:rsidRDefault="0029104E" w:rsidP="00A068B0">
            <w:pPr>
              <w:spacing w:before="120" w:after="120"/>
              <w:rPr>
                <w:spacing w:val="0"/>
                <w:sz w:val="20"/>
              </w:rPr>
            </w:pPr>
          </w:p>
        </w:tc>
        <w:tc>
          <w:tcPr>
            <w:tcW w:w="1671" w:type="dxa"/>
            <w:gridSpan w:val="5"/>
          </w:tcPr>
          <w:p w14:paraId="142CCF59" w14:textId="77777777" w:rsidR="0029104E" w:rsidRPr="00A068B0" w:rsidRDefault="0029104E" w:rsidP="00A068B0">
            <w:pPr>
              <w:spacing w:before="120" w:after="120"/>
              <w:rPr>
                <w:spacing w:val="0"/>
                <w:sz w:val="20"/>
              </w:rPr>
            </w:pPr>
          </w:p>
        </w:tc>
        <w:tc>
          <w:tcPr>
            <w:tcW w:w="3433" w:type="dxa"/>
            <w:gridSpan w:val="4"/>
          </w:tcPr>
          <w:p w14:paraId="161B34DE" w14:textId="77777777" w:rsidR="0029104E" w:rsidRPr="00A068B0" w:rsidRDefault="0029104E" w:rsidP="00A068B0">
            <w:pPr>
              <w:spacing w:before="120" w:after="120"/>
              <w:rPr>
                <w:spacing w:val="0"/>
                <w:sz w:val="20"/>
              </w:rPr>
            </w:pPr>
          </w:p>
        </w:tc>
      </w:tr>
      <w:tr w:rsidR="0029104E" w:rsidRPr="003B2076" w14:paraId="0DAA3DC1" w14:textId="77777777" w:rsidTr="000A6A63">
        <w:tc>
          <w:tcPr>
            <w:tcW w:w="2225" w:type="dxa"/>
            <w:gridSpan w:val="4"/>
          </w:tcPr>
          <w:p w14:paraId="0D6545FF" w14:textId="77777777" w:rsidR="0029104E" w:rsidRPr="00A068B0" w:rsidRDefault="0029104E" w:rsidP="00A068B0">
            <w:pPr>
              <w:spacing w:before="120" w:after="120"/>
              <w:rPr>
                <w:spacing w:val="0"/>
                <w:sz w:val="20"/>
              </w:rPr>
            </w:pPr>
            <w:r w:rsidRPr="00A068B0">
              <w:rPr>
                <w:spacing w:val="0"/>
                <w:sz w:val="20"/>
              </w:rPr>
              <w:t xml:space="preserve">Limit </w:t>
            </w:r>
          </w:p>
        </w:tc>
        <w:tc>
          <w:tcPr>
            <w:tcW w:w="2164" w:type="dxa"/>
            <w:gridSpan w:val="8"/>
          </w:tcPr>
          <w:p w14:paraId="013AEE27" w14:textId="77777777" w:rsidR="0029104E" w:rsidRPr="00A068B0" w:rsidRDefault="0029104E" w:rsidP="00A068B0">
            <w:pPr>
              <w:spacing w:before="120" w:after="120"/>
              <w:rPr>
                <w:spacing w:val="0"/>
                <w:sz w:val="20"/>
              </w:rPr>
            </w:pPr>
            <w:r w:rsidRPr="00A068B0">
              <w:rPr>
                <w:spacing w:val="0"/>
                <w:sz w:val="20"/>
              </w:rPr>
              <w:t>&gt;0.95</w:t>
            </w:r>
          </w:p>
          <w:p w14:paraId="4CCF0F94" w14:textId="77777777" w:rsidR="0029104E" w:rsidRPr="00A068B0" w:rsidRDefault="0029104E" w:rsidP="00A068B0">
            <w:pPr>
              <w:spacing w:before="120" w:after="120"/>
              <w:rPr>
                <w:spacing w:val="0"/>
                <w:sz w:val="20"/>
              </w:rPr>
            </w:pPr>
          </w:p>
        </w:tc>
        <w:tc>
          <w:tcPr>
            <w:tcW w:w="1671" w:type="dxa"/>
            <w:gridSpan w:val="5"/>
          </w:tcPr>
          <w:p w14:paraId="3E95908F" w14:textId="77777777" w:rsidR="0029104E" w:rsidRPr="00A068B0" w:rsidRDefault="0029104E" w:rsidP="00A068B0">
            <w:pPr>
              <w:spacing w:before="120" w:after="120"/>
              <w:rPr>
                <w:spacing w:val="0"/>
                <w:sz w:val="20"/>
              </w:rPr>
            </w:pPr>
            <w:r w:rsidRPr="00A068B0">
              <w:rPr>
                <w:spacing w:val="0"/>
                <w:sz w:val="20"/>
              </w:rPr>
              <w:t>&gt;0.95</w:t>
            </w:r>
          </w:p>
        </w:tc>
        <w:tc>
          <w:tcPr>
            <w:tcW w:w="3433" w:type="dxa"/>
            <w:gridSpan w:val="4"/>
          </w:tcPr>
          <w:p w14:paraId="0AD7A38E" w14:textId="77777777" w:rsidR="0029104E" w:rsidRPr="00A068B0" w:rsidRDefault="0029104E" w:rsidP="00A068B0">
            <w:pPr>
              <w:spacing w:before="120" w:after="120"/>
              <w:rPr>
                <w:spacing w:val="0"/>
                <w:sz w:val="20"/>
              </w:rPr>
            </w:pPr>
            <w:r w:rsidRPr="00A068B0">
              <w:rPr>
                <w:spacing w:val="0"/>
                <w:sz w:val="20"/>
              </w:rPr>
              <w:t>&gt;0.95</w:t>
            </w:r>
          </w:p>
        </w:tc>
      </w:tr>
    </w:tbl>
    <w:p w14:paraId="07D92B45" w14:textId="77777777" w:rsidR="00E66DC6" w:rsidRDefault="00E66DC6">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66"/>
        <w:gridCol w:w="1006"/>
        <w:gridCol w:w="836"/>
        <w:gridCol w:w="1176"/>
        <w:gridCol w:w="1005"/>
        <w:gridCol w:w="1777"/>
        <w:gridCol w:w="2268"/>
      </w:tblGrid>
      <w:tr w:rsidR="0029104E" w:rsidRPr="003B2076" w14:paraId="14443262" w14:textId="77777777" w:rsidTr="000A6A63">
        <w:tc>
          <w:tcPr>
            <w:tcW w:w="9493" w:type="dxa"/>
            <w:gridSpan w:val="8"/>
            <w:shd w:val="clear" w:color="auto" w:fill="D9D9D9"/>
          </w:tcPr>
          <w:p w14:paraId="570FCD4F" w14:textId="0B77A876" w:rsidR="0029104E" w:rsidRPr="00A068B0" w:rsidRDefault="0029104E" w:rsidP="00A068B0">
            <w:pPr>
              <w:spacing w:before="120" w:after="120"/>
              <w:rPr>
                <w:b/>
                <w:spacing w:val="0"/>
                <w:lang w:eastAsia="en-GB"/>
              </w:rPr>
            </w:pPr>
            <w:r w:rsidRPr="00A068B0">
              <w:rPr>
                <w:b/>
                <w:spacing w:val="0"/>
                <w:lang w:eastAsia="en-GB"/>
              </w:rPr>
              <w:lastRenderedPageBreak/>
              <w:t>P</w:t>
            </w:r>
            <w:r w:rsidRPr="00A068B0">
              <w:rPr>
                <w:b/>
                <w:spacing w:val="0"/>
                <w:sz w:val="20"/>
              </w:rPr>
              <w:t>rotection</w:t>
            </w:r>
            <w:r w:rsidRPr="00A068B0">
              <w:rPr>
                <w:b/>
                <w:spacing w:val="0"/>
                <w:sz w:val="20"/>
                <w:lang w:eastAsia="en-GB"/>
              </w:rPr>
              <w:t xml:space="preserve"> –</w:t>
            </w:r>
            <w:r w:rsidRPr="00A068B0">
              <w:rPr>
                <w:b/>
                <w:spacing w:val="0"/>
                <w:sz w:val="20"/>
              </w:rPr>
              <w:t xml:space="preserve"> Frequency tests</w:t>
            </w:r>
            <w:r w:rsidRPr="00A068B0">
              <w:rPr>
                <w:b/>
                <w:spacing w:val="0"/>
                <w:sz w:val="20"/>
                <w:lang w:eastAsia="en-GB"/>
              </w:rPr>
              <w:t>:</w:t>
            </w:r>
            <w:r w:rsidRPr="00A068B0">
              <w:rPr>
                <w:spacing w:val="0"/>
                <w:sz w:val="20"/>
              </w:rPr>
              <w:t xml:space="preserve"> These tests should be carried out in accordance with EN 50438 Annex D.2.4 and the notes in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1576FC" w:rsidRPr="003B2076">
              <w:rPr>
                <w:spacing w:val="0"/>
                <w:sz w:val="20"/>
              </w:rPr>
              <w:t>3</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1576FC" w:rsidRPr="003B2076">
              <w:rPr>
                <w:spacing w:val="0"/>
                <w:sz w:val="20"/>
              </w:rPr>
              <w:t>3</w:t>
            </w:r>
            <w:r w:rsidR="00577C33" w:rsidRPr="00A068B0">
              <w:rPr>
                <w:spacing w:val="0"/>
                <w:sz w:val="20"/>
              </w:rPr>
              <w:t xml:space="preserve"> (Synchronous)</w:t>
            </w:r>
          </w:p>
        </w:tc>
      </w:tr>
      <w:tr w:rsidR="0029104E" w:rsidRPr="003B2076" w14:paraId="53E698B9" w14:textId="77777777" w:rsidTr="000A6A63">
        <w:tc>
          <w:tcPr>
            <w:tcW w:w="1259" w:type="dxa"/>
          </w:tcPr>
          <w:p w14:paraId="174D958C" w14:textId="77777777" w:rsidR="0029104E" w:rsidRPr="00A068B0" w:rsidRDefault="0029104E" w:rsidP="00A068B0">
            <w:pPr>
              <w:spacing w:before="120" w:after="120"/>
              <w:rPr>
                <w:spacing w:val="0"/>
                <w:sz w:val="20"/>
              </w:rPr>
            </w:pPr>
            <w:r w:rsidRPr="00A068B0">
              <w:rPr>
                <w:spacing w:val="0"/>
                <w:sz w:val="20"/>
              </w:rPr>
              <w:t>Function</w:t>
            </w:r>
          </w:p>
        </w:tc>
        <w:tc>
          <w:tcPr>
            <w:tcW w:w="2008" w:type="dxa"/>
            <w:gridSpan w:val="3"/>
          </w:tcPr>
          <w:p w14:paraId="166EDB54"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35E0D339"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0D1403E8"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117C74A3" w14:textId="77777777" w:rsidTr="00D22790">
        <w:tc>
          <w:tcPr>
            <w:tcW w:w="1259" w:type="dxa"/>
          </w:tcPr>
          <w:p w14:paraId="507DC8F3" w14:textId="77777777" w:rsidR="0029104E" w:rsidRPr="00A068B0" w:rsidRDefault="0029104E" w:rsidP="00A068B0">
            <w:pPr>
              <w:spacing w:before="120" w:after="120"/>
              <w:rPr>
                <w:spacing w:val="0"/>
                <w:sz w:val="20"/>
              </w:rPr>
            </w:pPr>
          </w:p>
        </w:tc>
        <w:tc>
          <w:tcPr>
            <w:tcW w:w="1172" w:type="dxa"/>
            <w:gridSpan w:val="2"/>
          </w:tcPr>
          <w:p w14:paraId="0492E0A8" w14:textId="77777777" w:rsidR="0029104E" w:rsidRPr="00A068B0" w:rsidRDefault="0029104E" w:rsidP="00A068B0">
            <w:pPr>
              <w:spacing w:before="120" w:after="120"/>
              <w:rPr>
                <w:spacing w:val="0"/>
                <w:sz w:val="20"/>
              </w:rPr>
            </w:pPr>
            <w:r w:rsidRPr="00A068B0">
              <w:rPr>
                <w:spacing w:val="0"/>
                <w:sz w:val="20"/>
              </w:rPr>
              <w:t>Frequency</w:t>
            </w:r>
          </w:p>
        </w:tc>
        <w:tc>
          <w:tcPr>
            <w:tcW w:w="836" w:type="dxa"/>
          </w:tcPr>
          <w:p w14:paraId="11C1405C"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3DCECD28" w14:textId="77777777" w:rsidR="0029104E" w:rsidRPr="00A068B0" w:rsidRDefault="0029104E" w:rsidP="00A068B0">
            <w:pPr>
              <w:spacing w:before="120" w:after="120"/>
              <w:rPr>
                <w:spacing w:val="0"/>
                <w:sz w:val="20"/>
              </w:rPr>
            </w:pPr>
            <w:r w:rsidRPr="00A068B0">
              <w:rPr>
                <w:spacing w:val="0"/>
                <w:sz w:val="20"/>
              </w:rPr>
              <w:t>Frequency</w:t>
            </w:r>
          </w:p>
        </w:tc>
        <w:tc>
          <w:tcPr>
            <w:tcW w:w="1005" w:type="dxa"/>
          </w:tcPr>
          <w:p w14:paraId="65E66DBB" w14:textId="08867C68" w:rsidR="0029104E" w:rsidRPr="00A068B0" w:rsidRDefault="0029104E" w:rsidP="00A068B0">
            <w:pPr>
              <w:spacing w:before="120" w:after="120"/>
              <w:rPr>
                <w:spacing w:val="0"/>
                <w:sz w:val="20"/>
              </w:rPr>
            </w:pPr>
            <w:r w:rsidRPr="00A068B0">
              <w:rPr>
                <w:spacing w:val="0"/>
                <w:sz w:val="20"/>
              </w:rPr>
              <w:t>Time delay</w:t>
            </w:r>
          </w:p>
        </w:tc>
        <w:tc>
          <w:tcPr>
            <w:tcW w:w="1777" w:type="dxa"/>
          </w:tcPr>
          <w:p w14:paraId="540C9817" w14:textId="77777777" w:rsidR="0029104E" w:rsidRPr="00A068B0" w:rsidRDefault="0029104E" w:rsidP="00A068B0">
            <w:pPr>
              <w:spacing w:before="120" w:after="120"/>
              <w:rPr>
                <w:spacing w:val="0"/>
                <w:sz w:val="20"/>
              </w:rPr>
            </w:pPr>
            <w:r w:rsidRPr="00A068B0">
              <w:rPr>
                <w:spacing w:val="0"/>
                <w:sz w:val="20"/>
              </w:rPr>
              <w:t>Frequency /time</w:t>
            </w:r>
          </w:p>
        </w:tc>
        <w:tc>
          <w:tcPr>
            <w:tcW w:w="2268" w:type="dxa"/>
          </w:tcPr>
          <w:p w14:paraId="02339F8C"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4119B56" w14:textId="77777777" w:rsidTr="00D22790">
        <w:tc>
          <w:tcPr>
            <w:tcW w:w="1259" w:type="dxa"/>
          </w:tcPr>
          <w:p w14:paraId="217A5197" w14:textId="2A5F447A" w:rsidR="0029104E" w:rsidRPr="00A068B0" w:rsidRDefault="0029104E" w:rsidP="00A068B0">
            <w:pPr>
              <w:spacing w:before="120" w:after="120"/>
              <w:rPr>
                <w:spacing w:val="0"/>
                <w:sz w:val="20"/>
              </w:rPr>
            </w:pPr>
            <w:r w:rsidRPr="00A068B0">
              <w:rPr>
                <w:spacing w:val="0"/>
                <w:sz w:val="20"/>
              </w:rPr>
              <w:t>U/F stage 1</w:t>
            </w:r>
          </w:p>
        </w:tc>
        <w:tc>
          <w:tcPr>
            <w:tcW w:w="1172" w:type="dxa"/>
            <w:gridSpan w:val="2"/>
          </w:tcPr>
          <w:p w14:paraId="6C98E37F" w14:textId="61D1724C" w:rsidR="0029104E" w:rsidRPr="00A068B0" w:rsidRDefault="0029104E" w:rsidP="00A068B0">
            <w:pPr>
              <w:spacing w:before="120" w:after="120"/>
              <w:rPr>
                <w:spacing w:val="0"/>
                <w:sz w:val="20"/>
              </w:rPr>
            </w:pPr>
            <w:r w:rsidRPr="00A068B0">
              <w:rPr>
                <w:spacing w:val="0"/>
                <w:sz w:val="20"/>
              </w:rPr>
              <w:t>47.5</w:t>
            </w:r>
            <w:r w:rsidR="004314BC" w:rsidRPr="00A068B0">
              <w:rPr>
                <w:spacing w:val="0"/>
                <w:sz w:val="20"/>
              </w:rPr>
              <w:t xml:space="preserve"> </w:t>
            </w:r>
            <w:r w:rsidRPr="00A068B0">
              <w:rPr>
                <w:spacing w:val="0"/>
                <w:sz w:val="20"/>
              </w:rPr>
              <w:t>Hz</w:t>
            </w:r>
          </w:p>
        </w:tc>
        <w:tc>
          <w:tcPr>
            <w:tcW w:w="836" w:type="dxa"/>
          </w:tcPr>
          <w:p w14:paraId="405C7094" w14:textId="144774A7"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r w:rsidRPr="00A068B0">
              <w:rPr>
                <w:spacing w:val="0"/>
                <w:sz w:val="20"/>
              </w:rPr>
              <w:t>s</w:t>
            </w:r>
          </w:p>
        </w:tc>
        <w:tc>
          <w:tcPr>
            <w:tcW w:w="1176" w:type="dxa"/>
          </w:tcPr>
          <w:p w14:paraId="3557B7E8" w14:textId="77777777" w:rsidR="0029104E" w:rsidRPr="00A068B0" w:rsidRDefault="0029104E" w:rsidP="00A068B0">
            <w:pPr>
              <w:spacing w:before="120" w:after="120"/>
              <w:rPr>
                <w:spacing w:val="0"/>
                <w:sz w:val="20"/>
              </w:rPr>
            </w:pPr>
          </w:p>
        </w:tc>
        <w:tc>
          <w:tcPr>
            <w:tcW w:w="1005" w:type="dxa"/>
          </w:tcPr>
          <w:p w14:paraId="01370678" w14:textId="77777777" w:rsidR="0029104E" w:rsidRPr="00A068B0" w:rsidRDefault="0029104E" w:rsidP="00A068B0">
            <w:pPr>
              <w:spacing w:before="120" w:after="120"/>
              <w:rPr>
                <w:spacing w:val="0"/>
                <w:sz w:val="20"/>
              </w:rPr>
            </w:pPr>
          </w:p>
        </w:tc>
        <w:tc>
          <w:tcPr>
            <w:tcW w:w="1777" w:type="dxa"/>
          </w:tcPr>
          <w:p w14:paraId="0E472A71" w14:textId="162B6194" w:rsidR="0029104E" w:rsidRPr="00A068B0" w:rsidRDefault="0029104E" w:rsidP="00D22790">
            <w:pPr>
              <w:spacing w:before="60" w:after="60"/>
              <w:jc w:val="left"/>
              <w:rPr>
                <w:spacing w:val="0"/>
                <w:sz w:val="20"/>
              </w:rPr>
            </w:pPr>
            <w:r w:rsidRPr="00A068B0">
              <w:rPr>
                <w:spacing w:val="0"/>
                <w:sz w:val="20"/>
              </w:rPr>
              <w:t>47.7</w:t>
            </w:r>
            <w:r w:rsidR="004314BC" w:rsidRPr="00A068B0">
              <w:rPr>
                <w:spacing w:val="0"/>
                <w:sz w:val="20"/>
              </w:rPr>
              <w:t xml:space="preserve"> </w:t>
            </w:r>
            <w:r w:rsidRPr="00A068B0">
              <w:rPr>
                <w:spacing w:val="0"/>
                <w:sz w:val="20"/>
              </w:rPr>
              <w:t>Hz</w:t>
            </w:r>
            <w:r w:rsidR="00D22790">
              <w:rPr>
                <w:spacing w:val="0"/>
                <w:sz w:val="20"/>
              </w:rPr>
              <w:br/>
            </w:r>
            <w:r w:rsidR="006F1070">
              <w:rPr>
                <w:spacing w:val="0"/>
                <w:sz w:val="20"/>
              </w:rPr>
              <w:t>30</w:t>
            </w:r>
            <w:r w:rsidR="004314BC" w:rsidRPr="00A068B0">
              <w:rPr>
                <w:spacing w:val="0"/>
                <w:sz w:val="20"/>
              </w:rPr>
              <w:t xml:space="preserve"> </w:t>
            </w:r>
            <w:r w:rsidRPr="00A068B0">
              <w:rPr>
                <w:spacing w:val="0"/>
                <w:sz w:val="20"/>
              </w:rPr>
              <w:t>s</w:t>
            </w:r>
          </w:p>
        </w:tc>
        <w:tc>
          <w:tcPr>
            <w:tcW w:w="2268" w:type="dxa"/>
          </w:tcPr>
          <w:p w14:paraId="5B33FA2E" w14:textId="77777777" w:rsidR="0029104E" w:rsidRPr="00A068B0" w:rsidRDefault="0029104E" w:rsidP="00A068B0">
            <w:pPr>
              <w:spacing w:before="120" w:after="120"/>
              <w:rPr>
                <w:spacing w:val="0"/>
                <w:sz w:val="20"/>
              </w:rPr>
            </w:pPr>
          </w:p>
        </w:tc>
      </w:tr>
      <w:tr w:rsidR="0029104E" w:rsidRPr="003B2076" w14:paraId="48C78B0E" w14:textId="77777777" w:rsidTr="00D22790">
        <w:tc>
          <w:tcPr>
            <w:tcW w:w="1259" w:type="dxa"/>
          </w:tcPr>
          <w:p w14:paraId="1125B4FD" w14:textId="23D2B39F" w:rsidR="0029104E" w:rsidRPr="00A068B0" w:rsidRDefault="0029104E" w:rsidP="00A068B0">
            <w:pPr>
              <w:spacing w:before="120" w:after="120"/>
              <w:rPr>
                <w:spacing w:val="0"/>
                <w:sz w:val="20"/>
              </w:rPr>
            </w:pPr>
            <w:r w:rsidRPr="00A068B0">
              <w:rPr>
                <w:spacing w:val="0"/>
                <w:sz w:val="20"/>
              </w:rPr>
              <w:t>U/F stage 2</w:t>
            </w:r>
          </w:p>
        </w:tc>
        <w:tc>
          <w:tcPr>
            <w:tcW w:w="1172" w:type="dxa"/>
            <w:gridSpan w:val="2"/>
          </w:tcPr>
          <w:p w14:paraId="6E9D134B" w14:textId="57ECA1B5" w:rsidR="0029104E" w:rsidRPr="00A068B0" w:rsidRDefault="0029104E" w:rsidP="00A068B0">
            <w:pPr>
              <w:spacing w:before="120" w:after="120"/>
              <w:rPr>
                <w:spacing w:val="0"/>
                <w:sz w:val="20"/>
              </w:rPr>
            </w:pPr>
            <w:r w:rsidRPr="00A068B0">
              <w:rPr>
                <w:spacing w:val="0"/>
                <w:sz w:val="20"/>
              </w:rPr>
              <w:t>47</w:t>
            </w:r>
            <w:r w:rsidR="004314BC" w:rsidRPr="00A068B0">
              <w:rPr>
                <w:spacing w:val="0"/>
                <w:sz w:val="20"/>
              </w:rPr>
              <w:t xml:space="preserve"> </w:t>
            </w:r>
            <w:r w:rsidRPr="00A068B0">
              <w:rPr>
                <w:spacing w:val="0"/>
                <w:sz w:val="20"/>
              </w:rPr>
              <w:t>Hz</w:t>
            </w:r>
          </w:p>
        </w:tc>
        <w:tc>
          <w:tcPr>
            <w:tcW w:w="836" w:type="dxa"/>
          </w:tcPr>
          <w:p w14:paraId="1AFA05BB" w14:textId="77F0F57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04BA968D" w14:textId="77777777" w:rsidR="0029104E" w:rsidRPr="00A068B0" w:rsidRDefault="0029104E" w:rsidP="00A068B0">
            <w:pPr>
              <w:spacing w:before="120" w:after="120"/>
              <w:rPr>
                <w:spacing w:val="0"/>
                <w:sz w:val="20"/>
              </w:rPr>
            </w:pPr>
          </w:p>
        </w:tc>
        <w:tc>
          <w:tcPr>
            <w:tcW w:w="1005" w:type="dxa"/>
          </w:tcPr>
          <w:p w14:paraId="052E5ADF" w14:textId="77777777" w:rsidR="0029104E" w:rsidRPr="00A068B0" w:rsidRDefault="0029104E" w:rsidP="00A068B0">
            <w:pPr>
              <w:spacing w:before="120" w:after="120"/>
              <w:rPr>
                <w:spacing w:val="0"/>
                <w:sz w:val="20"/>
              </w:rPr>
            </w:pPr>
          </w:p>
        </w:tc>
        <w:tc>
          <w:tcPr>
            <w:tcW w:w="1777" w:type="dxa"/>
          </w:tcPr>
          <w:p w14:paraId="40C9B880" w14:textId="7526DBE9" w:rsidR="0029104E" w:rsidRPr="00A068B0" w:rsidRDefault="0029104E" w:rsidP="00D22790">
            <w:pPr>
              <w:spacing w:before="60" w:after="60"/>
              <w:jc w:val="left"/>
              <w:rPr>
                <w:spacing w:val="0"/>
                <w:sz w:val="20"/>
              </w:rPr>
            </w:pPr>
            <w:r w:rsidRPr="00A068B0">
              <w:rPr>
                <w:spacing w:val="0"/>
                <w:sz w:val="20"/>
              </w:rPr>
              <w:t>47.2</w:t>
            </w:r>
            <w:r w:rsidR="004314BC" w:rsidRPr="00A068B0">
              <w:rPr>
                <w:spacing w:val="0"/>
                <w:sz w:val="20"/>
              </w:rPr>
              <w:t xml:space="preserve"> </w:t>
            </w:r>
            <w:r w:rsidRPr="00A068B0">
              <w:rPr>
                <w:spacing w:val="0"/>
                <w:sz w:val="20"/>
              </w:rPr>
              <w:t>Hz</w:t>
            </w:r>
            <w:r w:rsidR="00D22790">
              <w:rPr>
                <w:spacing w:val="0"/>
                <w:sz w:val="20"/>
              </w:rPr>
              <w:br/>
            </w:r>
            <w:r w:rsidR="006F1070">
              <w:rPr>
                <w:spacing w:val="0"/>
                <w:sz w:val="20"/>
              </w:rPr>
              <w:t>19.5</w:t>
            </w:r>
            <w:r w:rsidR="004314BC" w:rsidRPr="00A068B0">
              <w:rPr>
                <w:spacing w:val="0"/>
                <w:sz w:val="20"/>
              </w:rPr>
              <w:t xml:space="preserve"> </w:t>
            </w:r>
            <w:r w:rsidRPr="00A068B0">
              <w:rPr>
                <w:spacing w:val="0"/>
                <w:sz w:val="20"/>
              </w:rPr>
              <w:t>s</w:t>
            </w:r>
          </w:p>
        </w:tc>
        <w:tc>
          <w:tcPr>
            <w:tcW w:w="2268" w:type="dxa"/>
          </w:tcPr>
          <w:p w14:paraId="15B7D733" w14:textId="77777777" w:rsidR="0029104E" w:rsidRPr="00A068B0" w:rsidRDefault="0029104E" w:rsidP="00A068B0">
            <w:pPr>
              <w:spacing w:before="120" w:after="120"/>
              <w:rPr>
                <w:spacing w:val="0"/>
                <w:sz w:val="20"/>
              </w:rPr>
            </w:pPr>
          </w:p>
        </w:tc>
      </w:tr>
      <w:tr w:rsidR="0029104E" w:rsidRPr="003B2076" w14:paraId="23581529" w14:textId="77777777" w:rsidTr="00D22790">
        <w:tc>
          <w:tcPr>
            <w:tcW w:w="1259" w:type="dxa"/>
            <w:shd w:val="clear" w:color="auto" w:fill="CCCCCC"/>
          </w:tcPr>
          <w:p w14:paraId="2A2E7586" w14:textId="77777777" w:rsidR="0029104E" w:rsidRPr="00A068B0" w:rsidRDefault="0029104E" w:rsidP="00A068B0">
            <w:pPr>
              <w:spacing w:before="120" w:after="120"/>
              <w:rPr>
                <w:spacing w:val="0"/>
                <w:sz w:val="20"/>
              </w:rPr>
            </w:pPr>
          </w:p>
        </w:tc>
        <w:tc>
          <w:tcPr>
            <w:tcW w:w="1172" w:type="dxa"/>
            <w:gridSpan w:val="2"/>
            <w:shd w:val="clear" w:color="auto" w:fill="CCCCCC"/>
          </w:tcPr>
          <w:p w14:paraId="535F5C90" w14:textId="77777777" w:rsidR="0029104E" w:rsidRPr="00A068B0" w:rsidRDefault="0029104E" w:rsidP="00A068B0">
            <w:pPr>
              <w:spacing w:before="120" w:after="120"/>
              <w:rPr>
                <w:spacing w:val="0"/>
                <w:sz w:val="20"/>
              </w:rPr>
            </w:pPr>
          </w:p>
        </w:tc>
        <w:tc>
          <w:tcPr>
            <w:tcW w:w="836" w:type="dxa"/>
            <w:shd w:val="clear" w:color="auto" w:fill="CCCCCC"/>
          </w:tcPr>
          <w:p w14:paraId="0C6ED3B6" w14:textId="77777777" w:rsidR="0029104E" w:rsidRPr="00A068B0" w:rsidRDefault="0029104E" w:rsidP="00A068B0">
            <w:pPr>
              <w:spacing w:before="120" w:after="120"/>
              <w:rPr>
                <w:spacing w:val="0"/>
                <w:sz w:val="20"/>
              </w:rPr>
            </w:pPr>
          </w:p>
        </w:tc>
        <w:tc>
          <w:tcPr>
            <w:tcW w:w="1176" w:type="dxa"/>
            <w:shd w:val="clear" w:color="auto" w:fill="CCCCCC"/>
          </w:tcPr>
          <w:p w14:paraId="12BCA6F7" w14:textId="77777777" w:rsidR="0029104E" w:rsidRPr="00A068B0" w:rsidRDefault="0029104E" w:rsidP="00A068B0">
            <w:pPr>
              <w:spacing w:before="120" w:after="120"/>
              <w:rPr>
                <w:spacing w:val="0"/>
                <w:sz w:val="20"/>
              </w:rPr>
            </w:pPr>
          </w:p>
        </w:tc>
        <w:tc>
          <w:tcPr>
            <w:tcW w:w="1005" w:type="dxa"/>
            <w:shd w:val="clear" w:color="auto" w:fill="CCCCCC"/>
          </w:tcPr>
          <w:p w14:paraId="6A5E0DE5" w14:textId="77777777" w:rsidR="0029104E" w:rsidRPr="00A068B0" w:rsidRDefault="0029104E" w:rsidP="00A068B0">
            <w:pPr>
              <w:spacing w:before="120" w:after="120"/>
              <w:rPr>
                <w:spacing w:val="0"/>
                <w:sz w:val="20"/>
              </w:rPr>
            </w:pPr>
          </w:p>
        </w:tc>
        <w:tc>
          <w:tcPr>
            <w:tcW w:w="1777" w:type="dxa"/>
          </w:tcPr>
          <w:p w14:paraId="354804ED" w14:textId="299BFEE8" w:rsidR="0029104E" w:rsidRPr="00A068B0" w:rsidRDefault="0029104E" w:rsidP="00D22790">
            <w:pPr>
              <w:spacing w:before="120" w:after="120"/>
              <w:jc w:val="left"/>
              <w:rPr>
                <w:spacing w:val="0"/>
                <w:sz w:val="20"/>
              </w:rPr>
            </w:pPr>
            <w:r w:rsidRPr="00A068B0">
              <w:rPr>
                <w:spacing w:val="0"/>
                <w:sz w:val="20"/>
              </w:rPr>
              <w:t>46.8</w:t>
            </w:r>
            <w:r w:rsidR="004314BC" w:rsidRPr="00A068B0">
              <w:rPr>
                <w:spacing w:val="0"/>
                <w:sz w:val="20"/>
              </w:rPr>
              <w:t xml:space="preserve"> </w:t>
            </w:r>
            <w:r w:rsidRPr="00A068B0">
              <w:rPr>
                <w:spacing w:val="0"/>
                <w:sz w:val="20"/>
              </w:rPr>
              <w:t xml:space="preserve">Hz </w:t>
            </w:r>
            <w:r w:rsidR="00D22790">
              <w:rPr>
                <w:spacing w:val="0"/>
                <w:sz w:val="20"/>
              </w:rPr>
              <w:br/>
            </w:r>
            <w:r w:rsidR="006F1070">
              <w:rPr>
                <w:spacing w:val="0"/>
                <w:sz w:val="20"/>
              </w:rPr>
              <w:t>0.45</w:t>
            </w:r>
            <w:r w:rsidR="004314BC" w:rsidRPr="00A068B0">
              <w:rPr>
                <w:spacing w:val="0"/>
                <w:sz w:val="20"/>
              </w:rPr>
              <w:t xml:space="preserve"> </w:t>
            </w:r>
            <w:r w:rsidRPr="00A068B0">
              <w:rPr>
                <w:spacing w:val="0"/>
                <w:sz w:val="20"/>
              </w:rPr>
              <w:t>s</w:t>
            </w:r>
          </w:p>
        </w:tc>
        <w:tc>
          <w:tcPr>
            <w:tcW w:w="2268" w:type="dxa"/>
          </w:tcPr>
          <w:p w14:paraId="26F1BFCE" w14:textId="77777777" w:rsidR="0029104E" w:rsidRPr="00A068B0" w:rsidRDefault="0029104E" w:rsidP="00A068B0">
            <w:pPr>
              <w:spacing w:before="120" w:after="120"/>
              <w:rPr>
                <w:spacing w:val="0"/>
                <w:sz w:val="20"/>
              </w:rPr>
            </w:pPr>
          </w:p>
        </w:tc>
      </w:tr>
      <w:tr w:rsidR="0029104E" w:rsidRPr="003B2076" w14:paraId="649BE6B8" w14:textId="77777777" w:rsidTr="00D22790">
        <w:tc>
          <w:tcPr>
            <w:tcW w:w="1259" w:type="dxa"/>
          </w:tcPr>
          <w:p w14:paraId="2F960438" w14:textId="6541902F" w:rsidR="0029104E" w:rsidRPr="00A068B0" w:rsidRDefault="0029104E" w:rsidP="00A068B0">
            <w:pPr>
              <w:spacing w:before="120" w:after="120"/>
              <w:rPr>
                <w:spacing w:val="0"/>
                <w:sz w:val="20"/>
              </w:rPr>
            </w:pPr>
            <w:r w:rsidRPr="00A068B0">
              <w:rPr>
                <w:spacing w:val="0"/>
                <w:sz w:val="20"/>
              </w:rPr>
              <w:t>O/F stage 1</w:t>
            </w:r>
          </w:p>
        </w:tc>
        <w:tc>
          <w:tcPr>
            <w:tcW w:w="1172" w:type="dxa"/>
            <w:gridSpan w:val="2"/>
          </w:tcPr>
          <w:p w14:paraId="292CAC57" w14:textId="29556CD8" w:rsidR="0029104E" w:rsidRPr="00A068B0" w:rsidRDefault="0029104E" w:rsidP="00A068B0">
            <w:pPr>
              <w:spacing w:before="120" w:after="120"/>
              <w:rPr>
                <w:spacing w:val="0"/>
                <w:sz w:val="20"/>
              </w:rPr>
            </w:pPr>
            <w:r w:rsidRPr="00A068B0">
              <w:rPr>
                <w:spacing w:val="0"/>
                <w:sz w:val="20"/>
              </w:rPr>
              <w:t>52</w:t>
            </w:r>
            <w:r w:rsidR="004314BC" w:rsidRPr="00A068B0">
              <w:rPr>
                <w:spacing w:val="0"/>
                <w:sz w:val="20"/>
              </w:rPr>
              <w:t xml:space="preserve"> </w:t>
            </w:r>
            <w:r w:rsidRPr="00A068B0">
              <w:rPr>
                <w:spacing w:val="0"/>
                <w:sz w:val="20"/>
              </w:rPr>
              <w:t>Hz</w:t>
            </w:r>
          </w:p>
        </w:tc>
        <w:tc>
          <w:tcPr>
            <w:tcW w:w="836" w:type="dxa"/>
          </w:tcPr>
          <w:p w14:paraId="31DC50D6" w14:textId="402DF48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6C15E34D" w14:textId="77777777" w:rsidR="0029104E" w:rsidRPr="00A068B0" w:rsidRDefault="0029104E" w:rsidP="00A068B0">
            <w:pPr>
              <w:spacing w:before="120" w:after="120"/>
              <w:rPr>
                <w:spacing w:val="0"/>
                <w:sz w:val="20"/>
              </w:rPr>
            </w:pPr>
          </w:p>
        </w:tc>
        <w:tc>
          <w:tcPr>
            <w:tcW w:w="1005" w:type="dxa"/>
          </w:tcPr>
          <w:p w14:paraId="1EBDFEB4" w14:textId="77777777" w:rsidR="0029104E" w:rsidRPr="00A068B0" w:rsidRDefault="0029104E" w:rsidP="00A068B0">
            <w:pPr>
              <w:spacing w:before="120" w:after="120"/>
              <w:rPr>
                <w:spacing w:val="0"/>
                <w:sz w:val="20"/>
              </w:rPr>
            </w:pPr>
          </w:p>
        </w:tc>
        <w:tc>
          <w:tcPr>
            <w:tcW w:w="1777" w:type="dxa"/>
          </w:tcPr>
          <w:p w14:paraId="79E1116F" w14:textId="0C82441E" w:rsidR="0029104E" w:rsidRPr="00A068B0" w:rsidRDefault="0029104E" w:rsidP="006F1070">
            <w:pPr>
              <w:spacing w:before="120" w:after="120"/>
              <w:jc w:val="left"/>
              <w:rPr>
                <w:spacing w:val="0"/>
                <w:sz w:val="20"/>
              </w:rPr>
            </w:pPr>
            <w:r w:rsidRPr="00A068B0">
              <w:rPr>
                <w:spacing w:val="0"/>
                <w:sz w:val="20"/>
              </w:rPr>
              <w:t>51.8</w:t>
            </w:r>
            <w:r w:rsidR="004314BC" w:rsidRPr="00A068B0">
              <w:rPr>
                <w:spacing w:val="0"/>
                <w:sz w:val="20"/>
              </w:rPr>
              <w:t xml:space="preserve"> </w:t>
            </w:r>
            <w:r w:rsidRPr="00A068B0">
              <w:rPr>
                <w:spacing w:val="0"/>
                <w:sz w:val="20"/>
              </w:rPr>
              <w:t xml:space="preserve">Hz </w:t>
            </w:r>
            <w:r w:rsidR="00D22790">
              <w:rPr>
                <w:spacing w:val="0"/>
                <w:sz w:val="20"/>
              </w:rPr>
              <w:br/>
            </w:r>
            <w:r w:rsidR="006F1070">
              <w:rPr>
                <w:spacing w:val="0"/>
                <w:sz w:val="20"/>
              </w:rPr>
              <w:t xml:space="preserve">120.0 </w:t>
            </w:r>
            <w:r w:rsidRPr="00A068B0">
              <w:rPr>
                <w:spacing w:val="0"/>
                <w:sz w:val="20"/>
              </w:rPr>
              <w:t>s</w:t>
            </w:r>
          </w:p>
        </w:tc>
        <w:tc>
          <w:tcPr>
            <w:tcW w:w="2268" w:type="dxa"/>
          </w:tcPr>
          <w:p w14:paraId="4A66CB8E" w14:textId="77777777" w:rsidR="0029104E" w:rsidRPr="00A068B0" w:rsidRDefault="0029104E" w:rsidP="00A068B0">
            <w:pPr>
              <w:spacing w:before="120" w:after="120"/>
              <w:rPr>
                <w:spacing w:val="0"/>
                <w:sz w:val="20"/>
              </w:rPr>
            </w:pPr>
          </w:p>
        </w:tc>
      </w:tr>
      <w:tr w:rsidR="0029104E" w:rsidRPr="003B2076" w14:paraId="49530398" w14:textId="77777777" w:rsidTr="00D22790">
        <w:tc>
          <w:tcPr>
            <w:tcW w:w="1259" w:type="dxa"/>
            <w:shd w:val="clear" w:color="auto" w:fill="CCCCCC"/>
          </w:tcPr>
          <w:p w14:paraId="4BEEFC68" w14:textId="77777777" w:rsidR="0029104E" w:rsidRPr="00A068B0" w:rsidRDefault="0029104E" w:rsidP="00A068B0">
            <w:pPr>
              <w:spacing w:before="120" w:after="120"/>
              <w:rPr>
                <w:spacing w:val="0"/>
                <w:sz w:val="20"/>
              </w:rPr>
            </w:pPr>
          </w:p>
        </w:tc>
        <w:tc>
          <w:tcPr>
            <w:tcW w:w="1172" w:type="dxa"/>
            <w:gridSpan w:val="2"/>
            <w:shd w:val="clear" w:color="auto" w:fill="CCCCCC"/>
          </w:tcPr>
          <w:p w14:paraId="2A55FA46" w14:textId="77777777" w:rsidR="0029104E" w:rsidRPr="00A068B0" w:rsidRDefault="0029104E" w:rsidP="00A068B0">
            <w:pPr>
              <w:spacing w:before="120" w:after="120"/>
              <w:rPr>
                <w:spacing w:val="0"/>
                <w:sz w:val="20"/>
              </w:rPr>
            </w:pPr>
          </w:p>
        </w:tc>
        <w:tc>
          <w:tcPr>
            <w:tcW w:w="836" w:type="dxa"/>
            <w:shd w:val="clear" w:color="auto" w:fill="CCCCCC"/>
          </w:tcPr>
          <w:p w14:paraId="3F6F16C3" w14:textId="77777777" w:rsidR="0029104E" w:rsidRPr="00A068B0" w:rsidRDefault="0029104E" w:rsidP="00A068B0">
            <w:pPr>
              <w:spacing w:before="120" w:after="120"/>
              <w:rPr>
                <w:spacing w:val="0"/>
                <w:sz w:val="20"/>
              </w:rPr>
            </w:pPr>
          </w:p>
        </w:tc>
        <w:tc>
          <w:tcPr>
            <w:tcW w:w="1176" w:type="dxa"/>
            <w:shd w:val="clear" w:color="auto" w:fill="CCCCCC"/>
          </w:tcPr>
          <w:p w14:paraId="23C90DAF" w14:textId="77777777" w:rsidR="0029104E" w:rsidRPr="00A068B0" w:rsidRDefault="0029104E" w:rsidP="00A068B0">
            <w:pPr>
              <w:spacing w:before="120" w:after="120"/>
              <w:rPr>
                <w:spacing w:val="0"/>
                <w:sz w:val="20"/>
              </w:rPr>
            </w:pPr>
          </w:p>
        </w:tc>
        <w:tc>
          <w:tcPr>
            <w:tcW w:w="1005" w:type="dxa"/>
            <w:shd w:val="clear" w:color="auto" w:fill="CCCCCC"/>
          </w:tcPr>
          <w:p w14:paraId="731EBA0E" w14:textId="77777777" w:rsidR="0029104E" w:rsidRPr="00A068B0" w:rsidRDefault="0029104E" w:rsidP="00A068B0">
            <w:pPr>
              <w:spacing w:before="120" w:after="120"/>
              <w:rPr>
                <w:spacing w:val="0"/>
                <w:sz w:val="20"/>
              </w:rPr>
            </w:pPr>
          </w:p>
        </w:tc>
        <w:tc>
          <w:tcPr>
            <w:tcW w:w="1777" w:type="dxa"/>
          </w:tcPr>
          <w:p w14:paraId="019FF6F8" w14:textId="37CBE7DA" w:rsidR="0029104E" w:rsidRPr="00A068B0" w:rsidRDefault="0029104E" w:rsidP="00D22790">
            <w:pPr>
              <w:spacing w:before="60" w:after="60"/>
              <w:jc w:val="left"/>
              <w:rPr>
                <w:spacing w:val="0"/>
                <w:sz w:val="20"/>
              </w:rPr>
            </w:pPr>
            <w:r w:rsidRPr="00A068B0">
              <w:rPr>
                <w:spacing w:val="0"/>
                <w:sz w:val="20"/>
              </w:rPr>
              <w:t>52.2</w:t>
            </w:r>
            <w:r w:rsidR="004314BC" w:rsidRPr="00A068B0">
              <w:rPr>
                <w:spacing w:val="0"/>
                <w:sz w:val="20"/>
              </w:rPr>
              <w:t xml:space="preserve"> </w:t>
            </w:r>
            <w:r w:rsidRPr="00A068B0">
              <w:rPr>
                <w:spacing w:val="0"/>
                <w:sz w:val="20"/>
              </w:rPr>
              <w:t>Hz</w:t>
            </w:r>
            <w:r w:rsidR="00D22790">
              <w:rPr>
                <w:spacing w:val="0"/>
                <w:sz w:val="20"/>
              </w:rPr>
              <w:br/>
            </w:r>
            <w:r w:rsidR="006F1070">
              <w:rPr>
                <w:spacing w:val="0"/>
                <w:sz w:val="20"/>
              </w:rPr>
              <w:t>0.45</w:t>
            </w:r>
            <w:r w:rsidR="004314BC" w:rsidRPr="00A068B0">
              <w:rPr>
                <w:spacing w:val="0"/>
                <w:sz w:val="20"/>
              </w:rPr>
              <w:t xml:space="preserve"> </w:t>
            </w:r>
            <w:r w:rsidRPr="00A068B0">
              <w:rPr>
                <w:spacing w:val="0"/>
                <w:sz w:val="20"/>
              </w:rPr>
              <w:t>s</w:t>
            </w:r>
          </w:p>
        </w:tc>
        <w:tc>
          <w:tcPr>
            <w:tcW w:w="2268" w:type="dxa"/>
          </w:tcPr>
          <w:p w14:paraId="70D227F0" w14:textId="77777777" w:rsidR="0029104E" w:rsidRPr="00A068B0" w:rsidRDefault="0029104E" w:rsidP="00A068B0">
            <w:pPr>
              <w:spacing w:before="120" w:after="120"/>
              <w:rPr>
                <w:spacing w:val="0"/>
                <w:sz w:val="20"/>
              </w:rPr>
            </w:pPr>
          </w:p>
        </w:tc>
      </w:tr>
      <w:tr w:rsidR="001D0E67" w:rsidRPr="003B2076" w14:paraId="3F459033" w14:textId="77777777" w:rsidTr="001D0E67">
        <w:tc>
          <w:tcPr>
            <w:tcW w:w="9493" w:type="dxa"/>
            <w:gridSpan w:val="8"/>
            <w:shd w:val="clear" w:color="auto" w:fill="CCCCCC"/>
          </w:tcPr>
          <w:p w14:paraId="1B8E5AFE" w14:textId="17E861EE" w:rsidR="001D0E67" w:rsidRPr="00A068B0" w:rsidRDefault="001D0E67" w:rsidP="00A068B0">
            <w:pPr>
              <w:spacing w:before="120" w:after="120"/>
              <w:rPr>
                <w:spacing w:val="0"/>
                <w:sz w:val="20"/>
              </w:rPr>
            </w:pPr>
            <w:r w:rsidRPr="00D22790">
              <w:rPr>
                <w:spacing w:val="0"/>
                <w:sz w:val="18"/>
                <w:lang w:eastAsia="en-GB"/>
              </w:rPr>
              <w:t>Note. For frequency trip tests the frequency required to trip is the setting ± 0.1 Hz. In order to measure the time delay a larger deviation than the minimum required to operate the projection can be used. The “No trip tests” need to be carried out at the setting ± 0.2 Hz and for the relevant times as shown in the table above to ensure that the protection will not trip in error.</w:t>
            </w:r>
          </w:p>
        </w:tc>
      </w:tr>
      <w:tr w:rsidR="0029104E" w:rsidRPr="003B2076" w14:paraId="5BC90C69" w14:textId="77777777" w:rsidTr="000A6A63">
        <w:tc>
          <w:tcPr>
            <w:tcW w:w="9493" w:type="dxa"/>
            <w:gridSpan w:val="8"/>
            <w:shd w:val="clear" w:color="auto" w:fill="D9D9D9"/>
          </w:tcPr>
          <w:p w14:paraId="10BDC8B2" w14:textId="7589D917" w:rsidR="0029104E" w:rsidRPr="00A068B0" w:rsidRDefault="0029104E" w:rsidP="00A068B0">
            <w:pPr>
              <w:spacing w:before="120" w:after="120"/>
              <w:rPr>
                <w:b/>
                <w:spacing w:val="0"/>
                <w:lang w:eastAsia="en-GB"/>
              </w:rPr>
            </w:pPr>
            <w:r w:rsidRPr="00A068B0">
              <w:rPr>
                <w:b/>
                <w:spacing w:val="0"/>
                <w:sz w:val="20"/>
              </w:rPr>
              <w:t>Protection</w:t>
            </w:r>
            <w:r w:rsidRPr="00A068B0">
              <w:rPr>
                <w:b/>
                <w:spacing w:val="0"/>
                <w:sz w:val="20"/>
                <w:lang w:eastAsia="en-GB"/>
              </w:rPr>
              <w:t xml:space="preserve"> –</w:t>
            </w:r>
            <w:r w:rsidRPr="00A068B0">
              <w:rPr>
                <w:b/>
                <w:spacing w:val="0"/>
                <w:sz w:val="20"/>
              </w:rPr>
              <w:t xml:space="preserve"> Voltage tests</w:t>
            </w:r>
            <w:r w:rsidRPr="00A068B0">
              <w:rPr>
                <w:b/>
                <w:spacing w:val="0"/>
                <w:sz w:val="20"/>
                <w:lang w:eastAsia="en-GB"/>
              </w:rPr>
              <w:t>:</w:t>
            </w:r>
            <w:r w:rsidRPr="00A068B0">
              <w:rPr>
                <w:spacing w:val="0"/>
                <w:sz w:val="20"/>
              </w:rPr>
              <w:t xml:space="preserve"> These tests should be carried out in accordance with EN 50438 Annex D.2.3 and the notes in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2</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7A0532" w:rsidRPr="003B2076">
              <w:rPr>
                <w:spacing w:val="0"/>
                <w:sz w:val="20"/>
              </w:rPr>
              <w:t>2</w:t>
            </w:r>
            <w:r w:rsidR="00577C33" w:rsidRPr="00A068B0">
              <w:rPr>
                <w:spacing w:val="0"/>
                <w:sz w:val="20"/>
              </w:rPr>
              <w:t xml:space="preserve"> (Synchronous)</w:t>
            </w:r>
          </w:p>
        </w:tc>
      </w:tr>
      <w:tr w:rsidR="0029104E" w:rsidRPr="003B2076" w14:paraId="43AFD400" w14:textId="77777777" w:rsidTr="000A6A63">
        <w:tc>
          <w:tcPr>
            <w:tcW w:w="1425" w:type="dxa"/>
            <w:gridSpan w:val="2"/>
          </w:tcPr>
          <w:p w14:paraId="4AEDF761" w14:textId="77777777" w:rsidR="0029104E" w:rsidRPr="00A068B0" w:rsidRDefault="0029104E" w:rsidP="00A068B0">
            <w:pPr>
              <w:spacing w:before="120" w:after="120"/>
              <w:rPr>
                <w:spacing w:val="0"/>
                <w:sz w:val="20"/>
              </w:rPr>
            </w:pPr>
            <w:r w:rsidRPr="00A068B0">
              <w:rPr>
                <w:spacing w:val="0"/>
                <w:sz w:val="20"/>
              </w:rPr>
              <w:t>Function</w:t>
            </w:r>
          </w:p>
        </w:tc>
        <w:tc>
          <w:tcPr>
            <w:tcW w:w="1842" w:type="dxa"/>
            <w:gridSpan w:val="2"/>
          </w:tcPr>
          <w:p w14:paraId="263818E9"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51205FDC"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620A641F"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7E3B6E13" w14:textId="77777777" w:rsidTr="00D22790">
        <w:tc>
          <w:tcPr>
            <w:tcW w:w="1425" w:type="dxa"/>
            <w:gridSpan w:val="2"/>
          </w:tcPr>
          <w:p w14:paraId="4B64DC91" w14:textId="77777777" w:rsidR="0029104E" w:rsidRPr="00A068B0" w:rsidRDefault="0029104E" w:rsidP="00A068B0">
            <w:pPr>
              <w:spacing w:before="120" w:after="120"/>
              <w:rPr>
                <w:spacing w:val="0"/>
                <w:sz w:val="20"/>
              </w:rPr>
            </w:pPr>
          </w:p>
        </w:tc>
        <w:tc>
          <w:tcPr>
            <w:tcW w:w="1006" w:type="dxa"/>
          </w:tcPr>
          <w:p w14:paraId="776E74F9" w14:textId="77777777" w:rsidR="0029104E" w:rsidRPr="00A068B0" w:rsidRDefault="0029104E" w:rsidP="00A068B0">
            <w:pPr>
              <w:spacing w:before="120" w:after="120"/>
              <w:rPr>
                <w:spacing w:val="0"/>
                <w:sz w:val="20"/>
              </w:rPr>
            </w:pPr>
            <w:r w:rsidRPr="00A068B0">
              <w:rPr>
                <w:spacing w:val="0"/>
                <w:sz w:val="20"/>
              </w:rPr>
              <w:t>Voltage</w:t>
            </w:r>
          </w:p>
        </w:tc>
        <w:tc>
          <w:tcPr>
            <w:tcW w:w="836" w:type="dxa"/>
          </w:tcPr>
          <w:p w14:paraId="638A6D8A"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5099355A" w14:textId="77777777" w:rsidR="0029104E" w:rsidRPr="00A068B0" w:rsidRDefault="0029104E" w:rsidP="00A068B0">
            <w:pPr>
              <w:spacing w:before="120" w:after="120"/>
              <w:rPr>
                <w:spacing w:val="0"/>
                <w:sz w:val="20"/>
              </w:rPr>
            </w:pPr>
            <w:r w:rsidRPr="00A068B0">
              <w:rPr>
                <w:spacing w:val="0"/>
                <w:sz w:val="20"/>
              </w:rPr>
              <w:t>Voltage</w:t>
            </w:r>
          </w:p>
        </w:tc>
        <w:tc>
          <w:tcPr>
            <w:tcW w:w="1005" w:type="dxa"/>
          </w:tcPr>
          <w:p w14:paraId="4CFEC7A3" w14:textId="445A3B1F" w:rsidR="0029104E" w:rsidRPr="00A068B0" w:rsidRDefault="0029104E" w:rsidP="00A068B0">
            <w:pPr>
              <w:spacing w:before="120" w:after="120"/>
              <w:rPr>
                <w:spacing w:val="0"/>
                <w:sz w:val="20"/>
              </w:rPr>
            </w:pPr>
            <w:r w:rsidRPr="00A068B0">
              <w:rPr>
                <w:spacing w:val="0"/>
                <w:sz w:val="20"/>
              </w:rPr>
              <w:t>Time delay</w:t>
            </w:r>
          </w:p>
        </w:tc>
        <w:tc>
          <w:tcPr>
            <w:tcW w:w="1777" w:type="dxa"/>
          </w:tcPr>
          <w:p w14:paraId="653D9F9D" w14:textId="77777777" w:rsidR="0029104E" w:rsidRPr="00A068B0" w:rsidRDefault="0029104E" w:rsidP="00A068B0">
            <w:pPr>
              <w:spacing w:before="120" w:after="120"/>
              <w:rPr>
                <w:spacing w:val="0"/>
                <w:sz w:val="20"/>
              </w:rPr>
            </w:pPr>
            <w:r w:rsidRPr="00A068B0">
              <w:rPr>
                <w:spacing w:val="0"/>
                <w:sz w:val="20"/>
              </w:rPr>
              <w:t>Voltage /time</w:t>
            </w:r>
          </w:p>
        </w:tc>
        <w:tc>
          <w:tcPr>
            <w:tcW w:w="2268" w:type="dxa"/>
          </w:tcPr>
          <w:p w14:paraId="08213D5B"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33FD254E" w14:textId="77777777" w:rsidTr="00D22790">
        <w:tc>
          <w:tcPr>
            <w:tcW w:w="1425" w:type="dxa"/>
            <w:gridSpan w:val="2"/>
          </w:tcPr>
          <w:p w14:paraId="73DE29AE" w14:textId="5496852C" w:rsidR="0029104E" w:rsidRPr="00A068B0" w:rsidRDefault="0029104E" w:rsidP="00A068B0">
            <w:pPr>
              <w:spacing w:before="120" w:after="120"/>
              <w:rPr>
                <w:spacing w:val="0"/>
                <w:sz w:val="20"/>
              </w:rPr>
            </w:pPr>
            <w:r w:rsidRPr="00A068B0">
              <w:rPr>
                <w:spacing w:val="0"/>
                <w:sz w:val="20"/>
              </w:rPr>
              <w:t xml:space="preserve">U/V </w:t>
            </w:r>
          </w:p>
        </w:tc>
        <w:tc>
          <w:tcPr>
            <w:tcW w:w="1006" w:type="dxa"/>
          </w:tcPr>
          <w:p w14:paraId="2CF1FEA2" w14:textId="52E248D2" w:rsidR="0029104E" w:rsidRPr="00A068B0" w:rsidRDefault="0029104E" w:rsidP="00A068B0">
            <w:pPr>
              <w:spacing w:before="120" w:after="120"/>
              <w:rPr>
                <w:spacing w:val="0"/>
                <w:sz w:val="20"/>
              </w:rPr>
            </w:pPr>
            <w:r w:rsidRPr="00A068B0">
              <w:rPr>
                <w:spacing w:val="0"/>
                <w:sz w:val="20"/>
              </w:rPr>
              <w:t>184</w:t>
            </w:r>
            <w:r w:rsidR="004314BC" w:rsidRPr="00A068B0">
              <w:rPr>
                <w:spacing w:val="0"/>
                <w:sz w:val="20"/>
              </w:rPr>
              <w:t xml:space="preserve"> </w:t>
            </w:r>
            <w:r w:rsidRPr="00A068B0">
              <w:rPr>
                <w:spacing w:val="0"/>
                <w:sz w:val="20"/>
              </w:rPr>
              <w:t>V</w:t>
            </w:r>
          </w:p>
        </w:tc>
        <w:tc>
          <w:tcPr>
            <w:tcW w:w="836" w:type="dxa"/>
          </w:tcPr>
          <w:p w14:paraId="5AC26198" w14:textId="2D7FC1A0" w:rsidR="0029104E" w:rsidRPr="00A068B0" w:rsidRDefault="00E93358" w:rsidP="00A068B0">
            <w:pPr>
              <w:spacing w:before="120" w:after="120"/>
              <w:rPr>
                <w:spacing w:val="0"/>
                <w:sz w:val="20"/>
              </w:rPr>
            </w:pPr>
            <w:r w:rsidRPr="00A068B0">
              <w:rPr>
                <w:spacing w:val="0"/>
                <w:sz w:val="20"/>
              </w:rPr>
              <w:t>2</w:t>
            </w:r>
            <w:r w:rsidR="0029104E" w:rsidRPr="00A068B0">
              <w:rPr>
                <w:spacing w:val="0"/>
                <w:sz w:val="20"/>
              </w:rPr>
              <w:t>.5</w:t>
            </w:r>
            <w:r w:rsidR="004314BC" w:rsidRPr="00A068B0">
              <w:rPr>
                <w:spacing w:val="0"/>
                <w:sz w:val="20"/>
              </w:rPr>
              <w:t xml:space="preserve"> </w:t>
            </w:r>
            <w:r w:rsidR="0029104E" w:rsidRPr="00A068B0">
              <w:rPr>
                <w:spacing w:val="0"/>
                <w:sz w:val="20"/>
              </w:rPr>
              <w:t>s</w:t>
            </w:r>
          </w:p>
        </w:tc>
        <w:tc>
          <w:tcPr>
            <w:tcW w:w="1176" w:type="dxa"/>
          </w:tcPr>
          <w:p w14:paraId="6E26EEC4" w14:textId="77777777" w:rsidR="0029104E" w:rsidRPr="00A068B0" w:rsidRDefault="0029104E" w:rsidP="00A068B0">
            <w:pPr>
              <w:spacing w:before="120" w:after="120"/>
              <w:rPr>
                <w:spacing w:val="0"/>
                <w:sz w:val="20"/>
              </w:rPr>
            </w:pPr>
          </w:p>
        </w:tc>
        <w:tc>
          <w:tcPr>
            <w:tcW w:w="1005" w:type="dxa"/>
          </w:tcPr>
          <w:p w14:paraId="66A2BA48" w14:textId="77777777" w:rsidR="0029104E" w:rsidRPr="00A068B0" w:rsidRDefault="0029104E" w:rsidP="00A068B0">
            <w:pPr>
              <w:spacing w:before="120" w:after="120"/>
              <w:rPr>
                <w:spacing w:val="0"/>
                <w:sz w:val="20"/>
              </w:rPr>
            </w:pPr>
          </w:p>
        </w:tc>
        <w:tc>
          <w:tcPr>
            <w:tcW w:w="1777" w:type="dxa"/>
          </w:tcPr>
          <w:p w14:paraId="744506FA" w14:textId="7F4898CE" w:rsidR="0029104E" w:rsidRPr="00A068B0" w:rsidRDefault="0029104E" w:rsidP="006F1070">
            <w:pPr>
              <w:spacing w:before="60" w:after="60"/>
              <w:jc w:val="left"/>
              <w:rPr>
                <w:spacing w:val="0"/>
                <w:sz w:val="20"/>
              </w:rPr>
            </w:pPr>
            <w:r w:rsidRPr="00A068B0">
              <w:rPr>
                <w:spacing w:val="0"/>
                <w:sz w:val="20"/>
              </w:rPr>
              <w:t>188</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 xml:space="preserve">5.0 </w:t>
            </w:r>
            <w:r w:rsidRPr="00A068B0">
              <w:rPr>
                <w:spacing w:val="0"/>
                <w:sz w:val="20"/>
              </w:rPr>
              <w:t>s</w:t>
            </w:r>
          </w:p>
        </w:tc>
        <w:tc>
          <w:tcPr>
            <w:tcW w:w="2268" w:type="dxa"/>
          </w:tcPr>
          <w:p w14:paraId="1729A720" w14:textId="77777777" w:rsidR="0029104E" w:rsidRPr="00A068B0" w:rsidRDefault="0029104E" w:rsidP="00A068B0">
            <w:pPr>
              <w:spacing w:before="120" w:after="120"/>
              <w:rPr>
                <w:spacing w:val="0"/>
                <w:sz w:val="20"/>
              </w:rPr>
            </w:pPr>
          </w:p>
        </w:tc>
      </w:tr>
      <w:tr w:rsidR="0029104E" w:rsidRPr="003B2076" w14:paraId="176634F3" w14:textId="77777777" w:rsidTr="00D22790">
        <w:tc>
          <w:tcPr>
            <w:tcW w:w="1425" w:type="dxa"/>
            <w:gridSpan w:val="2"/>
            <w:shd w:val="clear" w:color="auto" w:fill="CCCCCC"/>
          </w:tcPr>
          <w:p w14:paraId="118D0166" w14:textId="77777777" w:rsidR="0029104E" w:rsidRPr="00A068B0" w:rsidRDefault="0029104E" w:rsidP="00A068B0">
            <w:pPr>
              <w:spacing w:before="120" w:after="120"/>
              <w:rPr>
                <w:spacing w:val="0"/>
                <w:sz w:val="20"/>
              </w:rPr>
            </w:pPr>
          </w:p>
        </w:tc>
        <w:tc>
          <w:tcPr>
            <w:tcW w:w="1006" w:type="dxa"/>
            <w:shd w:val="clear" w:color="auto" w:fill="CCCCCC"/>
          </w:tcPr>
          <w:p w14:paraId="697B5449" w14:textId="77777777" w:rsidR="0029104E" w:rsidRPr="00A068B0" w:rsidRDefault="0029104E" w:rsidP="00A068B0">
            <w:pPr>
              <w:spacing w:before="120" w:after="120"/>
              <w:rPr>
                <w:spacing w:val="0"/>
                <w:sz w:val="20"/>
              </w:rPr>
            </w:pPr>
          </w:p>
        </w:tc>
        <w:tc>
          <w:tcPr>
            <w:tcW w:w="836" w:type="dxa"/>
            <w:shd w:val="clear" w:color="auto" w:fill="CCCCCC"/>
          </w:tcPr>
          <w:p w14:paraId="3B5D5122" w14:textId="77777777" w:rsidR="0029104E" w:rsidRPr="00A068B0" w:rsidRDefault="0029104E" w:rsidP="00A068B0">
            <w:pPr>
              <w:spacing w:before="120" w:after="120"/>
              <w:rPr>
                <w:spacing w:val="0"/>
                <w:sz w:val="20"/>
              </w:rPr>
            </w:pPr>
          </w:p>
        </w:tc>
        <w:tc>
          <w:tcPr>
            <w:tcW w:w="1176" w:type="dxa"/>
            <w:shd w:val="clear" w:color="auto" w:fill="CCCCCC"/>
          </w:tcPr>
          <w:p w14:paraId="05FE4C50" w14:textId="77777777" w:rsidR="0029104E" w:rsidRPr="00A068B0" w:rsidRDefault="0029104E" w:rsidP="00A068B0">
            <w:pPr>
              <w:spacing w:before="120" w:after="120"/>
              <w:rPr>
                <w:spacing w:val="0"/>
                <w:sz w:val="20"/>
              </w:rPr>
            </w:pPr>
          </w:p>
        </w:tc>
        <w:tc>
          <w:tcPr>
            <w:tcW w:w="1005" w:type="dxa"/>
            <w:shd w:val="clear" w:color="auto" w:fill="CCCCCC"/>
          </w:tcPr>
          <w:p w14:paraId="07C24D11" w14:textId="77777777" w:rsidR="0029104E" w:rsidRPr="00A068B0" w:rsidRDefault="0029104E" w:rsidP="00A068B0">
            <w:pPr>
              <w:spacing w:before="120" w:after="120"/>
              <w:rPr>
                <w:spacing w:val="0"/>
                <w:sz w:val="20"/>
              </w:rPr>
            </w:pPr>
          </w:p>
        </w:tc>
        <w:tc>
          <w:tcPr>
            <w:tcW w:w="1777" w:type="dxa"/>
          </w:tcPr>
          <w:p w14:paraId="30C76C76" w14:textId="6A7B4CF8" w:rsidR="0029104E" w:rsidRPr="00A068B0" w:rsidRDefault="0029104E" w:rsidP="00D22790">
            <w:pPr>
              <w:spacing w:before="60" w:after="60"/>
              <w:jc w:val="left"/>
              <w:rPr>
                <w:spacing w:val="0"/>
                <w:sz w:val="20"/>
              </w:rPr>
            </w:pPr>
            <w:r w:rsidRPr="00A068B0">
              <w:rPr>
                <w:spacing w:val="0"/>
                <w:sz w:val="20"/>
              </w:rPr>
              <w:t>180</w:t>
            </w:r>
            <w:r w:rsidR="004314BC" w:rsidRPr="00A068B0">
              <w:rPr>
                <w:spacing w:val="0"/>
                <w:sz w:val="20"/>
              </w:rPr>
              <w:t xml:space="preserve"> </w:t>
            </w:r>
            <w:r w:rsidRPr="00A068B0">
              <w:rPr>
                <w:spacing w:val="0"/>
                <w:sz w:val="20"/>
              </w:rPr>
              <w:t>V</w:t>
            </w:r>
            <w:r w:rsidR="00D22790">
              <w:rPr>
                <w:spacing w:val="0"/>
                <w:sz w:val="20"/>
              </w:rPr>
              <w:br/>
            </w:r>
            <w:r w:rsidR="00E93358" w:rsidRPr="00A068B0">
              <w:rPr>
                <w:spacing w:val="0"/>
                <w:sz w:val="20"/>
              </w:rPr>
              <w:t>2</w:t>
            </w:r>
            <w:r w:rsidR="006F1070">
              <w:rPr>
                <w:spacing w:val="0"/>
                <w:sz w:val="20"/>
              </w:rPr>
              <w:t>.45</w:t>
            </w:r>
            <w:r w:rsidR="004314BC" w:rsidRPr="00A068B0">
              <w:rPr>
                <w:spacing w:val="0"/>
                <w:sz w:val="20"/>
              </w:rPr>
              <w:t xml:space="preserve"> </w:t>
            </w:r>
            <w:r w:rsidRPr="00A068B0">
              <w:rPr>
                <w:spacing w:val="0"/>
                <w:sz w:val="20"/>
              </w:rPr>
              <w:t>s</w:t>
            </w:r>
          </w:p>
        </w:tc>
        <w:tc>
          <w:tcPr>
            <w:tcW w:w="2268" w:type="dxa"/>
          </w:tcPr>
          <w:p w14:paraId="6D98BBB6" w14:textId="77777777" w:rsidR="0029104E" w:rsidRPr="00A068B0" w:rsidRDefault="0029104E" w:rsidP="00A068B0">
            <w:pPr>
              <w:spacing w:before="120" w:after="120"/>
              <w:rPr>
                <w:spacing w:val="0"/>
                <w:sz w:val="20"/>
              </w:rPr>
            </w:pPr>
          </w:p>
        </w:tc>
      </w:tr>
      <w:tr w:rsidR="0029104E" w:rsidRPr="003B2076" w14:paraId="4492DB77" w14:textId="77777777" w:rsidTr="00D22790">
        <w:tc>
          <w:tcPr>
            <w:tcW w:w="1425" w:type="dxa"/>
            <w:gridSpan w:val="2"/>
          </w:tcPr>
          <w:p w14:paraId="6545A28B" w14:textId="4D04DE7A" w:rsidR="0029104E" w:rsidRPr="00A068B0" w:rsidRDefault="0029104E" w:rsidP="00A068B0">
            <w:pPr>
              <w:spacing w:before="120" w:after="120"/>
              <w:rPr>
                <w:spacing w:val="0"/>
                <w:sz w:val="20"/>
              </w:rPr>
            </w:pPr>
            <w:r w:rsidRPr="00A068B0">
              <w:rPr>
                <w:spacing w:val="0"/>
                <w:sz w:val="20"/>
              </w:rPr>
              <w:t>O/V stage 1</w:t>
            </w:r>
          </w:p>
        </w:tc>
        <w:tc>
          <w:tcPr>
            <w:tcW w:w="1006" w:type="dxa"/>
          </w:tcPr>
          <w:p w14:paraId="3B7998F8" w14:textId="5253A83C" w:rsidR="0029104E" w:rsidRPr="00A068B0" w:rsidRDefault="0029104E" w:rsidP="00A068B0">
            <w:pPr>
              <w:spacing w:before="120" w:after="120"/>
              <w:rPr>
                <w:spacing w:val="0"/>
                <w:sz w:val="20"/>
              </w:rPr>
            </w:pPr>
            <w:r w:rsidRPr="00A068B0">
              <w:rPr>
                <w:spacing w:val="0"/>
                <w:sz w:val="20"/>
              </w:rPr>
              <w:t>262.2</w:t>
            </w:r>
            <w:r w:rsidR="004314BC" w:rsidRPr="00A068B0">
              <w:rPr>
                <w:spacing w:val="0"/>
                <w:sz w:val="20"/>
              </w:rPr>
              <w:t xml:space="preserve"> </w:t>
            </w:r>
            <w:r w:rsidRPr="00A068B0">
              <w:rPr>
                <w:spacing w:val="0"/>
                <w:sz w:val="20"/>
              </w:rPr>
              <w:t>V</w:t>
            </w:r>
          </w:p>
        </w:tc>
        <w:tc>
          <w:tcPr>
            <w:tcW w:w="836" w:type="dxa"/>
          </w:tcPr>
          <w:p w14:paraId="42EE4034" w14:textId="5000F357" w:rsidR="0029104E" w:rsidRPr="00A068B0" w:rsidRDefault="0029104E" w:rsidP="00A068B0">
            <w:pPr>
              <w:spacing w:before="120" w:after="120"/>
              <w:rPr>
                <w:spacing w:val="0"/>
                <w:sz w:val="20"/>
              </w:rPr>
            </w:pPr>
            <w:r w:rsidRPr="00A068B0">
              <w:rPr>
                <w:spacing w:val="0"/>
                <w:sz w:val="20"/>
              </w:rPr>
              <w:t>1.0</w:t>
            </w:r>
            <w:r w:rsidR="004314BC" w:rsidRPr="00A068B0">
              <w:rPr>
                <w:spacing w:val="0"/>
                <w:sz w:val="20"/>
              </w:rPr>
              <w:t xml:space="preserve"> </w:t>
            </w:r>
            <w:r w:rsidRPr="00A068B0">
              <w:rPr>
                <w:spacing w:val="0"/>
                <w:sz w:val="20"/>
              </w:rPr>
              <w:t>s</w:t>
            </w:r>
          </w:p>
        </w:tc>
        <w:tc>
          <w:tcPr>
            <w:tcW w:w="1176" w:type="dxa"/>
          </w:tcPr>
          <w:p w14:paraId="4921EA20" w14:textId="77777777" w:rsidR="0029104E" w:rsidRPr="00A068B0" w:rsidRDefault="0029104E" w:rsidP="00A068B0">
            <w:pPr>
              <w:spacing w:before="120" w:after="120"/>
              <w:rPr>
                <w:spacing w:val="0"/>
                <w:sz w:val="20"/>
              </w:rPr>
            </w:pPr>
          </w:p>
        </w:tc>
        <w:tc>
          <w:tcPr>
            <w:tcW w:w="1005" w:type="dxa"/>
          </w:tcPr>
          <w:p w14:paraId="351FA24C" w14:textId="77777777" w:rsidR="0029104E" w:rsidRPr="00A068B0" w:rsidRDefault="0029104E" w:rsidP="00A068B0">
            <w:pPr>
              <w:spacing w:before="120" w:after="120"/>
              <w:rPr>
                <w:spacing w:val="0"/>
                <w:sz w:val="20"/>
              </w:rPr>
            </w:pPr>
          </w:p>
        </w:tc>
        <w:tc>
          <w:tcPr>
            <w:tcW w:w="1777" w:type="dxa"/>
          </w:tcPr>
          <w:p w14:paraId="762059D9" w14:textId="4019F597" w:rsidR="0029104E" w:rsidRPr="00A068B0" w:rsidRDefault="0029104E" w:rsidP="00D22790">
            <w:pPr>
              <w:spacing w:before="60" w:after="60"/>
              <w:jc w:val="left"/>
              <w:rPr>
                <w:spacing w:val="0"/>
                <w:sz w:val="20"/>
              </w:rPr>
            </w:pPr>
            <w:r w:rsidRPr="00A068B0">
              <w:rPr>
                <w:spacing w:val="0"/>
                <w:sz w:val="20"/>
              </w:rPr>
              <w:t>258.2</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5</w:t>
            </w:r>
            <w:r w:rsidRPr="00A068B0">
              <w:rPr>
                <w:spacing w:val="0"/>
                <w:sz w:val="20"/>
              </w:rPr>
              <w:t>.0</w:t>
            </w:r>
            <w:r w:rsidR="004314BC" w:rsidRPr="00A068B0">
              <w:rPr>
                <w:spacing w:val="0"/>
                <w:sz w:val="20"/>
              </w:rPr>
              <w:t xml:space="preserve"> </w:t>
            </w:r>
            <w:r w:rsidRPr="00A068B0">
              <w:rPr>
                <w:spacing w:val="0"/>
                <w:sz w:val="20"/>
              </w:rPr>
              <w:t>s</w:t>
            </w:r>
          </w:p>
        </w:tc>
        <w:tc>
          <w:tcPr>
            <w:tcW w:w="2268" w:type="dxa"/>
          </w:tcPr>
          <w:p w14:paraId="5223DAEF" w14:textId="77777777" w:rsidR="0029104E" w:rsidRPr="00A068B0" w:rsidRDefault="0029104E" w:rsidP="00A068B0">
            <w:pPr>
              <w:spacing w:before="120" w:after="120"/>
              <w:rPr>
                <w:spacing w:val="0"/>
                <w:sz w:val="20"/>
              </w:rPr>
            </w:pPr>
          </w:p>
        </w:tc>
      </w:tr>
      <w:tr w:rsidR="0029104E" w:rsidRPr="003B2076" w14:paraId="7C0F9A76" w14:textId="77777777" w:rsidTr="00D22790">
        <w:tc>
          <w:tcPr>
            <w:tcW w:w="1425" w:type="dxa"/>
            <w:gridSpan w:val="2"/>
          </w:tcPr>
          <w:p w14:paraId="2A7CB21A" w14:textId="4C613B60" w:rsidR="0029104E" w:rsidRPr="00A068B0" w:rsidRDefault="0029104E" w:rsidP="00D22790">
            <w:pPr>
              <w:spacing w:before="120" w:after="120"/>
              <w:rPr>
                <w:spacing w:val="0"/>
                <w:sz w:val="20"/>
              </w:rPr>
            </w:pPr>
            <w:r w:rsidRPr="00A068B0">
              <w:rPr>
                <w:spacing w:val="0"/>
                <w:sz w:val="20"/>
              </w:rPr>
              <w:t>O/V stage 2</w:t>
            </w:r>
          </w:p>
        </w:tc>
        <w:tc>
          <w:tcPr>
            <w:tcW w:w="1006" w:type="dxa"/>
          </w:tcPr>
          <w:p w14:paraId="0CC957AE" w14:textId="3F76E612" w:rsidR="0029104E" w:rsidRPr="00A068B0" w:rsidRDefault="0029104E" w:rsidP="00A068B0">
            <w:pPr>
              <w:spacing w:before="120" w:after="120"/>
              <w:rPr>
                <w:spacing w:val="0"/>
                <w:sz w:val="20"/>
              </w:rPr>
            </w:pPr>
            <w:r w:rsidRPr="00A068B0">
              <w:rPr>
                <w:spacing w:val="0"/>
                <w:sz w:val="20"/>
              </w:rPr>
              <w:t>273.7</w:t>
            </w:r>
            <w:r w:rsidR="004314BC" w:rsidRPr="00A068B0">
              <w:rPr>
                <w:spacing w:val="0"/>
                <w:sz w:val="20"/>
              </w:rPr>
              <w:t xml:space="preserve"> </w:t>
            </w:r>
            <w:r w:rsidRPr="00A068B0">
              <w:rPr>
                <w:spacing w:val="0"/>
                <w:sz w:val="20"/>
              </w:rPr>
              <w:t>V</w:t>
            </w:r>
          </w:p>
        </w:tc>
        <w:tc>
          <w:tcPr>
            <w:tcW w:w="836" w:type="dxa"/>
          </w:tcPr>
          <w:p w14:paraId="23356596" w14:textId="06F40071"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5286E7E2" w14:textId="77777777" w:rsidR="0029104E" w:rsidRPr="00A068B0" w:rsidRDefault="0029104E" w:rsidP="00A068B0">
            <w:pPr>
              <w:spacing w:before="120" w:after="120"/>
              <w:rPr>
                <w:spacing w:val="0"/>
                <w:sz w:val="20"/>
              </w:rPr>
            </w:pPr>
          </w:p>
        </w:tc>
        <w:tc>
          <w:tcPr>
            <w:tcW w:w="1005" w:type="dxa"/>
          </w:tcPr>
          <w:p w14:paraId="1C7AB261" w14:textId="77777777" w:rsidR="0029104E" w:rsidRPr="00A068B0" w:rsidRDefault="0029104E" w:rsidP="00A068B0">
            <w:pPr>
              <w:spacing w:before="120" w:after="120"/>
              <w:rPr>
                <w:spacing w:val="0"/>
                <w:sz w:val="20"/>
              </w:rPr>
            </w:pPr>
          </w:p>
        </w:tc>
        <w:tc>
          <w:tcPr>
            <w:tcW w:w="1777" w:type="dxa"/>
          </w:tcPr>
          <w:p w14:paraId="3FE29E93" w14:textId="031E9C36" w:rsidR="0029104E" w:rsidRPr="00A068B0" w:rsidRDefault="0029104E" w:rsidP="00D22790">
            <w:pPr>
              <w:spacing w:before="60" w:after="60"/>
              <w:jc w:val="left"/>
              <w:rPr>
                <w:spacing w:val="0"/>
                <w:sz w:val="20"/>
              </w:rPr>
            </w:pPr>
            <w:r w:rsidRPr="00A068B0">
              <w:rPr>
                <w:spacing w:val="0"/>
                <w:sz w:val="20"/>
              </w:rPr>
              <w:t>269.7</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0.95</w:t>
            </w:r>
            <w:r w:rsidR="004314BC" w:rsidRPr="00A068B0">
              <w:rPr>
                <w:spacing w:val="0"/>
                <w:sz w:val="20"/>
              </w:rPr>
              <w:t xml:space="preserve"> </w:t>
            </w:r>
            <w:r w:rsidRPr="00A068B0">
              <w:rPr>
                <w:spacing w:val="0"/>
                <w:sz w:val="20"/>
              </w:rPr>
              <w:t>s</w:t>
            </w:r>
          </w:p>
        </w:tc>
        <w:tc>
          <w:tcPr>
            <w:tcW w:w="2268" w:type="dxa"/>
          </w:tcPr>
          <w:p w14:paraId="73EA3C13" w14:textId="77777777" w:rsidR="0029104E" w:rsidRPr="00A068B0" w:rsidRDefault="0029104E" w:rsidP="00A068B0">
            <w:pPr>
              <w:spacing w:before="120" w:after="120"/>
              <w:rPr>
                <w:spacing w:val="0"/>
                <w:sz w:val="20"/>
              </w:rPr>
            </w:pPr>
          </w:p>
        </w:tc>
      </w:tr>
      <w:tr w:rsidR="0029104E" w:rsidRPr="003B2076" w14:paraId="75C8E239" w14:textId="77777777" w:rsidTr="00D22790">
        <w:tc>
          <w:tcPr>
            <w:tcW w:w="1425" w:type="dxa"/>
            <w:gridSpan w:val="2"/>
            <w:shd w:val="clear" w:color="auto" w:fill="CCCCCC"/>
          </w:tcPr>
          <w:p w14:paraId="7DA5A0EB" w14:textId="77777777" w:rsidR="0029104E" w:rsidRPr="00A068B0" w:rsidRDefault="0029104E" w:rsidP="00A068B0">
            <w:pPr>
              <w:spacing w:before="120" w:after="120"/>
              <w:rPr>
                <w:spacing w:val="0"/>
                <w:sz w:val="20"/>
              </w:rPr>
            </w:pPr>
          </w:p>
        </w:tc>
        <w:tc>
          <w:tcPr>
            <w:tcW w:w="1006" w:type="dxa"/>
            <w:shd w:val="clear" w:color="auto" w:fill="CCCCCC"/>
          </w:tcPr>
          <w:p w14:paraId="561B418B" w14:textId="77777777" w:rsidR="0029104E" w:rsidRPr="00A068B0" w:rsidRDefault="0029104E" w:rsidP="00A068B0">
            <w:pPr>
              <w:spacing w:before="120" w:after="120"/>
              <w:rPr>
                <w:spacing w:val="0"/>
                <w:sz w:val="20"/>
              </w:rPr>
            </w:pPr>
          </w:p>
        </w:tc>
        <w:tc>
          <w:tcPr>
            <w:tcW w:w="836" w:type="dxa"/>
            <w:shd w:val="clear" w:color="auto" w:fill="CCCCCC"/>
          </w:tcPr>
          <w:p w14:paraId="6EAE5A2B" w14:textId="77777777" w:rsidR="0029104E" w:rsidRPr="00A068B0" w:rsidRDefault="0029104E" w:rsidP="00A068B0">
            <w:pPr>
              <w:spacing w:before="120" w:after="120"/>
              <w:rPr>
                <w:spacing w:val="0"/>
                <w:sz w:val="20"/>
              </w:rPr>
            </w:pPr>
          </w:p>
        </w:tc>
        <w:tc>
          <w:tcPr>
            <w:tcW w:w="1176" w:type="dxa"/>
            <w:shd w:val="clear" w:color="auto" w:fill="CCCCCC"/>
          </w:tcPr>
          <w:p w14:paraId="31C61A4F" w14:textId="77777777" w:rsidR="0029104E" w:rsidRPr="00A068B0" w:rsidRDefault="0029104E" w:rsidP="00A068B0">
            <w:pPr>
              <w:spacing w:before="120" w:after="120"/>
              <w:rPr>
                <w:spacing w:val="0"/>
                <w:sz w:val="20"/>
              </w:rPr>
            </w:pPr>
          </w:p>
        </w:tc>
        <w:tc>
          <w:tcPr>
            <w:tcW w:w="1005" w:type="dxa"/>
            <w:shd w:val="clear" w:color="auto" w:fill="CCCCCC"/>
          </w:tcPr>
          <w:p w14:paraId="17EC17C0" w14:textId="77777777" w:rsidR="0029104E" w:rsidRPr="00A068B0" w:rsidRDefault="0029104E" w:rsidP="00A068B0">
            <w:pPr>
              <w:spacing w:before="120" w:after="120"/>
              <w:rPr>
                <w:spacing w:val="0"/>
                <w:sz w:val="20"/>
              </w:rPr>
            </w:pPr>
          </w:p>
        </w:tc>
        <w:tc>
          <w:tcPr>
            <w:tcW w:w="1777" w:type="dxa"/>
          </w:tcPr>
          <w:p w14:paraId="6315FCF8" w14:textId="79EBAEC2" w:rsidR="0029104E" w:rsidRPr="00A068B0" w:rsidRDefault="0029104E" w:rsidP="00D22790">
            <w:pPr>
              <w:spacing w:before="60" w:after="60"/>
              <w:jc w:val="left"/>
              <w:rPr>
                <w:spacing w:val="0"/>
                <w:sz w:val="20"/>
              </w:rPr>
            </w:pPr>
            <w:r w:rsidRPr="00A068B0">
              <w:rPr>
                <w:spacing w:val="0"/>
                <w:sz w:val="20"/>
              </w:rPr>
              <w:t>277.7</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0.45</w:t>
            </w:r>
            <w:r w:rsidR="004314BC" w:rsidRPr="00A068B0">
              <w:rPr>
                <w:spacing w:val="0"/>
                <w:sz w:val="20"/>
              </w:rPr>
              <w:t xml:space="preserve"> </w:t>
            </w:r>
            <w:r w:rsidRPr="00A068B0">
              <w:rPr>
                <w:spacing w:val="0"/>
                <w:sz w:val="20"/>
              </w:rPr>
              <w:t>s</w:t>
            </w:r>
          </w:p>
        </w:tc>
        <w:tc>
          <w:tcPr>
            <w:tcW w:w="2268" w:type="dxa"/>
          </w:tcPr>
          <w:p w14:paraId="5D969B18" w14:textId="77777777" w:rsidR="0029104E" w:rsidRPr="00A068B0" w:rsidRDefault="0029104E" w:rsidP="00A068B0">
            <w:pPr>
              <w:spacing w:before="120" w:after="120"/>
              <w:rPr>
                <w:spacing w:val="0"/>
                <w:sz w:val="20"/>
              </w:rPr>
            </w:pPr>
          </w:p>
        </w:tc>
      </w:tr>
      <w:tr w:rsidR="0029104E" w:rsidRPr="003B2076" w14:paraId="0BF871A2" w14:textId="77777777" w:rsidTr="000A6A63">
        <w:tc>
          <w:tcPr>
            <w:tcW w:w="9493" w:type="dxa"/>
            <w:gridSpan w:val="8"/>
          </w:tcPr>
          <w:p w14:paraId="369BA43C" w14:textId="185C3111" w:rsidR="0029104E" w:rsidRPr="00D22790" w:rsidRDefault="0029104E" w:rsidP="00A068B0">
            <w:pPr>
              <w:spacing w:before="120" w:after="120"/>
              <w:rPr>
                <w:spacing w:val="0"/>
                <w:sz w:val="18"/>
                <w:szCs w:val="18"/>
              </w:rPr>
            </w:pPr>
            <w:r w:rsidRPr="00D22790">
              <w:rPr>
                <w:spacing w:val="0"/>
                <w:sz w:val="18"/>
                <w:szCs w:val="18"/>
              </w:rPr>
              <w:t>Note for Voltage tests the Voltage required to trip is the setting ±3.45</w:t>
            </w:r>
            <w:r w:rsidR="004314BC" w:rsidRPr="00D22790">
              <w:rPr>
                <w:spacing w:val="0"/>
                <w:sz w:val="18"/>
                <w:szCs w:val="18"/>
              </w:rPr>
              <w:t xml:space="preserve"> </w:t>
            </w:r>
            <w:r w:rsidRPr="00D22790">
              <w:rPr>
                <w:spacing w:val="0"/>
                <w:sz w:val="18"/>
                <w:szCs w:val="18"/>
              </w:rPr>
              <w:t>V. The time delay can be measured at a larger deviation than the minimum required to operate the protection.  The No trip tests need to be carried out at the setting ±4</w:t>
            </w:r>
            <w:r w:rsidR="004314BC" w:rsidRPr="00D22790">
              <w:rPr>
                <w:spacing w:val="0"/>
                <w:sz w:val="18"/>
                <w:szCs w:val="18"/>
              </w:rPr>
              <w:t xml:space="preserve"> </w:t>
            </w:r>
            <w:r w:rsidRPr="00D22790">
              <w:rPr>
                <w:spacing w:val="0"/>
                <w:sz w:val="18"/>
                <w:szCs w:val="18"/>
              </w:rPr>
              <w:t>V and for the relevant times as shown in the table above to ensure that the protection will not trip in error.</w:t>
            </w:r>
          </w:p>
        </w:tc>
      </w:tr>
    </w:tbl>
    <w:p w14:paraId="2C266EC2" w14:textId="77777777" w:rsidR="00C7609D" w:rsidRDefault="00C7609D">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7"/>
        <w:gridCol w:w="1316"/>
        <w:gridCol w:w="1276"/>
        <w:gridCol w:w="1276"/>
        <w:gridCol w:w="458"/>
        <w:gridCol w:w="818"/>
        <w:gridCol w:w="1276"/>
        <w:gridCol w:w="1276"/>
      </w:tblGrid>
      <w:tr w:rsidR="0029104E" w:rsidRPr="003B2076" w14:paraId="16F67E1C" w14:textId="77777777" w:rsidTr="000A6A63">
        <w:tc>
          <w:tcPr>
            <w:tcW w:w="9493" w:type="dxa"/>
            <w:gridSpan w:val="8"/>
            <w:shd w:val="clear" w:color="auto" w:fill="CCCCCC"/>
          </w:tcPr>
          <w:p w14:paraId="552C138A" w14:textId="52CA0B75" w:rsidR="0029104E" w:rsidRPr="00A068B0" w:rsidRDefault="0029104E" w:rsidP="00A068B0">
            <w:pPr>
              <w:spacing w:before="120" w:after="120"/>
              <w:rPr>
                <w:b/>
                <w:spacing w:val="0"/>
                <w:sz w:val="20"/>
                <w:highlight w:val="yellow"/>
              </w:rPr>
            </w:pPr>
            <w:r w:rsidRPr="00A068B0">
              <w:rPr>
                <w:b/>
                <w:spacing w:val="0"/>
                <w:sz w:val="20"/>
              </w:rPr>
              <w:lastRenderedPageBreak/>
              <w:t>Protection</w:t>
            </w:r>
            <w:r w:rsidRPr="00A068B0">
              <w:rPr>
                <w:b/>
                <w:spacing w:val="0"/>
                <w:sz w:val="20"/>
                <w:lang w:eastAsia="en-GB"/>
              </w:rPr>
              <w:t xml:space="preserve"> –</w:t>
            </w:r>
            <w:r w:rsidRPr="00A068B0">
              <w:rPr>
                <w:b/>
                <w:spacing w:val="0"/>
                <w:sz w:val="20"/>
              </w:rPr>
              <w:t xml:space="preserve"> Loss of Mains test</w:t>
            </w:r>
            <w:r w:rsidRPr="00A068B0">
              <w:rPr>
                <w:b/>
                <w:spacing w:val="0"/>
                <w:sz w:val="20"/>
                <w:lang w:eastAsia="en-GB"/>
              </w:rPr>
              <w:t>:</w:t>
            </w:r>
            <w:r w:rsidRPr="00A068B0">
              <w:rPr>
                <w:b/>
                <w:spacing w:val="0"/>
                <w:sz w:val="20"/>
              </w:rPr>
              <w:t xml:space="preserve"> </w:t>
            </w:r>
            <w:r w:rsidRPr="00A068B0">
              <w:rPr>
                <w:spacing w:val="0"/>
                <w:sz w:val="20"/>
              </w:rPr>
              <w:t xml:space="preserve">For PV </w:t>
            </w:r>
            <w:r w:rsidRPr="00A068B0">
              <w:rPr>
                <w:b/>
                <w:spacing w:val="0"/>
                <w:sz w:val="20"/>
              </w:rPr>
              <w:t>Inverters</w:t>
            </w:r>
            <w:r w:rsidRPr="00A068B0">
              <w:rPr>
                <w:spacing w:val="0"/>
                <w:sz w:val="20"/>
              </w:rPr>
              <w:t xml:space="preserve"> shall be tested in accordance with BS EN 62116.  Other </w:t>
            </w:r>
            <w:r w:rsidRPr="00A068B0">
              <w:rPr>
                <w:b/>
                <w:spacing w:val="0"/>
                <w:sz w:val="20"/>
              </w:rPr>
              <w:t>Inverters</w:t>
            </w:r>
            <w:r w:rsidRPr="00A068B0">
              <w:rPr>
                <w:spacing w:val="0"/>
                <w:sz w:val="20"/>
              </w:rPr>
              <w:t xml:space="preserve"> should be tested in accordance with EN 50438 Annex D.2.5 at 10%, 55% and 100% of rated power.</w:t>
            </w:r>
          </w:p>
        </w:tc>
      </w:tr>
      <w:tr w:rsidR="0029104E" w:rsidRPr="003B2076" w14:paraId="7996114A" w14:textId="77777777" w:rsidTr="000A6A63">
        <w:tc>
          <w:tcPr>
            <w:tcW w:w="9493" w:type="dxa"/>
            <w:gridSpan w:val="8"/>
          </w:tcPr>
          <w:p w14:paraId="0950BE02" w14:textId="77777777" w:rsidR="0029104E" w:rsidRPr="00A068B0" w:rsidRDefault="0029104E" w:rsidP="00A068B0">
            <w:pPr>
              <w:spacing w:before="120" w:after="120"/>
              <w:rPr>
                <w:spacing w:val="0"/>
                <w:sz w:val="20"/>
              </w:rPr>
            </w:pPr>
            <w:r w:rsidRPr="00A068B0">
              <w:rPr>
                <w:spacing w:val="0"/>
                <w:sz w:val="20"/>
              </w:rPr>
              <w:t>To be carried out at three output power levels with a tolerance of plus or minus 5% in Test Power levels.</w:t>
            </w:r>
          </w:p>
        </w:tc>
      </w:tr>
      <w:tr w:rsidR="0029104E" w:rsidRPr="003B2076" w14:paraId="07D49442" w14:textId="77777777" w:rsidTr="00A068B0">
        <w:trPr>
          <w:trHeight w:hRule="exact" w:val="569"/>
        </w:trPr>
        <w:tc>
          <w:tcPr>
            <w:tcW w:w="1797" w:type="dxa"/>
          </w:tcPr>
          <w:p w14:paraId="0D22376D" w14:textId="4ED7CC0E" w:rsidR="002D36D5" w:rsidRPr="00A068B0" w:rsidRDefault="0029104E" w:rsidP="00A068B0">
            <w:pPr>
              <w:spacing w:before="120" w:after="120"/>
              <w:rPr>
                <w:spacing w:val="0"/>
                <w:sz w:val="20"/>
              </w:rPr>
            </w:pPr>
            <w:r w:rsidRPr="00A068B0">
              <w:rPr>
                <w:spacing w:val="0"/>
                <w:sz w:val="20"/>
              </w:rPr>
              <w:t>Test Power</w:t>
            </w:r>
          </w:p>
        </w:tc>
        <w:tc>
          <w:tcPr>
            <w:tcW w:w="1316" w:type="dxa"/>
          </w:tcPr>
          <w:p w14:paraId="74B507AB"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5FF4185D"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3257A1B2"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66E2F171"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2B557CB4"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99DDA83"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2ACFDC86" w14:textId="77777777" w:rsidTr="00A068B0">
        <w:trPr>
          <w:trHeight w:hRule="exact" w:val="907"/>
        </w:trPr>
        <w:tc>
          <w:tcPr>
            <w:tcW w:w="1797" w:type="dxa"/>
          </w:tcPr>
          <w:p w14:paraId="01485217"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4E81F2FA"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r w:rsidRPr="00A068B0" w:rsidDel="00AF66AD">
              <w:rPr>
                <w:spacing w:val="0"/>
                <w:sz w:val="18"/>
                <w:lang w:eastAsia="en-GB"/>
              </w:rPr>
              <w:t xml:space="preserve"> </w:t>
            </w:r>
          </w:p>
          <w:p w14:paraId="6A534A9E" w14:textId="77777777" w:rsidR="0029104E" w:rsidRPr="00A068B0" w:rsidRDefault="0029104E" w:rsidP="00A068B0">
            <w:pPr>
              <w:spacing w:before="120" w:after="120"/>
              <w:jc w:val="left"/>
              <w:rPr>
                <w:spacing w:val="0"/>
                <w:sz w:val="18"/>
              </w:rPr>
            </w:pPr>
          </w:p>
          <w:p w14:paraId="186286FD" w14:textId="77777777" w:rsidR="0029104E" w:rsidRPr="00A068B0" w:rsidRDefault="0029104E" w:rsidP="00A068B0">
            <w:pPr>
              <w:spacing w:before="120" w:after="120"/>
              <w:jc w:val="left"/>
              <w:rPr>
                <w:spacing w:val="0"/>
                <w:sz w:val="18"/>
              </w:rPr>
            </w:pPr>
          </w:p>
        </w:tc>
        <w:tc>
          <w:tcPr>
            <w:tcW w:w="1276" w:type="dxa"/>
          </w:tcPr>
          <w:p w14:paraId="16E1477E"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5B806D5C"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68F0524A"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691C1F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00CBF05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42A37E5B" w14:textId="77777777" w:rsidTr="00A068B0">
        <w:trPr>
          <w:trHeight w:hRule="exact" w:val="624"/>
        </w:trPr>
        <w:tc>
          <w:tcPr>
            <w:tcW w:w="1797" w:type="dxa"/>
          </w:tcPr>
          <w:p w14:paraId="034BCCE3" w14:textId="195BDA77" w:rsidR="0029104E" w:rsidRPr="00A068B0" w:rsidRDefault="0029104E" w:rsidP="00A068B0">
            <w:pPr>
              <w:spacing w:before="120" w:after="120"/>
              <w:jc w:val="left"/>
              <w:rPr>
                <w:spacing w:val="0"/>
                <w:sz w:val="20"/>
              </w:rPr>
            </w:pPr>
            <w:r w:rsidRPr="00A068B0">
              <w:rPr>
                <w:spacing w:val="0"/>
                <w:sz w:val="20"/>
              </w:rPr>
              <w:t>Trip time.  Limit is 0.5 s</w:t>
            </w:r>
          </w:p>
        </w:tc>
        <w:tc>
          <w:tcPr>
            <w:tcW w:w="1316" w:type="dxa"/>
          </w:tcPr>
          <w:p w14:paraId="0DFFD508" w14:textId="77777777" w:rsidR="0029104E" w:rsidRPr="00A068B0" w:rsidRDefault="0029104E" w:rsidP="00A068B0">
            <w:pPr>
              <w:spacing w:before="120" w:after="120"/>
              <w:rPr>
                <w:spacing w:val="0"/>
                <w:sz w:val="20"/>
              </w:rPr>
            </w:pPr>
          </w:p>
        </w:tc>
        <w:tc>
          <w:tcPr>
            <w:tcW w:w="1276" w:type="dxa"/>
          </w:tcPr>
          <w:p w14:paraId="2A9C445A" w14:textId="77777777" w:rsidR="0029104E" w:rsidRPr="00A068B0" w:rsidRDefault="0029104E" w:rsidP="00A068B0">
            <w:pPr>
              <w:spacing w:before="120" w:after="120"/>
              <w:rPr>
                <w:spacing w:val="0"/>
                <w:sz w:val="20"/>
              </w:rPr>
            </w:pPr>
          </w:p>
        </w:tc>
        <w:tc>
          <w:tcPr>
            <w:tcW w:w="1276" w:type="dxa"/>
          </w:tcPr>
          <w:p w14:paraId="47F6F884" w14:textId="77777777" w:rsidR="0029104E" w:rsidRPr="00A068B0" w:rsidRDefault="0029104E" w:rsidP="00A068B0">
            <w:pPr>
              <w:spacing w:before="120" w:after="120"/>
              <w:rPr>
                <w:spacing w:val="0"/>
                <w:sz w:val="20"/>
              </w:rPr>
            </w:pPr>
          </w:p>
        </w:tc>
        <w:tc>
          <w:tcPr>
            <w:tcW w:w="1276" w:type="dxa"/>
            <w:gridSpan w:val="2"/>
          </w:tcPr>
          <w:p w14:paraId="68A8AA8B" w14:textId="77777777" w:rsidR="0029104E" w:rsidRPr="00A068B0" w:rsidRDefault="0029104E" w:rsidP="00A068B0">
            <w:pPr>
              <w:spacing w:before="120" w:after="120"/>
              <w:rPr>
                <w:spacing w:val="0"/>
                <w:sz w:val="20"/>
              </w:rPr>
            </w:pPr>
          </w:p>
        </w:tc>
        <w:tc>
          <w:tcPr>
            <w:tcW w:w="1276" w:type="dxa"/>
          </w:tcPr>
          <w:p w14:paraId="29A37CB3" w14:textId="77777777" w:rsidR="0029104E" w:rsidRPr="00A068B0" w:rsidRDefault="0029104E" w:rsidP="00A068B0">
            <w:pPr>
              <w:spacing w:before="120" w:after="120"/>
              <w:rPr>
                <w:spacing w:val="0"/>
                <w:sz w:val="20"/>
              </w:rPr>
            </w:pPr>
          </w:p>
        </w:tc>
        <w:tc>
          <w:tcPr>
            <w:tcW w:w="1276" w:type="dxa"/>
          </w:tcPr>
          <w:p w14:paraId="7FF3AF92" w14:textId="77777777" w:rsidR="0029104E" w:rsidRPr="00A068B0" w:rsidRDefault="0029104E" w:rsidP="00A068B0">
            <w:pPr>
              <w:spacing w:before="120" w:after="120"/>
              <w:rPr>
                <w:spacing w:val="0"/>
                <w:sz w:val="20"/>
              </w:rPr>
            </w:pPr>
          </w:p>
        </w:tc>
      </w:tr>
      <w:tr w:rsidR="0029104E" w:rsidRPr="003B2076" w14:paraId="6C662E88" w14:textId="77777777" w:rsidTr="000A6A63">
        <w:tc>
          <w:tcPr>
            <w:tcW w:w="9493" w:type="dxa"/>
            <w:gridSpan w:val="8"/>
          </w:tcPr>
          <w:p w14:paraId="15334EE4" w14:textId="77777777" w:rsidR="0029104E" w:rsidRPr="00A068B0" w:rsidRDefault="0029104E" w:rsidP="00A068B0">
            <w:pPr>
              <w:spacing w:before="120" w:after="120"/>
              <w:rPr>
                <w:spacing w:val="0"/>
                <w:sz w:val="20"/>
              </w:rPr>
            </w:pPr>
            <w:r w:rsidRPr="00A068B0">
              <w:rPr>
                <w:spacing w:val="0"/>
                <w:sz w:val="20"/>
              </w:rPr>
              <w:t xml:space="preserve">For Multi phase </w:t>
            </w:r>
            <w:r w:rsidRPr="00A068B0">
              <w:rPr>
                <w:b/>
                <w:spacing w:val="0"/>
                <w:sz w:val="20"/>
              </w:rPr>
              <w:t>Micro-generators</w:t>
            </w:r>
            <w:r w:rsidRPr="00A068B0">
              <w:rPr>
                <w:spacing w:val="0"/>
                <w:sz w:val="20"/>
              </w:rPr>
              <w:t xml:space="preserve"> confirm that the device shuts down correctly after the removal of a single fuse as well as operation of all phases.</w:t>
            </w:r>
          </w:p>
        </w:tc>
      </w:tr>
      <w:tr w:rsidR="0029104E" w:rsidRPr="003B2076" w14:paraId="1EB51B34" w14:textId="77777777" w:rsidTr="00A068B0">
        <w:trPr>
          <w:trHeight w:val="29"/>
        </w:trPr>
        <w:tc>
          <w:tcPr>
            <w:tcW w:w="1797" w:type="dxa"/>
          </w:tcPr>
          <w:p w14:paraId="27140FF8"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47B55A9C"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1361F162"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2F7606DB"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5DF1D99F"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22368F5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2225C9A2"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4C80250B" w14:textId="77777777" w:rsidTr="00A068B0">
        <w:trPr>
          <w:trHeight w:val="28"/>
        </w:trPr>
        <w:tc>
          <w:tcPr>
            <w:tcW w:w="1797" w:type="dxa"/>
          </w:tcPr>
          <w:p w14:paraId="24E15B1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746FE92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045063AD"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1B0C838B"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4A1F3EF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2BBF70E9"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5B52B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FA7EC01" w14:textId="77777777" w:rsidTr="00A068B0">
        <w:trPr>
          <w:trHeight w:val="28"/>
        </w:trPr>
        <w:tc>
          <w:tcPr>
            <w:tcW w:w="1797" w:type="dxa"/>
          </w:tcPr>
          <w:p w14:paraId="6B1A018B" w14:textId="77777777" w:rsidR="0029104E" w:rsidRPr="00A068B0" w:rsidRDefault="0029104E" w:rsidP="00A068B0">
            <w:pPr>
              <w:spacing w:before="120" w:after="120"/>
              <w:jc w:val="left"/>
              <w:rPr>
                <w:spacing w:val="0"/>
                <w:sz w:val="20"/>
              </w:rPr>
            </w:pPr>
            <w:r w:rsidRPr="00A068B0">
              <w:rPr>
                <w:spacing w:val="0"/>
                <w:sz w:val="20"/>
              </w:rPr>
              <w:t>Trip time.  Ph1 fuse removed</w:t>
            </w:r>
          </w:p>
        </w:tc>
        <w:tc>
          <w:tcPr>
            <w:tcW w:w="1316" w:type="dxa"/>
          </w:tcPr>
          <w:p w14:paraId="5FBA1693" w14:textId="77777777" w:rsidR="0029104E" w:rsidRPr="00A068B0" w:rsidRDefault="0029104E" w:rsidP="00A068B0">
            <w:pPr>
              <w:spacing w:before="120" w:after="120"/>
              <w:rPr>
                <w:spacing w:val="0"/>
                <w:sz w:val="20"/>
              </w:rPr>
            </w:pPr>
          </w:p>
        </w:tc>
        <w:tc>
          <w:tcPr>
            <w:tcW w:w="1276" w:type="dxa"/>
          </w:tcPr>
          <w:p w14:paraId="0100E098" w14:textId="77777777" w:rsidR="0029104E" w:rsidRPr="00A068B0" w:rsidRDefault="0029104E" w:rsidP="00A068B0">
            <w:pPr>
              <w:spacing w:before="120" w:after="120"/>
              <w:rPr>
                <w:spacing w:val="0"/>
                <w:sz w:val="20"/>
              </w:rPr>
            </w:pPr>
          </w:p>
        </w:tc>
        <w:tc>
          <w:tcPr>
            <w:tcW w:w="1276" w:type="dxa"/>
          </w:tcPr>
          <w:p w14:paraId="19B4DCDF" w14:textId="77777777" w:rsidR="0029104E" w:rsidRPr="00A068B0" w:rsidRDefault="0029104E" w:rsidP="00A068B0">
            <w:pPr>
              <w:spacing w:before="120" w:after="120"/>
              <w:rPr>
                <w:spacing w:val="0"/>
                <w:sz w:val="20"/>
              </w:rPr>
            </w:pPr>
          </w:p>
        </w:tc>
        <w:tc>
          <w:tcPr>
            <w:tcW w:w="1276" w:type="dxa"/>
            <w:gridSpan w:val="2"/>
          </w:tcPr>
          <w:p w14:paraId="4A8A0C96" w14:textId="77777777" w:rsidR="0029104E" w:rsidRPr="00A068B0" w:rsidRDefault="0029104E" w:rsidP="00A068B0">
            <w:pPr>
              <w:spacing w:before="120" w:after="120"/>
              <w:rPr>
                <w:spacing w:val="0"/>
                <w:sz w:val="20"/>
              </w:rPr>
            </w:pPr>
          </w:p>
        </w:tc>
        <w:tc>
          <w:tcPr>
            <w:tcW w:w="1276" w:type="dxa"/>
          </w:tcPr>
          <w:p w14:paraId="2D11B6F7" w14:textId="77777777" w:rsidR="0029104E" w:rsidRPr="00A068B0" w:rsidRDefault="0029104E" w:rsidP="00A068B0">
            <w:pPr>
              <w:spacing w:before="120" w:after="120"/>
              <w:rPr>
                <w:spacing w:val="0"/>
                <w:sz w:val="20"/>
              </w:rPr>
            </w:pPr>
          </w:p>
        </w:tc>
        <w:tc>
          <w:tcPr>
            <w:tcW w:w="1276" w:type="dxa"/>
          </w:tcPr>
          <w:p w14:paraId="1BA4E312" w14:textId="77777777" w:rsidR="0029104E" w:rsidRPr="00A068B0" w:rsidRDefault="0029104E" w:rsidP="00A068B0">
            <w:pPr>
              <w:spacing w:before="120" w:after="120"/>
              <w:rPr>
                <w:spacing w:val="0"/>
                <w:sz w:val="20"/>
              </w:rPr>
            </w:pPr>
          </w:p>
        </w:tc>
      </w:tr>
      <w:tr w:rsidR="0029104E" w:rsidRPr="003B2076" w14:paraId="540FAB81" w14:textId="77777777" w:rsidTr="00A068B0">
        <w:trPr>
          <w:trHeight w:val="28"/>
        </w:trPr>
        <w:tc>
          <w:tcPr>
            <w:tcW w:w="1797" w:type="dxa"/>
          </w:tcPr>
          <w:p w14:paraId="08159A43"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3FCBC326"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070A553C"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32749CC4"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3EAEC6FF"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5214FC8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A28A35C"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106CB1A0" w14:textId="77777777" w:rsidTr="00A068B0">
        <w:trPr>
          <w:trHeight w:val="28"/>
        </w:trPr>
        <w:tc>
          <w:tcPr>
            <w:tcW w:w="1797" w:type="dxa"/>
          </w:tcPr>
          <w:p w14:paraId="78335EB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65C546B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5C365875"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2BEC5E0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25DF8D4E"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0C3CB89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10831942"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0543096E" w14:textId="77777777" w:rsidTr="00A068B0">
        <w:trPr>
          <w:trHeight w:val="28"/>
        </w:trPr>
        <w:tc>
          <w:tcPr>
            <w:tcW w:w="1797" w:type="dxa"/>
          </w:tcPr>
          <w:p w14:paraId="34E706E4" w14:textId="77777777" w:rsidR="0029104E" w:rsidRPr="00A068B0" w:rsidRDefault="0029104E" w:rsidP="00A068B0">
            <w:pPr>
              <w:spacing w:before="120" w:after="120"/>
              <w:jc w:val="left"/>
              <w:rPr>
                <w:spacing w:val="0"/>
                <w:sz w:val="20"/>
              </w:rPr>
            </w:pPr>
            <w:r w:rsidRPr="00A068B0">
              <w:rPr>
                <w:spacing w:val="0"/>
                <w:sz w:val="20"/>
              </w:rPr>
              <w:t>Trip time.  Ph2 fuse removed</w:t>
            </w:r>
          </w:p>
        </w:tc>
        <w:tc>
          <w:tcPr>
            <w:tcW w:w="1316" w:type="dxa"/>
          </w:tcPr>
          <w:p w14:paraId="1E002269" w14:textId="77777777" w:rsidR="0029104E" w:rsidRPr="00A068B0" w:rsidRDefault="0029104E" w:rsidP="00A068B0">
            <w:pPr>
              <w:spacing w:before="120" w:after="120"/>
              <w:rPr>
                <w:spacing w:val="0"/>
                <w:sz w:val="20"/>
              </w:rPr>
            </w:pPr>
          </w:p>
        </w:tc>
        <w:tc>
          <w:tcPr>
            <w:tcW w:w="1276" w:type="dxa"/>
          </w:tcPr>
          <w:p w14:paraId="0634D7DC" w14:textId="77777777" w:rsidR="0029104E" w:rsidRPr="00A068B0" w:rsidRDefault="0029104E" w:rsidP="00A068B0">
            <w:pPr>
              <w:spacing w:before="120" w:after="120"/>
              <w:rPr>
                <w:spacing w:val="0"/>
                <w:sz w:val="20"/>
              </w:rPr>
            </w:pPr>
          </w:p>
        </w:tc>
        <w:tc>
          <w:tcPr>
            <w:tcW w:w="1276" w:type="dxa"/>
          </w:tcPr>
          <w:p w14:paraId="3449D1DD" w14:textId="77777777" w:rsidR="0029104E" w:rsidRPr="00A068B0" w:rsidRDefault="0029104E" w:rsidP="00A068B0">
            <w:pPr>
              <w:spacing w:before="120" w:after="120"/>
              <w:rPr>
                <w:spacing w:val="0"/>
                <w:sz w:val="20"/>
              </w:rPr>
            </w:pPr>
          </w:p>
        </w:tc>
        <w:tc>
          <w:tcPr>
            <w:tcW w:w="1276" w:type="dxa"/>
            <w:gridSpan w:val="2"/>
          </w:tcPr>
          <w:p w14:paraId="0F04D4F1" w14:textId="77777777" w:rsidR="0029104E" w:rsidRPr="00A068B0" w:rsidRDefault="0029104E" w:rsidP="00A068B0">
            <w:pPr>
              <w:spacing w:before="120" w:after="120"/>
              <w:rPr>
                <w:spacing w:val="0"/>
                <w:sz w:val="20"/>
              </w:rPr>
            </w:pPr>
          </w:p>
        </w:tc>
        <w:tc>
          <w:tcPr>
            <w:tcW w:w="1276" w:type="dxa"/>
          </w:tcPr>
          <w:p w14:paraId="4769EA3B" w14:textId="77777777" w:rsidR="0029104E" w:rsidRPr="00A068B0" w:rsidRDefault="0029104E" w:rsidP="00A068B0">
            <w:pPr>
              <w:spacing w:before="120" w:after="120"/>
              <w:rPr>
                <w:spacing w:val="0"/>
                <w:sz w:val="20"/>
              </w:rPr>
            </w:pPr>
          </w:p>
        </w:tc>
        <w:tc>
          <w:tcPr>
            <w:tcW w:w="1276" w:type="dxa"/>
          </w:tcPr>
          <w:p w14:paraId="454BBA9E" w14:textId="77777777" w:rsidR="0029104E" w:rsidRPr="00A068B0" w:rsidRDefault="0029104E" w:rsidP="00A068B0">
            <w:pPr>
              <w:spacing w:before="120" w:after="120"/>
              <w:rPr>
                <w:spacing w:val="0"/>
                <w:sz w:val="20"/>
              </w:rPr>
            </w:pPr>
          </w:p>
        </w:tc>
      </w:tr>
      <w:tr w:rsidR="0029104E" w:rsidRPr="003B2076" w14:paraId="6E3FA426" w14:textId="77777777" w:rsidTr="00A068B0">
        <w:trPr>
          <w:trHeight w:val="28"/>
        </w:trPr>
        <w:tc>
          <w:tcPr>
            <w:tcW w:w="1797" w:type="dxa"/>
          </w:tcPr>
          <w:p w14:paraId="77CD861E"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229F1FD7"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4D954728"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72D7B161"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57BCCD00"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01114F19"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10141A3F"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BDD7B0" w14:textId="77777777" w:rsidTr="00A068B0">
        <w:trPr>
          <w:trHeight w:val="28"/>
        </w:trPr>
        <w:tc>
          <w:tcPr>
            <w:tcW w:w="1797" w:type="dxa"/>
          </w:tcPr>
          <w:p w14:paraId="1A89332A"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1C7C9CF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739E66E0"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1EDD939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3573D735"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3813CD71"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BD42F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A0FED78" w14:textId="77777777" w:rsidTr="00A068B0">
        <w:trPr>
          <w:trHeight w:val="28"/>
        </w:trPr>
        <w:tc>
          <w:tcPr>
            <w:tcW w:w="1797" w:type="dxa"/>
          </w:tcPr>
          <w:p w14:paraId="0308675D" w14:textId="77777777" w:rsidR="0029104E" w:rsidRPr="00A068B0" w:rsidRDefault="0029104E" w:rsidP="00A068B0">
            <w:pPr>
              <w:spacing w:before="120" w:after="120"/>
              <w:jc w:val="left"/>
              <w:rPr>
                <w:spacing w:val="0"/>
                <w:sz w:val="20"/>
              </w:rPr>
            </w:pPr>
            <w:r w:rsidRPr="00A068B0">
              <w:rPr>
                <w:spacing w:val="0"/>
                <w:sz w:val="20"/>
              </w:rPr>
              <w:t>Trip time.  Ph3 fuse removed</w:t>
            </w:r>
          </w:p>
        </w:tc>
        <w:tc>
          <w:tcPr>
            <w:tcW w:w="1316" w:type="dxa"/>
          </w:tcPr>
          <w:p w14:paraId="747207F7" w14:textId="77777777" w:rsidR="0029104E" w:rsidRPr="00A068B0" w:rsidRDefault="0029104E" w:rsidP="00A068B0">
            <w:pPr>
              <w:spacing w:before="120" w:after="120"/>
              <w:rPr>
                <w:spacing w:val="0"/>
                <w:sz w:val="20"/>
              </w:rPr>
            </w:pPr>
          </w:p>
        </w:tc>
        <w:tc>
          <w:tcPr>
            <w:tcW w:w="1276" w:type="dxa"/>
          </w:tcPr>
          <w:p w14:paraId="55A87CE0" w14:textId="77777777" w:rsidR="0029104E" w:rsidRPr="00A068B0" w:rsidRDefault="0029104E" w:rsidP="00A068B0">
            <w:pPr>
              <w:spacing w:before="120" w:after="120"/>
              <w:rPr>
                <w:spacing w:val="0"/>
                <w:sz w:val="20"/>
              </w:rPr>
            </w:pPr>
          </w:p>
        </w:tc>
        <w:tc>
          <w:tcPr>
            <w:tcW w:w="1276" w:type="dxa"/>
          </w:tcPr>
          <w:p w14:paraId="3BCB8EBE" w14:textId="77777777" w:rsidR="0029104E" w:rsidRPr="00A068B0" w:rsidRDefault="0029104E" w:rsidP="00A068B0">
            <w:pPr>
              <w:spacing w:before="120" w:after="120"/>
              <w:rPr>
                <w:spacing w:val="0"/>
                <w:sz w:val="20"/>
              </w:rPr>
            </w:pPr>
          </w:p>
        </w:tc>
        <w:tc>
          <w:tcPr>
            <w:tcW w:w="1276" w:type="dxa"/>
            <w:gridSpan w:val="2"/>
          </w:tcPr>
          <w:p w14:paraId="0B2FE20C" w14:textId="77777777" w:rsidR="0029104E" w:rsidRPr="00A068B0" w:rsidRDefault="0029104E" w:rsidP="00A068B0">
            <w:pPr>
              <w:spacing w:before="120" w:after="120"/>
              <w:rPr>
                <w:spacing w:val="0"/>
                <w:sz w:val="20"/>
              </w:rPr>
            </w:pPr>
          </w:p>
        </w:tc>
        <w:tc>
          <w:tcPr>
            <w:tcW w:w="1276" w:type="dxa"/>
          </w:tcPr>
          <w:p w14:paraId="46FFA3BA" w14:textId="77777777" w:rsidR="0029104E" w:rsidRPr="00A068B0" w:rsidRDefault="0029104E" w:rsidP="00A068B0">
            <w:pPr>
              <w:spacing w:before="120" w:after="120"/>
              <w:rPr>
                <w:spacing w:val="0"/>
                <w:sz w:val="20"/>
              </w:rPr>
            </w:pPr>
          </w:p>
        </w:tc>
        <w:tc>
          <w:tcPr>
            <w:tcW w:w="1276" w:type="dxa"/>
          </w:tcPr>
          <w:p w14:paraId="5838E758" w14:textId="77777777" w:rsidR="0029104E" w:rsidRPr="00A068B0" w:rsidRDefault="0029104E" w:rsidP="00A068B0">
            <w:pPr>
              <w:spacing w:before="120" w:after="120"/>
              <w:rPr>
                <w:spacing w:val="0"/>
                <w:sz w:val="20"/>
              </w:rPr>
            </w:pPr>
          </w:p>
        </w:tc>
      </w:tr>
      <w:tr w:rsidR="0029104E" w:rsidRPr="003B2076" w14:paraId="0E950D1F" w14:textId="77777777" w:rsidTr="000A6A63">
        <w:tc>
          <w:tcPr>
            <w:tcW w:w="9493" w:type="dxa"/>
            <w:gridSpan w:val="8"/>
          </w:tcPr>
          <w:p w14:paraId="7015C78B" w14:textId="5E0C3194" w:rsidR="0029104E" w:rsidRPr="00A068B0" w:rsidRDefault="0029104E" w:rsidP="00A068B0">
            <w:pPr>
              <w:spacing w:before="120" w:after="120"/>
              <w:rPr>
                <w:spacing w:val="0"/>
                <w:sz w:val="20"/>
              </w:rPr>
            </w:pPr>
            <w:r w:rsidRPr="00A068B0">
              <w:rPr>
                <w:spacing w:val="0"/>
                <w:sz w:val="20"/>
              </w:rPr>
              <w:t>Note for technologies which have a substantial shut down time this can be added to the 0.5 s in establishing that the trip occurred in less than 0.5</w:t>
            </w:r>
            <w:r w:rsidR="004314BC" w:rsidRPr="00A068B0">
              <w:rPr>
                <w:spacing w:val="0"/>
                <w:sz w:val="20"/>
              </w:rPr>
              <w:t xml:space="preserve"> </w:t>
            </w:r>
            <w:r w:rsidRPr="00A068B0">
              <w:rPr>
                <w:spacing w:val="0"/>
                <w:sz w:val="20"/>
              </w:rPr>
              <w:t xml:space="preserve">s. Maximum shut down time could therefore be up to 1.0 s for these technologies.  </w:t>
            </w:r>
          </w:p>
        </w:tc>
      </w:tr>
      <w:tr w:rsidR="0029104E" w:rsidRPr="003B2076" w14:paraId="372FE187" w14:textId="77777777" w:rsidTr="000A6A63">
        <w:tc>
          <w:tcPr>
            <w:tcW w:w="6123" w:type="dxa"/>
            <w:gridSpan w:val="5"/>
          </w:tcPr>
          <w:p w14:paraId="072507DA" w14:textId="77777777" w:rsidR="0029104E" w:rsidRPr="00A068B0" w:rsidRDefault="0029104E" w:rsidP="00A068B0">
            <w:pPr>
              <w:spacing w:before="120" w:after="120"/>
              <w:rPr>
                <w:spacing w:val="0"/>
                <w:sz w:val="20"/>
              </w:rPr>
            </w:pPr>
            <w:r w:rsidRPr="00A068B0">
              <w:rPr>
                <w:spacing w:val="0"/>
                <w:sz w:val="20"/>
              </w:rPr>
              <w:t>Indicate additional shut down time included in above results.</w:t>
            </w:r>
          </w:p>
        </w:tc>
        <w:tc>
          <w:tcPr>
            <w:tcW w:w="3370" w:type="dxa"/>
            <w:gridSpan w:val="3"/>
          </w:tcPr>
          <w:p w14:paraId="32AAE267" w14:textId="77777777" w:rsidR="0029104E" w:rsidRPr="00A068B0" w:rsidRDefault="0029104E" w:rsidP="00A068B0">
            <w:pPr>
              <w:spacing w:before="120" w:after="120"/>
              <w:jc w:val="right"/>
              <w:rPr>
                <w:spacing w:val="0"/>
                <w:sz w:val="20"/>
              </w:rPr>
            </w:pPr>
            <w:r w:rsidRPr="00A068B0">
              <w:rPr>
                <w:spacing w:val="0"/>
                <w:sz w:val="20"/>
              </w:rPr>
              <w:t>ms</w:t>
            </w:r>
          </w:p>
          <w:p w14:paraId="60BC69B3" w14:textId="77777777" w:rsidR="0029104E" w:rsidRPr="00A068B0" w:rsidRDefault="0029104E" w:rsidP="00A068B0">
            <w:pPr>
              <w:spacing w:before="120" w:after="120"/>
              <w:rPr>
                <w:spacing w:val="0"/>
                <w:sz w:val="20"/>
              </w:rPr>
            </w:pPr>
          </w:p>
        </w:tc>
      </w:tr>
    </w:tbl>
    <w:p w14:paraId="1EFC841A" w14:textId="77777777" w:rsidR="00C7609D" w:rsidRDefault="00C7609D">
      <w:r>
        <w:br w:type="page"/>
      </w:r>
    </w:p>
    <w:tbl>
      <w:tblPr>
        <w:tblW w:w="94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
        <w:gridCol w:w="582"/>
        <w:gridCol w:w="789"/>
        <w:gridCol w:w="6"/>
        <w:gridCol w:w="73"/>
        <w:gridCol w:w="83"/>
        <w:gridCol w:w="362"/>
        <w:gridCol w:w="161"/>
        <w:gridCol w:w="835"/>
        <w:gridCol w:w="144"/>
        <w:gridCol w:w="142"/>
        <w:gridCol w:w="60"/>
        <w:gridCol w:w="58"/>
        <w:gridCol w:w="452"/>
        <w:gridCol w:w="142"/>
        <w:gridCol w:w="569"/>
        <w:gridCol w:w="285"/>
        <w:gridCol w:w="110"/>
        <w:gridCol w:w="410"/>
        <w:gridCol w:w="16"/>
        <w:gridCol w:w="32"/>
        <w:gridCol w:w="427"/>
        <w:gridCol w:w="127"/>
        <w:gridCol w:w="868"/>
        <w:gridCol w:w="285"/>
        <w:gridCol w:w="1246"/>
        <w:gridCol w:w="55"/>
      </w:tblGrid>
      <w:tr w:rsidR="0029104E" w:rsidRPr="003B2076" w14:paraId="6A6FAD53" w14:textId="77777777" w:rsidTr="0078701E">
        <w:tc>
          <w:tcPr>
            <w:tcW w:w="9411" w:type="dxa"/>
            <w:gridSpan w:val="27"/>
          </w:tcPr>
          <w:p w14:paraId="42EBC84B" w14:textId="44FC52AD" w:rsidR="0029104E" w:rsidRPr="00A068B0" w:rsidRDefault="0029104E" w:rsidP="00A068B0">
            <w:pPr>
              <w:spacing w:before="120" w:after="120"/>
              <w:rPr>
                <w:spacing w:val="0"/>
                <w:sz w:val="20"/>
              </w:rPr>
            </w:pPr>
            <w:r w:rsidRPr="00A068B0">
              <w:rPr>
                <w:spacing w:val="0"/>
                <w:sz w:val="20"/>
              </w:rPr>
              <w:lastRenderedPageBreak/>
              <w:t xml:space="preserve">For </w:t>
            </w:r>
            <w:r w:rsidRPr="00A068B0">
              <w:rPr>
                <w:b/>
                <w:spacing w:val="0"/>
                <w:sz w:val="20"/>
              </w:rPr>
              <w:t>Inverters</w:t>
            </w:r>
            <w:r w:rsidRPr="00A068B0">
              <w:rPr>
                <w:spacing w:val="0"/>
                <w:sz w:val="20"/>
              </w:rPr>
              <w:t xml:space="preserve"> tested to BS EN 62116 the following sub set of tests should be recorded in the following table.</w:t>
            </w:r>
          </w:p>
        </w:tc>
      </w:tr>
      <w:tr w:rsidR="0029104E" w:rsidRPr="003B2076" w14:paraId="07712551" w14:textId="77777777" w:rsidTr="0078701E">
        <w:tc>
          <w:tcPr>
            <w:tcW w:w="1674" w:type="dxa"/>
            <w:gridSpan w:val="2"/>
          </w:tcPr>
          <w:p w14:paraId="59593F50" w14:textId="77777777" w:rsidR="0029104E" w:rsidRPr="00A068B0" w:rsidRDefault="0029104E" w:rsidP="00A068B0">
            <w:pPr>
              <w:spacing w:before="120" w:after="120"/>
              <w:rPr>
                <w:spacing w:val="0"/>
                <w:sz w:val="20"/>
              </w:rPr>
            </w:pPr>
            <w:r w:rsidRPr="00A068B0">
              <w:rPr>
                <w:spacing w:val="0"/>
                <w:sz w:val="20"/>
              </w:rPr>
              <w:t>Test Power and imbalance</w:t>
            </w:r>
          </w:p>
        </w:tc>
        <w:tc>
          <w:tcPr>
            <w:tcW w:w="1313" w:type="dxa"/>
            <w:gridSpan w:val="5"/>
          </w:tcPr>
          <w:p w14:paraId="4FDECB0F" w14:textId="77777777" w:rsidR="0029104E" w:rsidRPr="00A068B0" w:rsidRDefault="0029104E" w:rsidP="00A068B0">
            <w:pPr>
              <w:spacing w:before="120" w:after="120"/>
              <w:rPr>
                <w:spacing w:val="0"/>
                <w:sz w:val="20"/>
              </w:rPr>
            </w:pPr>
            <w:r w:rsidRPr="00A068B0">
              <w:rPr>
                <w:spacing w:val="0"/>
                <w:sz w:val="20"/>
              </w:rPr>
              <w:t>33%</w:t>
            </w:r>
          </w:p>
          <w:p w14:paraId="3120E6FA" w14:textId="77777777" w:rsidR="0029104E" w:rsidRPr="00A068B0" w:rsidRDefault="0029104E" w:rsidP="00A068B0">
            <w:pPr>
              <w:spacing w:before="120" w:after="120"/>
              <w:rPr>
                <w:spacing w:val="0"/>
                <w:sz w:val="20"/>
              </w:rPr>
            </w:pPr>
            <w:r w:rsidRPr="00A068B0">
              <w:rPr>
                <w:spacing w:val="0"/>
                <w:sz w:val="20"/>
              </w:rPr>
              <w:t>-5% Q</w:t>
            </w:r>
          </w:p>
          <w:p w14:paraId="5649C735" w14:textId="77777777" w:rsidR="0029104E" w:rsidRPr="00A068B0" w:rsidRDefault="0029104E" w:rsidP="00A068B0">
            <w:pPr>
              <w:spacing w:before="120" w:after="120"/>
              <w:rPr>
                <w:spacing w:val="0"/>
                <w:sz w:val="20"/>
              </w:rPr>
            </w:pPr>
            <w:r w:rsidRPr="00A068B0">
              <w:rPr>
                <w:spacing w:val="0"/>
                <w:sz w:val="20"/>
              </w:rPr>
              <w:t>Test 22</w:t>
            </w:r>
          </w:p>
        </w:tc>
        <w:tc>
          <w:tcPr>
            <w:tcW w:w="1282" w:type="dxa"/>
            <w:gridSpan w:val="4"/>
          </w:tcPr>
          <w:p w14:paraId="676C138B" w14:textId="77777777" w:rsidR="0029104E" w:rsidRPr="00A068B0" w:rsidRDefault="0029104E" w:rsidP="00A068B0">
            <w:pPr>
              <w:spacing w:before="120" w:after="120"/>
              <w:rPr>
                <w:spacing w:val="0"/>
                <w:sz w:val="20"/>
              </w:rPr>
            </w:pPr>
            <w:r w:rsidRPr="00A068B0">
              <w:rPr>
                <w:spacing w:val="0"/>
                <w:sz w:val="20"/>
              </w:rPr>
              <w:t>66%</w:t>
            </w:r>
          </w:p>
          <w:p w14:paraId="3836ACCA" w14:textId="77777777" w:rsidR="0029104E" w:rsidRPr="00A068B0" w:rsidRDefault="0029104E" w:rsidP="00A068B0">
            <w:pPr>
              <w:spacing w:before="120" w:after="120"/>
              <w:rPr>
                <w:spacing w:val="0"/>
                <w:sz w:val="20"/>
              </w:rPr>
            </w:pPr>
            <w:r w:rsidRPr="00A068B0">
              <w:rPr>
                <w:spacing w:val="0"/>
                <w:sz w:val="20"/>
              </w:rPr>
              <w:t>-5% Q</w:t>
            </w:r>
          </w:p>
          <w:p w14:paraId="248F8D70" w14:textId="77777777" w:rsidR="0029104E" w:rsidRPr="00A068B0" w:rsidRDefault="0029104E" w:rsidP="00A068B0">
            <w:pPr>
              <w:spacing w:before="120" w:after="120"/>
              <w:rPr>
                <w:spacing w:val="0"/>
                <w:sz w:val="20"/>
              </w:rPr>
            </w:pPr>
            <w:r w:rsidRPr="00A068B0">
              <w:rPr>
                <w:spacing w:val="0"/>
                <w:sz w:val="20"/>
              </w:rPr>
              <w:t>Test 12</w:t>
            </w:r>
          </w:p>
        </w:tc>
        <w:tc>
          <w:tcPr>
            <w:tcW w:w="1281" w:type="dxa"/>
            <w:gridSpan w:val="5"/>
          </w:tcPr>
          <w:p w14:paraId="3231C32D" w14:textId="77777777" w:rsidR="0029104E" w:rsidRPr="00A068B0" w:rsidRDefault="0029104E" w:rsidP="00A068B0">
            <w:pPr>
              <w:spacing w:before="120" w:after="120"/>
              <w:rPr>
                <w:spacing w:val="0"/>
                <w:sz w:val="20"/>
              </w:rPr>
            </w:pPr>
            <w:r w:rsidRPr="00A068B0">
              <w:rPr>
                <w:spacing w:val="0"/>
                <w:sz w:val="20"/>
              </w:rPr>
              <w:t>100%</w:t>
            </w:r>
          </w:p>
          <w:p w14:paraId="3A1965BF" w14:textId="77777777" w:rsidR="0029104E" w:rsidRPr="00A068B0" w:rsidRDefault="0029104E" w:rsidP="00A068B0">
            <w:pPr>
              <w:spacing w:before="120" w:after="120"/>
              <w:rPr>
                <w:spacing w:val="0"/>
                <w:sz w:val="20"/>
              </w:rPr>
            </w:pPr>
            <w:r w:rsidRPr="00A068B0">
              <w:rPr>
                <w:spacing w:val="0"/>
                <w:sz w:val="20"/>
              </w:rPr>
              <w:t>-5% P</w:t>
            </w:r>
          </w:p>
          <w:p w14:paraId="7B612667" w14:textId="77777777" w:rsidR="0029104E" w:rsidRPr="00A068B0" w:rsidRDefault="0029104E" w:rsidP="00A068B0">
            <w:pPr>
              <w:spacing w:before="120" w:after="120"/>
              <w:rPr>
                <w:spacing w:val="0"/>
                <w:sz w:val="20"/>
              </w:rPr>
            </w:pPr>
            <w:r w:rsidRPr="00A068B0">
              <w:rPr>
                <w:spacing w:val="0"/>
                <w:sz w:val="20"/>
              </w:rPr>
              <w:t>Test 5</w:t>
            </w:r>
          </w:p>
        </w:tc>
        <w:tc>
          <w:tcPr>
            <w:tcW w:w="1280" w:type="dxa"/>
            <w:gridSpan w:val="6"/>
          </w:tcPr>
          <w:p w14:paraId="590B2B56" w14:textId="77777777" w:rsidR="0029104E" w:rsidRPr="00A068B0" w:rsidRDefault="0029104E" w:rsidP="00A068B0">
            <w:pPr>
              <w:spacing w:before="120" w:after="120"/>
              <w:rPr>
                <w:spacing w:val="0"/>
                <w:sz w:val="20"/>
              </w:rPr>
            </w:pPr>
            <w:r w:rsidRPr="00A068B0">
              <w:rPr>
                <w:spacing w:val="0"/>
                <w:sz w:val="20"/>
              </w:rPr>
              <w:t>33%</w:t>
            </w:r>
          </w:p>
          <w:p w14:paraId="1C8A6E11" w14:textId="77777777" w:rsidR="0029104E" w:rsidRPr="00A068B0" w:rsidRDefault="0029104E" w:rsidP="00A068B0">
            <w:pPr>
              <w:spacing w:before="120" w:after="120"/>
              <w:rPr>
                <w:spacing w:val="0"/>
                <w:sz w:val="20"/>
              </w:rPr>
            </w:pPr>
            <w:r w:rsidRPr="00A068B0">
              <w:rPr>
                <w:spacing w:val="0"/>
                <w:sz w:val="20"/>
              </w:rPr>
              <w:t>+5% Q</w:t>
            </w:r>
          </w:p>
          <w:p w14:paraId="05AD4444" w14:textId="77777777" w:rsidR="0029104E" w:rsidRPr="00A068B0" w:rsidRDefault="0029104E" w:rsidP="00A068B0">
            <w:pPr>
              <w:spacing w:before="120" w:after="120"/>
              <w:rPr>
                <w:spacing w:val="0"/>
                <w:sz w:val="20"/>
              </w:rPr>
            </w:pPr>
            <w:r w:rsidRPr="00A068B0">
              <w:rPr>
                <w:spacing w:val="0"/>
                <w:sz w:val="20"/>
              </w:rPr>
              <w:t>Test 31</w:t>
            </w:r>
          </w:p>
        </w:tc>
        <w:tc>
          <w:tcPr>
            <w:tcW w:w="1280" w:type="dxa"/>
            <w:gridSpan w:val="3"/>
          </w:tcPr>
          <w:p w14:paraId="6320A01F" w14:textId="77777777" w:rsidR="0029104E" w:rsidRPr="00A068B0" w:rsidRDefault="0029104E" w:rsidP="00A068B0">
            <w:pPr>
              <w:spacing w:before="120" w:after="120"/>
              <w:rPr>
                <w:spacing w:val="0"/>
                <w:sz w:val="20"/>
              </w:rPr>
            </w:pPr>
            <w:r w:rsidRPr="00A068B0">
              <w:rPr>
                <w:spacing w:val="0"/>
                <w:sz w:val="20"/>
              </w:rPr>
              <w:t>66%</w:t>
            </w:r>
          </w:p>
          <w:p w14:paraId="75ABA0AC" w14:textId="77777777" w:rsidR="0029104E" w:rsidRPr="00A068B0" w:rsidRDefault="0029104E" w:rsidP="00A068B0">
            <w:pPr>
              <w:spacing w:before="120" w:after="120"/>
              <w:rPr>
                <w:spacing w:val="0"/>
                <w:sz w:val="20"/>
              </w:rPr>
            </w:pPr>
            <w:r w:rsidRPr="00A068B0">
              <w:rPr>
                <w:spacing w:val="0"/>
                <w:sz w:val="20"/>
              </w:rPr>
              <w:t>+5% Q</w:t>
            </w:r>
          </w:p>
          <w:p w14:paraId="543FD767" w14:textId="77777777" w:rsidR="0029104E" w:rsidRPr="00A068B0" w:rsidRDefault="0029104E" w:rsidP="00A068B0">
            <w:pPr>
              <w:spacing w:before="120" w:after="120"/>
              <w:rPr>
                <w:spacing w:val="0"/>
                <w:sz w:val="20"/>
              </w:rPr>
            </w:pPr>
            <w:r w:rsidRPr="00A068B0">
              <w:rPr>
                <w:spacing w:val="0"/>
                <w:sz w:val="20"/>
              </w:rPr>
              <w:t>Test 21</w:t>
            </w:r>
          </w:p>
        </w:tc>
        <w:tc>
          <w:tcPr>
            <w:tcW w:w="1301" w:type="dxa"/>
            <w:gridSpan w:val="2"/>
          </w:tcPr>
          <w:p w14:paraId="30375A11" w14:textId="77777777" w:rsidR="0029104E" w:rsidRPr="00A068B0" w:rsidRDefault="0029104E" w:rsidP="00A068B0">
            <w:pPr>
              <w:spacing w:before="120" w:after="120"/>
              <w:rPr>
                <w:spacing w:val="0"/>
                <w:sz w:val="20"/>
              </w:rPr>
            </w:pPr>
            <w:r w:rsidRPr="00A068B0">
              <w:rPr>
                <w:spacing w:val="0"/>
                <w:sz w:val="20"/>
              </w:rPr>
              <w:t>100%</w:t>
            </w:r>
          </w:p>
          <w:p w14:paraId="56871B3C" w14:textId="77777777" w:rsidR="0029104E" w:rsidRPr="00A068B0" w:rsidRDefault="0029104E" w:rsidP="00A068B0">
            <w:pPr>
              <w:spacing w:before="120" w:after="120"/>
              <w:rPr>
                <w:spacing w:val="0"/>
                <w:sz w:val="20"/>
              </w:rPr>
            </w:pPr>
            <w:r w:rsidRPr="00A068B0">
              <w:rPr>
                <w:spacing w:val="0"/>
                <w:sz w:val="20"/>
              </w:rPr>
              <w:t>+5% P</w:t>
            </w:r>
          </w:p>
          <w:p w14:paraId="182CBD91" w14:textId="77777777" w:rsidR="0029104E" w:rsidRPr="00A068B0" w:rsidRDefault="0029104E" w:rsidP="00A068B0">
            <w:pPr>
              <w:spacing w:before="120" w:after="120"/>
              <w:rPr>
                <w:spacing w:val="0"/>
                <w:sz w:val="20"/>
              </w:rPr>
            </w:pPr>
            <w:r w:rsidRPr="00A068B0">
              <w:rPr>
                <w:spacing w:val="0"/>
                <w:sz w:val="20"/>
              </w:rPr>
              <w:t>Test 10</w:t>
            </w:r>
          </w:p>
        </w:tc>
      </w:tr>
      <w:tr w:rsidR="0029104E" w:rsidRPr="003B2076" w14:paraId="49D7E3BE" w14:textId="77777777" w:rsidTr="0078701E">
        <w:tc>
          <w:tcPr>
            <w:tcW w:w="1674" w:type="dxa"/>
            <w:gridSpan w:val="2"/>
          </w:tcPr>
          <w:p w14:paraId="1AB14C66" w14:textId="14B93B03" w:rsidR="0029104E" w:rsidRPr="00A068B0" w:rsidRDefault="0029104E" w:rsidP="00A068B0">
            <w:pPr>
              <w:spacing w:before="120" w:after="120"/>
              <w:rPr>
                <w:spacing w:val="0"/>
                <w:sz w:val="20"/>
              </w:rPr>
            </w:pPr>
            <w:r w:rsidRPr="00A068B0">
              <w:rPr>
                <w:spacing w:val="0"/>
                <w:sz w:val="20"/>
              </w:rPr>
              <w:t>Trip time.  Limit is 0.5</w:t>
            </w:r>
            <w:r w:rsidR="004314BC" w:rsidRPr="00A068B0">
              <w:rPr>
                <w:spacing w:val="0"/>
                <w:sz w:val="20"/>
              </w:rPr>
              <w:t xml:space="preserve"> </w:t>
            </w:r>
            <w:r w:rsidRPr="00A068B0">
              <w:rPr>
                <w:spacing w:val="0"/>
                <w:sz w:val="20"/>
              </w:rPr>
              <w:t>s</w:t>
            </w:r>
          </w:p>
        </w:tc>
        <w:tc>
          <w:tcPr>
            <w:tcW w:w="1313" w:type="dxa"/>
            <w:gridSpan w:val="5"/>
          </w:tcPr>
          <w:p w14:paraId="1ECCB2D5" w14:textId="77777777" w:rsidR="0029104E" w:rsidRPr="00A068B0" w:rsidRDefault="0029104E" w:rsidP="00A068B0">
            <w:pPr>
              <w:spacing w:before="120" w:after="120"/>
              <w:rPr>
                <w:spacing w:val="0"/>
                <w:sz w:val="20"/>
              </w:rPr>
            </w:pPr>
          </w:p>
        </w:tc>
        <w:tc>
          <w:tcPr>
            <w:tcW w:w="1282" w:type="dxa"/>
            <w:gridSpan w:val="4"/>
          </w:tcPr>
          <w:p w14:paraId="2DF55DB0" w14:textId="77777777" w:rsidR="0029104E" w:rsidRPr="00A068B0" w:rsidRDefault="0029104E" w:rsidP="00A068B0">
            <w:pPr>
              <w:spacing w:before="120" w:after="120"/>
              <w:rPr>
                <w:spacing w:val="0"/>
                <w:sz w:val="20"/>
              </w:rPr>
            </w:pPr>
          </w:p>
        </w:tc>
        <w:tc>
          <w:tcPr>
            <w:tcW w:w="1281" w:type="dxa"/>
            <w:gridSpan w:val="5"/>
          </w:tcPr>
          <w:p w14:paraId="3917E747" w14:textId="77777777" w:rsidR="0029104E" w:rsidRPr="00A068B0" w:rsidRDefault="0029104E" w:rsidP="00A068B0">
            <w:pPr>
              <w:spacing w:before="120" w:after="120"/>
              <w:rPr>
                <w:spacing w:val="0"/>
                <w:sz w:val="20"/>
              </w:rPr>
            </w:pPr>
          </w:p>
        </w:tc>
        <w:tc>
          <w:tcPr>
            <w:tcW w:w="1280" w:type="dxa"/>
            <w:gridSpan w:val="6"/>
          </w:tcPr>
          <w:p w14:paraId="65106D6D" w14:textId="77777777" w:rsidR="0029104E" w:rsidRPr="00A068B0" w:rsidRDefault="0029104E" w:rsidP="00A068B0">
            <w:pPr>
              <w:spacing w:before="120" w:after="120"/>
              <w:rPr>
                <w:spacing w:val="0"/>
                <w:sz w:val="20"/>
              </w:rPr>
            </w:pPr>
          </w:p>
        </w:tc>
        <w:tc>
          <w:tcPr>
            <w:tcW w:w="1280" w:type="dxa"/>
            <w:gridSpan w:val="3"/>
          </w:tcPr>
          <w:p w14:paraId="4242D83F" w14:textId="77777777" w:rsidR="0029104E" w:rsidRPr="00A068B0" w:rsidRDefault="0029104E" w:rsidP="00A068B0">
            <w:pPr>
              <w:spacing w:before="120" w:after="120"/>
              <w:rPr>
                <w:spacing w:val="0"/>
                <w:sz w:val="20"/>
              </w:rPr>
            </w:pPr>
          </w:p>
        </w:tc>
        <w:tc>
          <w:tcPr>
            <w:tcW w:w="1301" w:type="dxa"/>
            <w:gridSpan w:val="2"/>
          </w:tcPr>
          <w:p w14:paraId="196EC713" w14:textId="77777777" w:rsidR="0029104E" w:rsidRPr="00A068B0" w:rsidRDefault="0029104E" w:rsidP="00A068B0">
            <w:pPr>
              <w:spacing w:before="120" w:after="120"/>
              <w:rPr>
                <w:spacing w:val="0"/>
                <w:sz w:val="20"/>
              </w:rPr>
            </w:pPr>
          </w:p>
        </w:tc>
      </w:tr>
      <w:tr w:rsidR="0029104E" w:rsidRPr="003B2076" w14:paraId="541084FE" w14:textId="77777777" w:rsidTr="0078701E">
        <w:tc>
          <w:tcPr>
            <w:tcW w:w="9411" w:type="dxa"/>
            <w:gridSpan w:val="27"/>
            <w:shd w:val="clear" w:color="auto" w:fill="D9D9D9"/>
          </w:tcPr>
          <w:p w14:paraId="7A48C091" w14:textId="1A52F65C" w:rsidR="0029104E" w:rsidRPr="00A068B0" w:rsidRDefault="0029104E" w:rsidP="00A068B0">
            <w:pPr>
              <w:spacing w:before="120" w:after="120"/>
              <w:rPr>
                <w:b/>
                <w:spacing w:val="0"/>
                <w:sz w:val="20"/>
              </w:rPr>
            </w:pPr>
            <w:r w:rsidRPr="00A068B0">
              <w:rPr>
                <w:b/>
                <w:spacing w:val="0"/>
                <w:sz w:val="20"/>
              </w:rPr>
              <w:t>Protection</w:t>
            </w:r>
            <w:r w:rsidRPr="00A068B0">
              <w:rPr>
                <w:b/>
                <w:spacing w:val="0"/>
                <w:sz w:val="20"/>
                <w:lang w:eastAsia="en-GB"/>
              </w:rPr>
              <w:t xml:space="preserve"> –</w:t>
            </w:r>
            <w:r w:rsidRPr="00A068B0">
              <w:rPr>
                <w:b/>
                <w:spacing w:val="0"/>
                <w:sz w:val="20"/>
              </w:rPr>
              <w:t xml:space="preserve"> Frequency change, Vector Shift Stability test</w:t>
            </w:r>
            <w:r w:rsidRPr="00A068B0">
              <w:rPr>
                <w:b/>
                <w:spacing w:val="0"/>
                <w:sz w:val="20"/>
                <w:lang w:eastAsia="en-GB"/>
              </w:rPr>
              <w:t xml:space="preserve">: </w:t>
            </w:r>
            <w:r w:rsidRPr="00A068B0">
              <w:rPr>
                <w:spacing w:val="0"/>
                <w:sz w:val="20"/>
              </w:rPr>
              <w:t>This test should be carried out in accordance with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lang w:eastAsia="en-GB"/>
              </w:rPr>
              <w:t xml:space="preserve"> (</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p>
        </w:tc>
      </w:tr>
      <w:tr w:rsidR="00875806" w:rsidRPr="003B2076" w14:paraId="60E8B2E2" w14:textId="77777777" w:rsidTr="0078701E">
        <w:tc>
          <w:tcPr>
            <w:tcW w:w="2463" w:type="dxa"/>
            <w:gridSpan w:val="3"/>
          </w:tcPr>
          <w:p w14:paraId="18CAEA1B" w14:textId="77777777" w:rsidR="00875806" w:rsidRPr="00A068B0" w:rsidRDefault="00875806" w:rsidP="00A068B0">
            <w:pPr>
              <w:spacing w:before="120" w:after="120"/>
              <w:rPr>
                <w:spacing w:val="0"/>
                <w:sz w:val="20"/>
              </w:rPr>
            </w:pPr>
          </w:p>
        </w:tc>
        <w:tc>
          <w:tcPr>
            <w:tcW w:w="1664" w:type="dxa"/>
            <w:gridSpan w:val="7"/>
          </w:tcPr>
          <w:p w14:paraId="3B83BB84" w14:textId="77777777" w:rsidR="00875806" w:rsidRPr="00A068B0" w:rsidRDefault="00875806" w:rsidP="00A068B0">
            <w:pPr>
              <w:spacing w:before="120" w:after="120"/>
              <w:rPr>
                <w:spacing w:val="0"/>
                <w:sz w:val="20"/>
              </w:rPr>
            </w:pPr>
            <w:r w:rsidRPr="00A068B0">
              <w:rPr>
                <w:spacing w:val="0"/>
                <w:sz w:val="20"/>
              </w:rPr>
              <w:t xml:space="preserve">Start Frequency </w:t>
            </w:r>
          </w:p>
        </w:tc>
        <w:tc>
          <w:tcPr>
            <w:tcW w:w="1708" w:type="dxa"/>
            <w:gridSpan w:val="7"/>
          </w:tcPr>
          <w:p w14:paraId="47BD8926" w14:textId="77777777" w:rsidR="00875806" w:rsidRPr="00A068B0" w:rsidRDefault="00875806" w:rsidP="00A068B0">
            <w:pPr>
              <w:spacing w:before="120" w:after="120"/>
              <w:rPr>
                <w:spacing w:val="0"/>
                <w:sz w:val="20"/>
              </w:rPr>
            </w:pPr>
            <w:r w:rsidRPr="00A068B0">
              <w:rPr>
                <w:spacing w:val="0"/>
                <w:sz w:val="20"/>
              </w:rPr>
              <w:t>Change</w:t>
            </w:r>
          </w:p>
        </w:tc>
        <w:tc>
          <w:tcPr>
            <w:tcW w:w="3576" w:type="dxa"/>
            <w:gridSpan w:val="10"/>
          </w:tcPr>
          <w:p w14:paraId="2BF7EA6A" w14:textId="1469472E" w:rsidR="00875806" w:rsidRPr="00A068B0" w:rsidRDefault="00875806" w:rsidP="00A068B0">
            <w:pPr>
              <w:spacing w:before="120" w:after="120"/>
              <w:rPr>
                <w:spacing w:val="0"/>
                <w:sz w:val="20"/>
              </w:rPr>
            </w:pPr>
            <w:r w:rsidRPr="00A068B0">
              <w:rPr>
                <w:spacing w:val="0"/>
                <w:sz w:val="20"/>
              </w:rPr>
              <w:t xml:space="preserve">Confirm no trip </w:t>
            </w:r>
          </w:p>
        </w:tc>
      </w:tr>
      <w:tr w:rsidR="00875806" w:rsidRPr="003B2076" w14:paraId="30E6E879" w14:textId="77777777" w:rsidTr="0078701E">
        <w:tc>
          <w:tcPr>
            <w:tcW w:w="2463" w:type="dxa"/>
            <w:gridSpan w:val="3"/>
          </w:tcPr>
          <w:p w14:paraId="1A6B6C7C" w14:textId="5B0AEC48" w:rsidR="00875806" w:rsidRPr="00A068B0" w:rsidRDefault="00875806" w:rsidP="00A068B0">
            <w:pPr>
              <w:spacing w:before="120" w:after="120"/>
              <w:rPr>
                <w:spacing w:val="0"/>
                <w:sz w:val="20"/>
              </w:rPr>
            </w:pPr>
            <w:r w:rsidRPr="00A068B0">
              <w:rPr>
                <w:spacing w:val="0"/>
                <w:sz w:val="20"/>
              </w:rPr>
              <w:t>Positive Vector Shift</w:t>
            </w:r>
          </w:p>
        </w:tc>
        <w:tc>
          <w:tcPr>
            <w:tcW w:w="1664" w:type="dxa"/>
            <w:gridSpan w:val="7"/>
          </w:tcPr>
          <w:p w14:paraId="262D8C51" w14:textId="53D5ADA1" w:rsidR="00875806" w:rsidRPr="00A068B0" w:rsidRDefault="00875806" w:rsidP="00A068B0">
            <w:pPr>
              <w:spacing w:before="120" w:after="120"/>
              <w:rPr>
                <w:spacing w:val="0"/>
                <w:sz w:val="20"/>
              </w:rPr>
            </w:pPr>
            <w:r w:rsidRPr="00A068B0">
              <w:rPr>
                <w:spacing w:val="0"/>
                <w:sz w:val="20"/>
              </w:rPr>
              <w:t>49.</w:t>
            </w:r>
            <w:r w:rsidR="00233D1B">
              <w:rPr>
                <w:spacing w:val="0"/>
                <w:sz w:val="20"/>
              </w:rPr>
              <w:t>0</w:t>
            </w:r>
            <w:r w:rsidR="00233D1B" w:rsidRPr="00A068B0">
              <w:rPr>
                <w:spacing w:val="0"/>
                <w:sz w:val="20"/>
              </w:rPr>
              <w:t xml:space="preserve"> </w:t>
            </w:r>
            <w:r w:rsidRPr="00A068B0">
              <w:rPr>
                <w:spacing w:val="0"/>
                <w:sz w:val="20"/>
              </w:rPr>
              <w:t>Hz</w:t>
            </w:r>
          </w:p>
        </w:tc>
        <w:tc>
          <w:tcPr>
            <w:tcW w:w="1708" w:type="dxa"/>
            <w:gridSpan w:val="7"/>
          </w:tcPr>
          <w:p w14:paraId="3C6CCCE7" w14:textId="1D1ED84D" w:rsidR="00875806" w:rsidRPr="00A068B0" w:rsidRDefault="00875806" w:rsidP="00A068B0">
            <w:pPr>
              <w:spacing w:before="120" w:after="120"/>
              <w:rPr>
                <w:spacing w:val="0"/>
                <w:sz w:val="20"/>
              </w:rPr>
            </w:pPr>
            <w:r w:rsidRPr="00A068B0">
              <w:rPr>
                <w:spacing w:val="0"/>
                <w:sz w:val="20"/>
              </w:rPr>
              <w:t>+</w:t>
            </w:r>
            <w:r w:rsidR="00233D1B">
              <w:rPr>
                <w:spacing w:val="0"/>
                <w:sz w:val="20"/>
              </w:rPr>
              <w:t>50</w:t>
            </w:r>
            <w:r w:rsidR="00233D1B" w:rsidRPr="00A068B0">
              <w:rPr>
                <w:spacing w:val="0"/>
                <w:sz w:val="20"/>
              </w:rPr>
              <w:t xml:space="preserve"> </w:t>
            </w:r>
            <w:r w:rsidRPr="00A068B0">
              <w:rPr>
                <w:spacing w:val="0"/>
                <w:sz w:val="20"/>
              </w:rPr>
              <w:t>degrees</w:t>
            </w:r>
          </w:p>
        </w:tc>
        <w:tc>
          <w:tcPr>
            <w:tcW w:w="3576" w:type="dxa"/>
            <w:gridSpan w:val="10"/>
            <w:shd w:val="clear" w:color="auto" w:fill="auto"/>
          </w:tcPr>
          <w:p w14:paraId="7E0C174D" w14:textId="77777777" w:rsidR="00875806" w:rsidRPr="00A068B0" w:rsidRDefault="00875806" w:rsidP="00A068B0">
            <w:pPr>
              <w:spacing w:before="120" w:after="120"/>
              <w:rPr>
                <w:spacing w:val="0"/>
                <w:sz w:val="20"/>
              </w:rPr>
            </w:pPr>
          </w:p>
        </w:tc>
      </w:tr>
      <w:tr w:rsidR="00875806" w:rsidRPr="003B2076" w14:paraId="4AE055DE" w14:textId="77777777" w:rsidTr="0078701E">
        <w:tc>
          <w:tcPr>
            <w:tcW w:w="2463" w:type="dxa"/>
            <w:gridSpan w:val="3"/>
          </w:tcPr>
          <w:p w14:paraId="0400C945" w14:textId="14C4CB92" w:rsidR="00875806" w:rsidRPr="00A068B0" w:rsidRDefault="00875806" w:rsidP="00A068B0">
            <w:pPr>
              <w:spacing w:before="120" w:after="120"/>
              <w:rPr>
                <w:spacing w:val="0"/>
                <w:sz w:val="20"/>
              </w:rPr>
            </w:pPr>
            <w:r w:rsidRPr="00A068B0">
              <w:rPr>
                <w:spacing w:val="0"/>
                <w:sz w:val="20"/>
              </w:rPr>
              <w:t>Negative Vector Shift</w:t>
            </w:r>
          </w:p>
        </w:tc>
        <w:tc>
          <w:tcPr>
            <w:tcW w:w="1664" w:type="dxa"/>
            <w:gridSpan w:val="7"/>
          </w:tcPr>
          <w:p w14:paraId="2D36104B" w14:textId="435CB479" w:rsidR="00875806" w:rsidRPr="00A068B0" w:rsidRDefault="00875806" w:rsidP="00A068B0">
            <w:pPr>
              <w:spacing w:before="120" w:after="120"/>
              <w:rPr>
                <w:spacing w:val="0"/>
                <w:sz w:val="20"/>
              </w:rPr>
            </w:pPr>
            <w:r w:rsidRPr="00A068B0">
              <w:rPr>
                <w:spacing w:val="0"/>
                <w:sz w:val="20"/>
              </w:rPr>
              <w:t>50.</w:t>
            </w:r>
            <w:r w:rsidR="00233D1B">
              <w:rPr>
                <w:spacing w:val="0"/>
                <w:sz w:val="20"/>
              </w:rPr>
              <w:t>0</w:t>
            </w:r>
            <w:r w:rsidR="00233D1B" w:rsidRPr="00A068B0">
              <w:rPr>
                <w:spacing w:val="0"/>
                <w:sz w:val="20"/>
              </w:rPr>
              <w:t xml:space="preserve"> </w:t>
            </w:r>
            <w:r w:rsidRPr="00A068B0">
              <w:rPr>
                <w:spacing w:val="0"/>
                <w:sz w:val="20"/>
              </w:rPr>
              <w:t>Hz</w:t>
            </w:r>
          </w:p>
        </w:tc>
        <w:tc>
          <w:tcPr>
            <w:tcW w:w="1708" w:type="dxa"/>
            <w:gridSpan w:val="7"/>
          </w:tcPr>
          <w:p w14:paraId="0E1BD7E1" w14:textId="31CE8A97" w:rsidR="00875806" w:rsidRPr="00A068B0" w:rsidRDefault="00875806" w:rsidP="00A068B0">
            <w:pPr>
              <w:spacing w:before="120" w:after="120"/>
              <w:rPr>
                <w:spacing w:val="0"/>
                <w:sz w:val="20"/>
              </w:rPr>
            </w:pPr>
            <w:r w:rsidRPr="00A068B0">
              <w:rPr>
                <w:spacing w:val="0"/>
                <w:sz w:val="20"/>
              </w:rPr>
              <w:t xml:space="preserve">- </w:t>
            </w:r>
            <w:r w:rsidR="00233D1B">
              <w:rPr>
                <w:spacing w:val="0"/>
                <w:sz w:val="20"/>
              </w:rPr>
              <w:t>50</w:t>
            </w:r>
            <w:r w:rsidR="00233D1B" w:rsidRPr="00A068B0">
              <w:rPr>
                <w:spacing w:val="0"/>
                <w:sz w:val="20"/>
              </w:rPr>
              <w:t xml:space="preserve"> </w:t>
            </w:r>
            <w:r w:rsidRPr="00A068B0">
              <w:rPr>
                <w:spacing w:val="0"/>
                <w:sz w:val="20"/>
              </w:rPr>
              <w:t>degrees</w:t>
            </w:r>
          </w:p>
        </w:tc>
        <w:tc>
          <w:tcPr>
            <w:tcW w:w="3576" w:type="dxa"/>
            <w:gridSpan w:val="10"/>
            <w:shd w:val="clear" w:color="auto" w:fill="auto"/>
          </w:tcPr>
          <w:p w14:paraId="68EC4357" w14:textId="77777777" w:rsidR="00875806" w:rsidRPr="00A068B0" w:rsidRDefault="00875806" w:rsidP="00A068B0">
            <w:pPr>
              <w:spacing w:before="120" w:after="120"/>
              <w:rPr>
                <w:spacing w:val="0"/>
                <w:sz w:val="20"/>
              </w:rPr>
            </w:pPr>
          </w:p>
        </w:tc>
      </w:tr>
      <w:tr w:rsidR="0029104E" w:rsidRPr="003B2076" w14:paraId="28C1FE5E" w14:textId="77777777" w:rsidTr="0078701E">
        <w:tc>
          <w:tcPr>
            <w:tcW w:w="9411" w:type="dxa"/>
            <w:gridSpan w:val="27"/>
            <w:shd w:val="clear" w:color="auto" w:fill="D9D9D9"/>
          </w:tcPr>
          <w:p w14:paraId="1B4B09C1" w14:textId="4E6C17D7" w:rsidR="0029104E" w:rsidRPr="00A068B0" w:rsidRDefault="0029104E" w:rsidP="00A068B0">
            <w:pPr>
              <w:spacing w:before="120" w:after="120"/>
              <w:rPr>
                <w:b/>
                <w:spacing w:val="0"/>
                <w:sz w:val="20"/>
              </w:rPr>
            </w:pPr>
            <w:r w:rsidRPr="00A068B0">
              <w:rPr>
                <w:b/>
                <w:spacing w:val="0"/>
                <w:sz w:val="20"/>
              </w:rPr>
              <w:t>Protection – Frequency change, RoCoF Stability test:</w:t>
            </w:r>
            <w:r w:rsidRPr="00A068B0">
              <w:rPr>
                <w:spacing w:val="0"/>
                <w:sz w:val="20"/>
              </w:rPr>
              <w:t xml:space="preserve"> The requirement is specified in section 11.3, test procedure in Annex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rPr>
              <w:t xml:space="preserve"> </w:t>
            </w:r>
            <w:r w:rsidR="00577C33" w:rsidRPr="00A068B0">
              <w:rPr>
                <w:spacing w:val="0"/>
                <w:sz w:val="20"/>
                <w:lang w:eastAsia="en-GB"/>
              </w:rPr>
              <w:t>(</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p>
        </w:tc>
      </w:tr>
      <w:tr w:rsidR="0029104E" w:rsidRPr="003B2076" w14:paraId="7BC7609C" w14:textId="77777777" w:rsidTr="0078701E">
        <w:tc>
          <w:tcPr>
            <w:tcW w:w="2463" w:type="dxa"/>
            <w:gridSpan w:val="3"/>
          </w:tcPr>
          <w:p w14:paraId="35481A0A" w14:textId="77777777" w:rsidR="0029104E" w:rsidRPr="00A068B0" w:rsidRDefault="0029104E" w:rsidP="00A068B0">
            <w:pPr>
              <w:spacing w:before="120" w:after="120"/>
              <w:rPr>
                <w:spacing w:val="0"/>
                <w:sz w:val="20"/>
              </w:rPr>
            </w:pPr>
            <w:r w:rsidRPr="00A068B0">
              <w:rPr>
                <w:spacing w:val="0"/>
                <w:sz w:val="20"/>
              </w:rPr>
              <w:t xml:space="preserve">Ramp range </w:t>
            </w:r>
          </w:p>
        </w:tc>
        <w:tc>
          <w:tcPr>
            <w:tcW w:w="2376" w:type="dxa"/>
            <w:gridSpan w:val="11"/>
          </w:tcPr>
          <w:p w14:paraId="2A1BCCD2" w14:textId="77777777" w:rsidR="0029104E" w:rsidRPr="00A068B0" w:rsidRDefault="0029104E" w:rsidP="00A068B0">
            <w:pPr>
              <w:spacing w:before="120" w:after="120"/>
              <w:rPr>
                <w:spacing w:val="0"/>
                <w:sz w:val="20"/>
              </w:rPr>
            </w:pPr>
            <w:r w:rsidRPr="00A068B0">
              <w:rPr>
                <w:spacing w:val="0"/>
                <w:sz w:val="20"/>
              </w:rPr>
              <w:t xml:space="preserve">Test frequency ramp: </w:t>
            </w:r>
          </w:p>
        </w:tc>
        <w:tc>
          <w:tcPr>
            <w:tcW w:w="1516" w:type="dxa"/>
            <w:gridSpan w:val="5"/>
          </w:tcPr>
          <w:p w14:paraId="078D704E" w14:textId="77777777" w:rsidR="0029104E" w:rsidRPr="00A068B0" w:rsidRDefault="0029104E" w:rsidP="00A068B0">
            <w:pPr>
              <w:spacing w:before="120" w:after="120"/>
              <w:rPr>
                <w:spacing w:val="0"/>
                <w:sz w:val="20"/>
              </w:rPr>
            </w:pPr>
            <w:r w:rsidRPr="00A068B0">
              <w:rPr>
                <w:spacing w:val="0"/>
                <w:sz w:val="20"/>
              </w:rPr>
              <w:t>Test Duration</w:t>
            </w:r>
          </w:p>
        </w:tc>
        <w:tc>
          <w:tcPr>
            <w:tcW w:w="3056" w:type="dxa"/>
            <w:gridSpan w:val="8"/>
          </w:tcPr>
          <w:p w14:paraId="581A15E9"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B194C15" w14:textId="77777777" w:rsidTr="0078701E">
        <w:tc>
          <w:tcPr>
            <w:tcW w:w="2463" w:type="dxa"/>
            <w:gridSpan w:val="3"/>
          </w:tcPr>
          <w:p w14:paraId="2AD24020" w14:textId="6684D104" w:rsidR="0029104E" w:rsidRPr="00A068B0" w:rsidRDefault="0029104E" w:rsidP="00A068B0">
            <w:pPr>
              <w:spacing w:before="120" w:after="120"/>
              <w:rPr>
                <w:spacing w:val="0"/>
                <w:sz w:val="20"/>
              </w:rPr>
            </w:pPr>
            <w:r w:rsidRPr="00A068B0">
              <w:rPr>
                <w:spacing w:val="0"/>
                <w:sz w:val="20"/>
              </w:rPr>
              <w:t>49.0</w:t>
            </w:r>
            <w:r w:rsidR="004314BC" w:rsidRPr="00A068B0">
              <w:rPr>
                <w:spacing w:val="0"/>
                <w:sz w:val="20"/>
              </w:rPr>
              <w:t xml:space="preserve"> </w:t>
            </w:r>
            <w:r w:rsidRPr="00A068B0">
              <w:rPr>
                <w:spacing w:val="0"/>
                <w:sz w:val="20"/>
              </w:rPr>
              <w:t>Hz to 51.0</w:t>
            </w:r>
            <w:r w:rsidR="004314BC" w:rsidRPr="00A068B0">
              <w:rPr>
                <w:spacing w:val="0"/>
                <w:sz w:val="20"/>
              </w:rPr>
              <w:t xml:space="preserve"> </w:t>
            </w:r>
            <w:r w:rsidRPr="00A068B0">
              <w:rPr>
                <w:spacing w:val="0"/>
                <w:sz w:val="20"/>
              </w:rPr>
              <w:t>Hz</w:t>
            </w:r>
          </w:p>
        </w:tc>
        <w:tc>
          <w:tcPr>
            <w:tcW w:w="2376" w:type="dxa"/>
            <w:gridSpan w:val="11"/>
          </w:tcPr>
          <w:p w14:paraId="5EF2E46A" w14:textId="45BAC6CA" w:rsidR="0029104E" w:rsidRPr="00A068B0" w:rsidRDefault="0029104E" w:rsidP="00A068B0">
            <w:pPr>
              <w:spacing w:before="120" w:after="120"/>
              <w:rPr>
                <w:spacing w:val="0"/>
                <w:sz w:val="20"/>
              </w:rPr>
            </w:pPr>
            <w:r w:rsidRPr="00A068B0">
              <w:rPr>
                <w:spacing w:val="0"/>
                <w:sz w:val="20"/>
              </w:rPr>
              <w:t>+0.</w:t>
            </w:r>
            <w:r w:rsidR="00254B06">
              <w:rPr>
                <w:spacing w:val="0"/>
                <w:sz w:val="20"/>
              </w:rPr>
              <w:t>95</w:t>
            </w:r>
            <w:r w:rsidR="00254B06" w:rsidRPr="00A068B0">
              <w:rPr>
                <w:spacing w:val="0"/>
                <w:sz w:val="20"/>
              </w:rPr>
              <w:t xml:space="preserve"> </w:t>
            </w:r>
            <w:r w:rsidRPr="00A068B0">
              <w:rPr>
                <w:spacing w:val="0"/>
                <w:sz w:val="20"/>
              </w:rPr>
              <w:t>Hzs</w:t>
            </w:r>
            <w:r w:rsidRPr="00A068B0">
              <w:rPr>
                <w:spacing w:val="0"/>
                <w:sz w:val="20"/>
                <w:vertAlign w:val="superscript"/>
              </w:rPr>
              <w:t>-1</w:t>
            </w:r>
          </w:p>
        </w:tc>
        <w:tc>
          <w:tcPr>
            <w:tcW w:w="1516" w:type="dxa"/>
            <w:gridSpan w:val="5"/>
          </w:tcPr>
          <w:p w14:paraId="273199B7" w14:textId="2E991DB0"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56" w:type="dxa"/>
            <w:gridSpan w:val="8"/>
          </w:tcPr>
          <w:p w14:paraId="34E2C7D7" w14:textId="77777777" w:rsidR="0029104E" w:rsidRPr="00A068B0" w:rsidRDefault="0029104E" w:rsidP="00A068B0">
            <w:pPr>
              <w:spacing w:before="120" w:after="120"/>
              <w:rPr>
                <w:spacing w:val="0"/>
                <w:sz w:val="20"/>
              </w:rPr>
            </w:pPr>
          </w:p>
        </w:tc>
      </w:tr>
      <w:tr w:rsidR="0029104E" w:rsidRPr="003B2076" w14:paraId="74003B4B" w14:textId="77777777" w:rsidTr="0078701E">
        <w:tc>
          <w:tcPr>
            <w:tcW w:w="2463" w:type="dxa"/>
            <w:gridSpan w:val="3"/>
          </w:tcPr>
          <w:p w14:paraId="1488BEB0" w14:textId="164FE2C6" w:rsidR="0029104E" w:rsidRPr="00A068B0" w:rsidRDefault="0029104E" w:rsidP="00A068B0">
            <w:pPr>
              <w:spacing w:before="120" w:after="120"/>
              <w:rPr>
                <w:spacing w:val="0"/>
                <w:sz w:val="20"/>
              </w:rPr>
            </w:pPr>
            <w:r w:rsidRPr="00A068B0">
              <w:rPr>
                <w:spacing w:val="0"/>
                <w:sz w:val="20"/>
              </w:rPr>
              <w:t>51.0</w:t>
            </w:r>
            <w:r w:rsidR="004314BC" w:rsidRPr="00A068B0">
              <w:rPr>
                <w:spacing w:val="0"/>
                <w:sz w:val="20"/>
              </w:rPr>
              <w:t xml:space="preserve"> </w:t>
            </w:r>
            <w:r w:rsidRPr="00A068B0">
              <w:rPr>
                <w:spacing w:val="0"/>
                <w:sz w:val="20"/>
              </w:rPr>
              <w:t>Hz to 49.0</w:t>
            </w:r>
            <w:r w:rsidR="004314BC" w:rsidRPr="00A068B0">
              <w:rPr>
                <w:spacing w:val="0"/>
                <w:sz w:val="20"/>
              </w:rPr>
              <w:t xml:space="preserve"> </w:t>
            </w:r>
            <w:r w:rsidRPr="00A068B0">
              <w:rPr>
                <w:spacing w:val="0"/>
                <w:sz w:val="20"/>
              </w:rPr>
              <w:t>Hz</w:t>
            </w:r>
          </w:p>
        </w:tc>
        <w:tc>
          <w:tcPr>
            <w:tcW w:w="2376" w:type="dxa"/>
            <w:gridSpan w:val="11"/>
          </w:tcPr>
          <w:p w14:paraId="5D081F8E" w14:textId="3BFF6E78" w:rsidR="0029104E" w:rsidRPr="00A068B0" w:rsidRDefault="0029104E" w:rsidP="00A068B0">
            <w:pPr>
              <w:spacing w:before="120" w:after="120"/>
              <w:rPr>
                <w:spacing w:val="0"/>
                <w:sz w:val="20"/>
              </w:rPr>
            </w:pPr>
            <w:r w:rsidRPr="00A068B0">
              <w:rPr>
                <w:spacing w:val="0"/>
                <w:sz w:val="20"/>
              </w:rPr>
              <w:t>-0.</w:t>
            </w:r>
            <w:r w:rsidR="00254B06">
              <w:rPr>
                <w:spacing w:val="0"/>
                <w:sz w:val="20"/>
              </w:rPr>
              <w:t>95</w:t>
            </w:r>
            <w:r w:rsidR="00254B06" w:rsidRPr="00A068B0">
              <w:rPr>
                <w:spacing w:val="0"/>
                <w:sz w:val="20"/>
              </w:rPr>
              <w:t xml:space="preserve"> </w:t>
            </w:r>
            <w:r w:rsidRPr="00A068B0">
              <w:rPr>
                <w:spacing w:val="0"/>
                <w:sz w:val="20"/>
              </w:rPr>
              <w:t>Hzs</w:t>
            </w:r>
            <w:r w:rsidRPr="00A068B0">
              <w:rPr>
                <w:spacing w:val="0"/>
                <w:sz w:val="20"/>
                <w:vertAlign w:val="superscript"/>
              </w:rPr>
              <w:t>-1</w:t>
            </w:r>
          </w:p>
        </w:tc>
        <w:tc>
          <w:tcPr>
            <w:tcW w:w="1516" w:type="dxa"/>
            <w:gridSpan w:val="5"/>
          </w:tcPr>
          <w:p w14:paraId="1BAF7E94" w14:textId="522DA745"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56" w:type="dxa"/>
            <w:gridSpan w:val="8"/>
          </w:tcPr>
          <w:p w14:paraId="3697AE23" w14:textId="77777777" w:rsidR="0029104E" w:rsidRPr="00A068B0" w:rsidRDefault="0029104E" w:rsidP="00A068B0">
            <w:pPr>
              <w:spacing w:before="120" w:after="120"/>
              <w:rPr>
                <w:spacing w:val="0"/>
                <w:sz w:val="20"/>
              </w:rPr>
            </w:pPr>
          </w:p>
        </w:tc>
      </w:tr>
      <w:tr w:rsidR="0029104E" w:rsidRPr="003B2076" w14:paraId="5152C28A" w14:textId="77777777" w:rsidTr="0078701E">
        <w:tc>
          <w:tcPr>
            <w:tcW w:w="9411" w:type="dxa"/>
            <w:gridSpan w:val="27"/>
            <w:shd w:val="clear" w:color="auto" w:fill="D9D9D9"/>
          </w:tcPr>
          <w:p w14:paraId="47EFB07F" w14:textId="3CDA009E" w:rsidR="0029104E" w:rsidRPr="00A068B0" w:rsidRDefault="0029104E" w:rsidP="00A068B0">
            <w:pPr>
              <w:spacing w:before="120" w:after="120"/>
              <w:rPr>
                <w:spacing w:val="0"/>
                <w:sz w:val="20"/>
                <w:highlight w:val="yellow"/>
              </w:rPr>
            </w:pPr>
            <w:r w:rsidRPr="00A068B0">
              <w:rPr>
                <w:b/>
                <w:spacing w:val="0"/>
                <w:sz w:val="20"/>
              </w:rPr>
              <w:t>Limited Frequency Sensitive Mode – Overfrequency test</w:t>
            </w:r>
            <w:r w:rsidRPr="00A068B0">
              <w:rPr>
                <w:b/>
                <w:spacing w:val="0"/>
                <w:sz w:val="20"/>
                <w:lang w:eastAsia="en-GB"/>
              </w:rPr>
              <w:t xml:space="preserve">: </w:t>
            </w:r>
            <w:r w:rsidRPr="00A068B0">
              <w:rPr>
                <w:spacing w:val="0"/>
                <w:sz w:val="20"/>
              </w:rPr>
              <w:t xml:space="preserve">This test should be carried out in accordance with EN 50438 Annex D.3.3 Power response to over- frequency.  The test should be carried out using the specific threshold frequency of 50.4 Hz and </w:t>
            </w:r>
            <w:r w:rsidR="00E66DC6" w:rsidRPr="00A068B0">
              <w:rPr>
                <w:b/>
                <w:spacing w:val="0"/>
                <w:sz w:val="20"/>
              </w:rPr>
              <w:t>D</w:t>
            </w:r>
            <w:r w:rsidRPr="00A068B0">
              <w:rPr>
                <w:b/>
                <w:spacing w:val="0"/>
                <w:sz w:val="20"/>
              </w:rPr>
              <w:t>ro</w:t>
            </w:r>
            <w:r w:rsidR="003760BA" w:rsidRPr="00A068B0">
              <w:rPr>
                <w:b/>
                <w:spacing w:val="0"/>
                <w:sz w:val="20"/>
              </w:rPr>
              <w:t>o</w:t>
            </w:r>
            <w:r w:rsidRPr="00A068B0">
              <w:rPr>
                <w:b/>
                <w:spacing w:val="0"/>
                <w:sz w:val="20"/>
              </w:rPr>
              <w:t>p</w:t>
            </w:r>
            <w:r w:rsidRPr="00A068B0">
              <w:rPr>
                <w:spacing w:val="0"/>
                <w:sz w:val="20"/>
              </w:rPr>
              <w:t xml:space="preserve"> of 10%.</w:t>
            </w:r>
          </w:p>
        </w:tc>
      </w:tr>
      <w:tr w:rsidR="00B86FDF" w:rsidRPr="003B2076" w14:paraId="2F005A0C" w14:textId="77777777" w:rsidTr="00874EA2">
        <w:tc>
          <w:tcPr>
            <w:tcW w:w="2625" w:type="dxa"/>
            <w:gridSpan w:val="6"/>
            <w:shd w:val="clear" w:color="auto" w:fill="F2F2F2"/>
          </w:tcPr>
          <w:p w14:paraId="6EFE102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&gt;80%</w:t>
            </w:r>
          </w:p>
        </w:tc>
        <w:tc>
          <w:tcPr>
            <w:tcW w:w="1644" w:type="dxa"/>
            <w:gridSpan w:val="5"/>
            <w:shd w:val="clear" w:color="auto" w:fill="F2F2F2"/>
          </w:tcPr>
          <w:p w14:paraId="23BDC6B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81" w:type="dxa"/>
            <w:gridSpan w:val="5"/>
            <w:shd w:val="clear" w:color="auto" w:fill="F2F2F2"/>
          </w:tcPr>
          <w:p w14:paraId="427C1BCA" w14:textId="77777777" w:rsidR="0029104E" w:rsidRPr="00A068B0" w:rsidRDefault="0029104E" w:rsidP="00A068B0">
            <w:pPr>
              <w:spacing w:before="120" w:after="120"/>
              <w:rPr>
                <w:spacing w:val="0"/>
                <w:sz w:val="20"/>
              </w:rPr>
            </w:pPr>
            <w:r w:rsidRPr="00A068B0">
              <w:rPr>
                <w:spacing w:val="0"/>
                <w:sz w:val="20"/>
              </w:rPr>
              <w:t>Frequency</w:t>
            </w:r>
          </w:p>
        </w:tc>
        <w:tc>
          <w:tcPr>
            <w:tcW w:w="2560" w:type="dxa"/>
            <w:gridSpan w:val="9"/>
            <w:shd w:val="clear" w:color="auto" w:fill="F2F2F2"/>
          </w:tcPr>
          <w:p w14:paraId="2E42E3A9" w14:textId="77777777" w:rsidR="0029104E" w:rsidRPr="00A068B0" w:rsidRDefault="0029104E" w:rsidP="00A068B0">
            <w:pPr>
              <w:spacing w:before="120" w:after="120"/>
              <w:rPr>
                <w:spacing w:val="0"/>
                <w:sz w:val="20"/>
              </w:rPr>
            </w:pPr>
            <w:r w:rsidRPr="00A068B0">
              <w:rPr>
                <w:spacing w:val="0"/>
                <w:sz w:val="20"/>
              </w:rPr>
              <w:t>Primary Power Source</w:t>
            </w:r>
          </w:p>
        </w:tc>
        <w:tc>
          <w:tcPr>
            <w:tcW w:w="1301" w:type="dxa"/>
            <w:gridSpan w:val="2"/>
            <w:shd w:val="clear" w:color="auto" w:fill="F2F2F2"/>
          </w:tcPr>
          <w:p w14:paraId="5724849D"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4CC91CDA" w14:textId="77777777" w:rsidTr="0078701E">
        <w:tc>
          <w:tcPr>
            <w:tcW w:w="2625" w:type="dxa"/>
            <w:gridSpan w:val="6"/>
          </w:tcPr>
          <w:p w14:paraId="3B8B3E20" w14:textId="1238374A" w:rsidR="0029104E" w:rsidRPr="00A068B0" w:rsidRDefault="0029104E" w:rsidP="00A068B0">
            <w:pPr>
              <w:spacing w:before="120" w:after="120"/>
              <w:rPr>
                <w:spacing w:val="0"/>
                <w:sz w:val="20"/>
              </w:rPr>
            </w:pPr>
            <w:r w:rsidRPr="00A068B0">
              <w:rPr>
                <w:spacing w:val="0"/>
                <w:sz w:val="20"/>
              </w:rPr>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44" w:type="dxa"/>
            <w:gridSpan w:val="5"/>
          </w:tcPr>
          <w:p w14:paraId="67DB1B34" w14:textId="77777777" w:rsidR="0029104E" w:rsidRPr="00A068B0" w:rsidRDefault="0029104E" w:rsidP="00A068B0">
            <w:pPr>
              <w:spacing w:before="120" w:after="120"/>
              <w:rPr>
                <w:spacing w:val="0"/>
                <w:sz w:val="20"/>
              </w:rPr>
            </w:pPr>
          </w:p>
        </w:tc>
        <w:tc>
          <w:tcPr>
            <w:tcW w:w="1281" w:type="dxa"/>
            <w:gridSpan w:val="5"/>
          </w:tcPr>
          <w:p w14:paraId="5BAF81F7" w14:textId="77777777" w:rsidR="0029104E" w:rsidRPr="00A068B0" w:rsidRDefault="0029104E" w:rsidP="00A068B0">
            <w:pPr>
              <w:spacing w:before="120" w:after="120"/>
              <w:rPr>
                <w:spacing w:val="0"/>
                <w:sz w:val="20"/>
              </w:rPr>
            </w:pPr>
          </w:p>
        </w:tc>
        <w:tc>
          <w:tcPr>
            <w:tcW w:w="2560" w:type="dxa"/>
            <w:gridSpan w:val="9"/>
            <w:vMerge w:val="restart"/>
          </w:tcPr>
          <w:p w14:paraId="7719C608" w14:textId="77777777" w:rsidR="0029104E" w:rsidRPr="00A068B0" w:rsidRDefault="0029104E" w:rsidP="00A068B0">
            <w:pPr>
              <w:spacing w:before="120" w:after="120"/>
              <w:rPr>
                <w:spacing w:val="0"/>
                <w:sz w:val="20"/>
              </w:rPr>
            </w:pPr>
          </w:p>
        </w:tc>
        <w:tc>
          <w:tcPr>
            <w:tcW w:w="1301" w:type="dxa"/>
            <w:gridSpan w:val="2"/>
          </w:tcPr>
          <w:p w14:paraId="32CF10ED"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20006178" w14:textId="77777777" w:rsidTr="0078701E">
        <w:tc>
          <w:tcPr>
            <w:tcW w:w="2625" w:type="dxa"/>
            <w:gridSpan w:val="6"/>
          </w:tcPr>
          <w:p w14:paraId="5A64BF58" w14:textId="00D3A5FF" w:rsidR="0029104E" w:rsidRPr="00A068B0" w:rsidRDefault="0029104E" w:rsidP="00A068B0">
            <w:pPr>
              <w:spacing w:before="120" w:after="120"/>
              <w:rPr>
                <w:spacing w:val="0"/>
                <w:sz w:val="20"/>
              </w:rPr>
            </w:pPr>
            <w:r w:rsidRPr="00A068B0">
              <w:rPr>
                <w:spacing w:val="0"/>
                <w:sz w:val="20"/>
              </w:rPr>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44" w:type="dxa"/>
            <w:gridSpan w:val="5"/>
          </w:tcPr>
          <w:p w14:paraId="660D7F3D" w14:textId="77777777" w:rsidR="0029104E" w:rsidRPr="00A068B0" w:rsidRDefault="0029104E" w:rsidP="00A068B0">
            <w:pPr>
              <w:spacing w:before="120" w:after="120"/>
              <w:rPr>
                <w:spacing w:val="0"/>
                <w:sz w:val="20"/>
              </w:rPr>
            </w:pPr>
          </w:p>
        </w:tc>
        <w:tc>
          <w:tcPr>
            <w:tcW w:w="1281" w:type="dxa"/>
            <w:gridSpan w:val="5"/>
          </w:tcPr>
          <w:p w14:paraId="2ED7330F" w14:textId="77777777" w:rsidR="0029104E" w:rsidRPr="00A068B0" w:rsidRDefault="0029104E" w:rsidP="00A068B0">
            <w:pPr>
              <w:spacing w:before="120" w:after="120"/>
              <w:rPr>
                <w:spacing w:val="0"/>
                <w:sz w:val="20"/>
              </w:rPr>
            </w:pPr>
          </w:p>
        </w:tc>
        <w:tc>
          <w:tcPr>
            <w:tcW w:w="2560" w:type="dxa"/>
            <w:gridSpan w:val="9"/>
            <w:vMerge/>
          </w:tcPr>
          <w:p w14:paraId="10CE8F82" w14:textId="77777777" w:rsidR="0029104E" w:rsidRPr="00A068B0" w:rsidRDefault="0029104E" w:rsidP="00A068B0">
            <w:pPr>
              <w:spacing w:before="120" w:after="120"/>
              <w:rPr>
                <w:spacing w:val="0"/>
                <w:sz w:val="20"/>
              </w:rPr>
            </w:pPr>
          </w:p>
        </w:tc>
        <w:tc>
          <w:tcPr>
            <w:tcW w:w="1301" w:type="dxa"/>
            <w:gridSpan w:val="2"/>
          </w:tcPr>
          <w:p w14:paraId="5F64258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5ACF040" w14:textId="77777777" w:rsidTr="0078701E">
        <w:tc>
          <w:tcPr>
            <w:tcW w:w="2625" w:type="dxa"/>
            <w:gridSpan w:val="6"/>
          </w:tcPr>
          <w:p w14:paraId="49A7FFA0" w14:textId="497BF618" w:rsidR="0029104E" w:rsidRPr="00A068B0" w:rsidRDefault="0029104E" w:rsidP="00A068B0">
            <w:pPr>
              <w:spacing w:before="120" w:after="120"/>
              <w:rPr>
                <w:spacing w:val="0"/>
                <w:sz w:val="20"/>
              </w:rPr>
            </w:pPr>
            <w:r w:rsidRPr="00A068B0">
              <w:rPr>
                <w:spacing w:val="0"/>
                <w:sz w:val="20"/>
              </w:rPr>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44" w:type="dxa"/>
            <w:gridSpan w:val="5"/>
          </w:tcPr>
          <w:p w14:paraId="4D067E75" w14:textId="77777777" w:rsidR="0029104E" w:rsidRPr="00A068B0" w:rsidRDefault="0029104E" w:rsidP="00A068B0">
            <w:pPr>
              <w:spacing w:before="120" w:after="120"/>
              <w:rPr>
                <w:spacing w:val="0"/>
                <w:sz w:val="20"/>
              </w:rPr>
            </w:pPr>
          </w:p>
        </w:tc>
        <w:tc>
          <w:tcPr>
            <w:tcW w:w="1281" w:type="dxa"/>
            <w:gridSpan w:val="5"/>
          </w:tcPr>
          <w:p w14:paraId="0D2E2679" w14:textId="77777777" w:rsidR="0029104E" w:rsidRPr="00A068B0" w:rsidRDefault="0029104E" w:rsidP="00A068B0">
            <w:pPr>
              <w:spacing w:before="120" w:after="120"/>
              <w:rPr>
                <w:spacing w:val="0"/>
                <w:sz w:val="20"/>
              </w:rPr>
            </w:pPr>
          </w:p>
        </w:tc>
        <w:tc>
          <w:tcPr>
            <w:tcW w:w="2560" w:type="dxa"/>
            <w:gridSpan w:val="9"/>
            <w:vMerge/>
          </w:tcPr>
          <w:p w14:paraId="3E86ACE0" w14:textId="77777777" w:rsidR="0029104E" w:rsidRPr="00A068B0" w:rsidRDefault="0029104E" w:rsidP="00A068B0">
            <w:pPr>
              <w:spacing w:before="120" w:after="120"/>
              <w:rPr>
                <w:spacing w:val="0"/>
                <w:sz w:val="20"/>
              </w:rPr>
            </w:pPr>
          </w:p>
        </w:tc>
        <w:tc>
          <w:tcPr>
            <w:tcW w:w="1301" w:type="dxa"/>
            <w:gridSpan w:val="2"/>
          </w:tcPr>
          <w:p w14:paraId="4FA2DAB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AED4FC3" w14:textId="77777777" w:rsidTr="0078701E">
        <w:tc>
          <w:tcPr>
            <w:tcW w:w="2625" w:type="dxa"/>
            <w:gridSpan w:val="6"/>
          </w:tcPr>
          <w:p w14:paraId="46899E51" w14:textId="2C0845D4"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44" w:type="dxa"/>
            <w:gridSpan w:val="5"/>
          </w:tcPr>
          <w:p w14:paraId="288B65D0" w14:textId="77777777" w:rsidR="0029104E" w:rsidRPr="00A068B0" w:rsidRDefault="0029104E" w:rsidP="00A068B0">
            <w:pPr>
              <w:spacing w:before="120" w:after="120"/>
              <w:rPr>
                <w:spacing w:val="0"/>
                <w:sz w:val="20"/>
              </w:rPr>
            </w:pPr>
          </w:p>
        </w:tc>
        <w:tc>
          <w:tcPr>
            <w:tcW w:w="1281" w:type="dxa"/>
            <w:gridSpan w:val="5"/>
          </w:tcPr>
          <w:p w14:paraId="06CDB4FB" w14:textId="77777777" w:rsidR="0029104E" w:rsidRPr="00A068B0" w:rsidRDefault="0029104E" w:rsidP="00A068B0">
            <w:pPr>
              <w:spacing w:before="120" w:after="120"/>
              <w:rPr>
                <w:spacing w:val="0"/>
                <w:sz w:val="20"/>
              </w:rPr>
            </w:pPr>
          </w:p>
        </w:tc>
        <w:tc>
          <w:tcPr>
            <w:tcW w:w="2560" w:type="dxa"/>
            <w:gridSpan w:val="9"/>
            <w:vMerge/>
          </w:tcPr>
          <w:p w14:paraId="1CA4C18D" w14:textId="77777777" w:rsidR="0029104E" w:rsidRPr="00A068B0" w:rsidRDefault="0029104E" w:rsidP="00A068B0">
            <w:pPr>
              <w:spacing w:before="120" w:after="120"/>
              <w:rPr>
                <w:spacing w:val="0"/>
                <w:sz w:val="20"/>
              </w:rPr>
            </w:pPr>
          </w:p>
        </w:tc>
        <w:tc>
          <w:tcPr>
            <w:tcW w:w="1301" w:type="dxa"/>
            <w:gridSpan w:val="2"/>
          </w:tcPr>
          <w:p w14:paraId="77A1F2D2"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4E70CBC" w14:textId="77777777" w:rsidTr="0078701E">
        <w:tc>
          <w:tcPr>
            <w:tcW w:w="2625" w:type="dxa"/>
            <w:gridSpan w:val="6"/>
          </w:tcPr>
          <w:p w14:paraId="1D19ADDB" w14:textId="0214FA42"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44" w:type="dxa"/>
            <w:gridSpan w:val="5"/>
          </w:tcPr>
          <w:p w14:paraId="7D2F5F01" w14:textId="77777777" w:rsidR="0029104E" w:rsidRPr="00A068B0" w:rsidRDefault="0029104E" w:rsidP="00A068B0">
            <w:pPr>
              <w:spacing w:before="120" w:after="120"/>
              <w:rPr>
                <w:spacing w:val="0"/>
                <w:sz w:val="20"/>
              </w:rPr>
            </w:pPr>
          </w:p>
        </w:tc>
        <w:tc>
          <w:tcPr>
            <w:tcW w:w="1281" w:type="dxa"/>
            <w:gridSpan w:val="5"/>
          </w:tcPr>
          <w:p w14:paraId="1D5CAF43" w14:textId="77777777" w:rsidR="0029104E" w:rsidRPr="00A068B0" w:rsidRDefault="0029104E" w:rsidP="00A068B0">
            <w:pPr>
              <w:spacing w:before="120" w:after="120"/>
              <w:rPr>
                <w:spacing w:val="0"/>
                <w:sz w:val="20"/>
              </w:rPr>
            </w:pPr>
          </w:p>
        </w:tc>
        <w:tc>
          <w:tcPr>
            <w:tcW w:w="2560" w:type="dxa"/>
            <w:gridSpan w:val="9"/>
            <w:vMerge/>
          </w:tcPr>
          <w:p w14:paraId="07BC6799" w14:textId="77777777" w:rsidR="0029104E" w:rsidRPr="00A068B0" w:rsidRDefault="0029104E" w:rsidP="00A068B0">
            <w:pPr>
              <w:spacing w:before="120" w:after="120"/>
              <w:rPr>
                <w:spacing w:val="0"/>
                <w:sz w:val="20"/>
              </w:rPr>
            </w:pPr>
          </w:p>
        </w:tc>
        <w:tc>
          <w:tcPr>
            <w:tcW w:w="1301" w:type="dxa"/>
            <w:gridSpan w:val="2"/>
          </w:tcPr>
          <w:p w14:paraId="61DF0C48"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8F0229D" w14:textId="77777777" w:rsidTr="0078701E">
        <w:tc>
          <w:tcPr>
            <w:tcW w:w="2625" w:type="dxa"/>
            <w:gridSpan w:val="6"/>
          </w:tcPr>
          <w:p w14:paraId="6EE05552" w14:textId="7FC38B9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44" w:type="dxa"/>
            <w:gridSpan w:val="5"/>
          </w:tcPr>
          <w:p w14:paraId="2F362081" w14:textId="77777777" w:rsidR="0029104E" w:rsidRPr="00A068B0" w:rsidRDefault="0029104E" w:rsidP="00A068B0">
            <w:pPr>
              <w:spacing w:before="120" w:after="120"/>
              <w:rPr>
                <w:spacing w:val="0"/>
                <w:sz w:val="20"/>
              </w:rPr>
            </w:pPr>
          </w:p>
        </w:tc>
        <w:tc>
          <w:tcPr>
            <w:tcW w:w="1281" w:type="dxa"/>
            <w:gridSpan w:val="5"/>
          </w:tcPr>
          <w:p w14:paraId="4A89B620" w14:textId="77777777" w:rsidR="0029104E" w:rsidRPr="00A068B0" w:rsidRDefault="0029104E" w:rsidP="00A068B0">
            <w:pPr>
              <w:spacing w:before="120" w:after="120"/>
              <w:rPr>
                <w:spacing w:val="0"/>
                <w:sz w:val="20"/>
              </w:rPr>
            </w:pPr>
          </w:p>
        </w:tc>
        <w:tc>
          <w:tcPr>
            <w:tcW w:w="2560" w:type="dxa"/>
            <w:gridSpan w:val="9"/>
            <w:vMerge/>
          </w:tcPr>
          <w:p w14:paraId="201CCB7C" w14:textId="77777777" w:rsidR="0029104E" w:rsidRPr="00A068B0" w:rsidRDefault="0029104E" w:rsidP="00A068B0">
            <w:pPr>
              <w:spacing w:before="120" w:after="120"/>
              <w:rPr>
                <w:spacing w:val="0"/>
                <w:sz w:val="20"/>
              </w:rPr>
            </w:pPr>
          </w:p>
        </w:tc>
        <w:tc>
          <w:tcPr>
            <w:tcW w:w="1301" w:type="dxa"/>
            <w:gridSpan w:val="2"/>
          </w:tcPr>
          <w:p w14:paraId="0BB7101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7B4BE378" w14:textId="77777777" w:rsidTr="0078701E">
        <w:tc>
          <w:tcPr>
            <w:tcW w:w="2625" w:type="dxa"/>
            <w:gridSpan w:val="6"/>
          </w:tcPr>
          <w:p w14:paraId="7F6C8A9E" w14:textId="371D6570"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44" w:type="dxa"/>
            <w:gridSpan w:val="5"/>
          </w:tcPr>
          <w:p w14:paraId="020EC856" w14:textId="77777777" w:rsidR="0029104E" w:rsidRPr="00A068B0" w:rsidRDefault="0029104E" w:rsidP="00A068B0">
            <w:pPr>
              <w:spacing w:before="120" w:after="120"/>
              <w:rPr>
                <w:spacing w:val="0"/>
                <w:sz w:val="20"/>
              </w:rPr>
            </w:pPr>
          </w:p>
        </w:tc>
        <w:tc>
          <w:tcPr>
            <w:tcW w:w="1281" w:type="dxa"/>
            <w:gridSpan w:val="5"/>
          </w:tcPr>
          <w:p w14:paraId="0C284551" w14:textId="77777777" w:rsidR="0029104E" w:rsidRPr="00A068B0" w:rsidRDefault="0029104E" w:rsidP="00A068B0">
            <w:pPr>
              <w:spacing w:before="120" w:after="120"/>
              <w:rPr>
                <w:spacing w:val="0"/>
                <w:sz w:val="20"/>
              </w:rPr>
            </w:pPr>
          </w:p>
        </w:tc>
        <w:tc>
          <w:tcPr>
            <w:tcW w:w="2560" w:type="dxa"/>
            <w:gridSpan w:val="9"/>
            <w:vMerge/>
          </w:tcPr>
          <w:p w14:paraId="7FF7DF22" w14:textId="77777777" w:rsidR="0029104E" w:rsidRPr="00A068B0" w:rsidRDefault="0029104E" w:rsidP="00A068B0">
            <w:pPr>
              <w:spacing w:before="120" w:after="120"/>
              <w:rPr>
                <w:spacing w:val="0"/>
                <w:sz w:val="20"/>
              </w:rPr>
            </w:pPr>
          </w:p>
        </w:tc>
        <w:tc>
          <w:tcPr>
            <w:tcW w:w="1301" w:type="dxa"/>
            <w:gridSpan w:val="2"/>
          </w:tcPr>
          <w:p w14:paraId="633820B6" w14:textId="77777777" w:rsidR="0029104E" w:rsidRPr="00A068B0" w:rsidRDefault="0029104E" w:rsidP="00A068B0">
            <w:pPr>
              <w:spacing w:before="120" w:after="120"/>
              <w:rPr>
                <w:rStyle w:val="CommentReference"/>
                <w:spacing w:val="0"/>
                <w:sz w:val="20"/>
              </w:rPr>
            </w:pPr>
          </w:p>
        </w:tc>
      </w:tr>
      <w:tr w:rsidR="00B86FDF" w:rsidRPr="003B2076" w14:paraId="1CE4A063" w14:textId="77777777" w:rsidTr="00874EA2">
        <w:tc>
          <w:tcPr>
            <w:tcW w:w="2625" w:type="dxa"/>
            <w:gridSpan w:val="6"/>
            <w:shd w:val="clear" w:color="auto" w:fill="F2F2F2"/>
          </w:tcPr>
          <w:p w14:paraId="29626E6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40% - 60%</w:t>
            </w:r>
          </w:p>
        </w:tc>
        <w:tc>
          <w:tcPr>
            <w:tcW w:w="1644" w:type="dxa"/>
            <w:gridSpan w:val="5"/>
            <w:shd w:val="clear" w:color="auto" w:fill="F2F2F2"/>
          </w:tcPr>
          <w:p w14:paraId="40313569"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81" w:type="dxa"/>
            <w:gridSpan w:val="5"/>
            <w:shd w:val="clear" w:color="auto" w:fill="F2F2F2"/>
          </w:tcPr>
          <w:p w14:paraId="3ADAE37F" w14:textId="77777777" w:rsidR="0029104E" w:rsidRPr="00A068B0" w:rsidRDefault="0029104E" w:rsidP="00A068B0">
            <w:pPr>
              <w:spacing w:before="120" w:after="120"/>
              <w:rPr>
                <w:spacing w:val="0"/>
                <w:sz w:val="20"/>
              </w:rPr>
            </w:pPr>
            <w:r w:rsidRPr="00A068B0">
              <w:rPr>
                <w:spacing w:val="0"/>
                <w:sz w:val="20"/>
              </w:rPr>
              <w:t>Frequency</w:t>
            </w:r>
          </w:p>
        </w:tc>
        <w:tc>
          <w:tcPr>
            <w:tcW w:w="2560" w:type="dxa"/>
            <w:gridSpan w:val="9"/>
            <w:shd w:val="clear" w:color="auto" w:fill="F2F2F2"/>
          </w:tcPr>
          <w:p w14:paraId="7A565D9E" w14:textId="77777777" w:rsidR="0029104E" w:rsidRPr="00A068B0" w:rsidRDefault="0029104E" w:rsidP="00A068B0">
            <w:pPr>
              <w:spacing w:before="120" w:after="120"/>
              <w:rPr>
                <w:spacing w:val="0"/>
                <w:sz w:val="20"/>
              </w:rPr>
            </w:pPr>
            <w:r w:rsidRPr="00A068B0">
              <w:rPr>
                <w:spacing w:val="0"/>
                <w:sz w:val="20"/>
              </w:rPr>
              <w:t>Primary Power Source</w:t>
            </w:r>
          </w:p>
        </w:tc>
        <w:tc>
          <w:tcPr>
            <w:tcW w:w="1301" w:type="dxa"/>
            <w:gridSpan w:val="2"/>
            <w:shd w:val="clear" w:color="auto" w:fill="F2F2F2"/>
          </w:tcPr>
          <w:p w14:paraId="5E527879"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54D5511E" w14:textId="77777777" w:rsidTr="0078701E">
        <w:tc>
          <w:tcPr>
            <w:tcW w:w="2625" w:type="dxa"/>
            <w:gridSpan w:val="6"/>
          </w:tcPr>
          <w:p w14:paraId="09E9B50F" w14:textId="47AA1DB2" w:rsidR="0029104E" w:rsidRPr="00A068B0" w:rsidRDefault="0029104E" w:rsidP="00A068B0">
            <w:pPr>
              <w:spacing w:before="120" w:after="120"/>
              <w:rPr>
                <w:spacing w:val="0"/>
                <w:sz w:val="20"/>
              </w:rPr>
            </w:pPr>
            <w:r w:rsidRPr="00A068B0">
              <w:rPr>
                <w:spacing w:val="0"/>
                <w:sz w:val="20"/>
              </w:rPr>
              <w:lastRenderedPageBreak/>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44" w:type="dxa"/>
            <w:gridSpan w:val="5"/>
          </w:tcPr>
          <w:p w14:paraId="65D3B1AD" w14:textId="77777777" w:rsidR="0029104E" w:rsidRPr="00A068B0" w:rsidRDefault="0029104E" w:rsidP="00A068B0">
            <w:pPr>
              <w:spacing w:before="120" w:after="120"/>
              <w:rPr>
                <w:spacing w:val="0"/>
                <w:sz w:val="20"/>
                <w:highlight w:val="yellow"/>
              </w:rPr>
            </w:pPr>
          </w:p>
        </w:tc>
        <w:tc>
          <w:tcPr>
            <w:tcW w:w="1281" w:type="dxa"/>
            <w:gridSpan w:val="5"/>
          </w:tcPr>
          <w:p w14:paraId="055420A7" w14:textId="77777777" w:rsidR="0029104E" w:rsidRPr="00A068B0" w:rsidRDefault="0029104E" w:rsidP="00A068B0">
            <w:pPr>
              <w:spacing w:before="120" w:after="120"/>
              <w:rPr>
                <w:spacing w:val="0"/>
                <w:sz w:val="20"/>
                <w:highlight w:val="yellow"/>
              </w:rPr>
            </w:pPr>
          </w:p>
        </w:tc>
        <w:tc>
          <w:tcPr>
            <w:tcW w:w="2560" w:type="dxa"/>
            <w:gridSpan w:val="9"/>
            <w:vMerge w:val="restart"/>
          </w:tcPr>
          <w:p w14:paraId="0775623D" w14:textId="77777777" w:rsidR="0029104E" w:rsidRPr="00A068B0" w:rsidRDefault="0029104E" w:rsidP="00A068B0">
            <w:pPr>
              <w:spacing w:before="120" w:after="120"/>
              <w:rPr>
                <w:spacing w:val="0"/>
                <w:sz w:val="20"/>
                <w:highlight w:val="yellow"/>
              </w:rPr>
            </w:pPr>
          </w:p>
        </w:tc>
        <w:tc>
          <w:tcPr>
            <w:tcW w:w="1301" w:type="dxa"/>
            <w:gridSpan w:val="2"/>
          </w:tcPr>
          <w:p w14:paraId="3D46812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BF59FDC" w14:textId="77777777" w:rsidTr="0078701E">
        <w:tc>
          <w:tcPr>
            <w:tcW w:w="2625" w:type="dxa"/>
            <w:gridSpan w:val="6"/>
          </w:tcPr>
          <w:p w14:paraId="1695BC39" w14:textId="026C022E" w:rsidR="0029104E" w:rsidRPr="00A068B0" w:rsidRDefault="0029104E" w:rsidP="00A068B0">
            <w:pPr>
              <w:spacing w:before="120" w:after="120"/>
              <w:rPr>
                <w:spacing w:val="0"/>
                <w:sz w:val="20"/>
              </w:rPr>
            </w:pPr>
            <w:r w:rsidRPr="00A068B0">
              <w:rPr>
                <w:spacing w:val="0"/>
                <w:sz w:val="20"/>
              </w:rPr>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44" w:type="dxa"/>
            <w:gridSpan w:val="5"/>
          </w:tcPr>
          <w:p w14:paraId="0962A5C3" w14:textId="77777777" w:rsidR="0029104E" w:rsidRPr="00A068B0" w:rsidRDefault="0029104E" w:rsidP="00A068B0">
            <w:pPr>
              <w:spacing w:before="120" w:after="120"/>
              <w:rPr>
                <w:spacing w:val="0"/>
                <w:sz w:val="20"/>
                <w:highlight w:val="yellow"/>
              </w:rPr>
            </w:pPr>
          </w:p>
        </w:tc>
        <w:tc>
          <w:tcPr>
            <w:tcW w:w="1281" w:type="dxa"/>
            <w:gridSpan w:val="5"/>
          </w:tcPr>
          <w:p w14:paraId="287DCF28" w14:textId="77777777" w:rsidR="0029104E" w:rsidRPr="00A068B0" w:rsidRDefault="0029104E" w:rsidP="00A068B0">
            <w:pPr>
              <w:spacing w:before="120" w:after="120"/>
              <w:rPr>
                <w:spacing w:val="0"/>
                <w:sz w:val="20"/>
                <w:highlight w:val="yellow"/>
              </w:rPr>
            </w:pPr>
          </w:p>
        </w:tc>
        <w:tc>
          <w:tcPr>
            <w:tcW w:w="2560" w:type="dxa"/>
            <w:gridSpan w:val="9"/>
            <w:vMerge/>
          </w:tcPr>
          <w:p w14:paraId="7D80F689" w14:textId="77777777" w:rsidR="0029104E" w:rsidRPr="00A068B0" w:rsidRDefault="0029104E" w:rsidP="00A068B0">
            <w:pPr>
              <w:spacing w:before="120" w:after="120"/>
              <w:rPr>
                <w:spacing w:val="0"/>
                <w:sz w:val="20"/>
                <w:highlight w:val="yellow"/>
              </w:rPr>
            </w:pPr>
          </w:p>
        </w:tc>
        <w:tc>
          <w:tcPr>
            <w:tcW w:w="1301" w:type="dxa"/>
            <w:gridSpan w:val="2"/>
          </w:tcPr>
          <w:p w14:paraId="577EF12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DF08760" w14:textId="77777777" w:rsidTr="0078701E">
        <w:tc>
          <w:tcPr>
            <w:tcW w:w="2625" w:type="dxa"/>
            <w:gridSpan w:val="6"/>
          </w:tcPr>
          <w:p w14:paraId="59029416" w14:textId="7204B594" w:rsidR="0029104E" w:rsidRPr="00A068B0" w:rsidRDefault="0029104E" w:rsidP="00A068B0">
            <w:pPr>
              <w:spacing w:before="120" w:after="120"/>
              <w:rPr>
                <w:spacing w:val="0"/>
                <w:sz w:val="20"/>
              </w:rPr>
            </w:pPr>
            <w:r w:rsidRPr="00A068B0">
              <w:rPr>
                <w:spacing w:val="0"/>
                <w:sz w:val="20"/>
              </w:rPr>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44" w:type="dxa"/>
            <w:gridSpan w:val="5"/>
          </w:tcPr>
          <w:p w14:paraId="52F7EFAD" w14:textId="77777777" w:rsidR="0029104E" w:rsidRPr="00A068B0" w:rsidRDefault="0029104E" w:rsidP="00A068B0">
            <w:pPr>
              <w:spacing w:before="120" w:after="120"/>
              <w:rPr>
                <w:spacing w:val="0"/>
                <w:sz w:val="20"/>
                <w:highlight w:val="yellow"/>
              </w:rPr>
            </w:pPr>
          </w:p>
        </w:tc>
        <w:tc>
          <w:tcPr>
            <w:tcW w:w="1281" w:type="dxa"/>
            <w:gridSpan w:val="5"/>
          </w:tcPr>
          <w:p w14:paraId="0CB297F7" w14:textId="77777777" w:rsidR="0029104E" w:rsidRPr="00A068B0" w:rsidRDefault="0029104E" w:rsidP="00A068B0">
            <w:pPr>
              <w:spacing w:before="120" w:after="120"/>
              <w:rPr>
                <w:spacing w:val="0"/>
                <w:sz w:val="20"/>
                <w:highlight w:val="yellow"/>
              </w:rPr>
            </w:pPr>
          </w:p>
        </w:tc>
        <w:tc>
          <w:tcPr>
            <w:tcW w:w="2560" w:type="dxa"/>
            <w:gridSpan w:val="9"/>
            <w:vMerge/>
          </w:tcPr>
          <w:p w14:paraId="3A7CA996" w14:textId="77777777" w:rsidR="0029104E" w:rsidRPr="00A068B0" w:rsidRDefault="0029104E" w:rsidP="00A068B0">
            <w:pPr>
              <w:spacing w:before="120" w:after="120"/>
              <w:rPr>
                <w:spacing w:val="0"/>
                <w:sz w:val="20"/>
                <w:highlight w:val="yellow"/>
              </w:rPr>
            </w:pPr>
          </w:p>
        </w:tc>
        <w:tc>
          <w:tcPr>
            <w:tcW w:w="1301" w:type="dxa"/>
            <w:gridSpan w:val="2"/>
          </w:tcPr>
          <w:p w14:paraId="5B82A49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EF15476" w14:textId="77777777" w:rsidTr="0078701E">
        <w:tc>
          <w:tcPr>
            <w:tcW w:w="2625" w:type="dxa"/>
            <w:gridSpan w:val="6"/>
          </w:tcPr>
          <w:p w14:paraId="4F863DE6" w14:textId="4CDB3C60"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44" w:type="dxa"/>
            <w:gridSpan w:val="5"/>
          </w:tcPr>
          <w:p w14:paraId="6C017A17" w14:textId="77777777" w:rsidR="0029104E" w:rsidRPr="00A068B0" w:rsidRDefault="0029104E" w:rsidP="00A068B0">
            <w:pPr>
              <w:spacing w:before="120" w:after="120"/>
              <w:rPr>
                <w:spacing w:val="0"/>
                <w:sz w:val="20"/>
                <w:highlight w:val="yellow"/>
              </w:rPr>
            </w:pPr>
          </w:p>
        </w:tc>
        <w:tc>
          <w:tcPr>
            <w:tcW w:w="1281" w:type="dxa"/>
            <w:gridSpan w:val="5"/>
          </w:tcPr>
          <w:p w14:paraId="0FB5C6E2" w14:textId="77777777" w:rsidR="0029104E" w:rsidRPr="00A068B0" w:rsidRDefault="0029104E" w:rsidP="00A068B0">
            <w:pPr>
              <w:spacing w:before="120" w:after="120"/>
              <w:rPr>
                <w:spacing w:val="0"/>
                <w:sz w:val="20"/>
                <w:highlight w:val="yellow"/>
              </w:rPr>
            </w:pPr>
          </w:p>
        </w:tc>
        <w:tc>
          <w:tcPr>
            <w:tcW w:w="2560" w:type="dxa"/>
            <w:gridSpan w:val="9"/>
            <w:vMerge/>
          </w:tcPr>
          <w:p w14:paraId="4B9B8FC3" w14:textId="77777777" w:rsidR="0029104E" w:rsidRPr="00A068B0" w:rsidRDefault="0029104E" w:rsidP="00A068B0">
            <w:pPr>
              <w:spacing w:before="120" w:after="120"/>
              <w:rPr>
                <w:spacing w:val="0"/>
                <w:sz w:val="20"/>
                <w:highlight w:val="yellow"/>
              </w:rPr>
            </w:pPr>
          </w:p>
        </w:tc>
        <w:tc>
          <w:tcPr>
            <w:tcW w:w="1301" w:type="dxa"/>
            <w:gridSpan w:val="2"/>
          </w:tcPr>
          <w:p w14:paraId="29E7068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353A4C8" w14:textId="77777777" w:rsidTr="0078701E">
        <w:tc>
          <w:tcPr>
            <w:tcW w:w="2625" w:type="dxa"/>
            <w:gridSpan w:val="6"/>
          </w:tcPr>
          <w:p w14:paraId="2B42054A" w14:textId="4E83CA64"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44" w:type="dxa"/>
            <w:gridSpan w:val="5"/>
          </w:tcPr>
          <w:p w14:paraId="1ED1BA3B" w14:textId="77777777" w:rsidR="0029104E" w:rsidRPr="00A068B0" w:rsidRDefault="0029104E" w:rsidP="00A068B0">
            <w:pPr>
              <w:spacing w:before="120" w:after="120"/>
              <w:rPr>
                <w:spacing w:val="0"/>
                <w:sz w:val="20"/>
                <w:highlight w:val="yellow"/>
              </w:rPr>
            </w:pPr>
          </w:p>
        </w:tc>
        <w:tc>
          <w:tcPr>
            <w:tcW w:w="1281" w:type="dxa"/>
            <w:gridSpan w:val="5"/>
          </w:tcPr>
          <w:p w14:paraId="6EE234CF" w14:textId="77777777" w:rsidR="0029104E" w:rsidRPr="00A068B0" w:rsidRDefault="0029104E" w:rsidP="00A068B0">
            <w:pPr>
              <w:spacing w:before="120" w:after="120"/>
              <w:rPr>
                <w:spacing w:val="0"/>
                <w:sz w:val="20"/>
                <w:highlight w:val="yellow"/>
              </w:rPr>
            </w:pPr>
          </w:p>
        </w:tc>
        <w:tc>
          <w:tcPr>
            <w:tcW w:w="2560" w:type="dxa"/>
            <w:gridSpan w:val="9"/>
            <w:vMerge/>
          </w:tcPr>
          <w:p w14:paraId="7710DF0F" w14:textId="77777777" w:rsidR="0029104E" w:rsidRPr="00A068B0" w:rsidRDefault="0029104E" w:rsidP="00A068B0">
            <w:pPr>
              <w:spacing w:before="120" w:after="120"/>
              <w:rPr>
                <w:spacing w:val="0"/>
                <w:sz w:val="20"/>
                <w:highlight w:val="yellow"/>
              </w:rPr>
            </w:pPr>
          </w:p>
        </w:tc>
        <w:tc>
          <w:tcPr>
            <w:tcW w:w="1301" w:type="dxa"/>
            <w:gridSpan w:val="2"/>
          </w:tcPr>
          <w:p w14:paraId="5D4A380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B00316E" w14:textId="77777777" w:rsidTr="0078701E">
        <w:tc>
          <w:tcPr>
            <w:tcW w:w="2625" w:type="dxa"/>
            <w:gridSpan w:val="6"/>
          </w:tcPr>
          <w:p w14:paraId="3AE55064" w14:textId="6B33BB1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44" w:type="dxa"/>
            <w:gridSpan w:val="5"/>
          </w:tcPr>
          <w:p w14:paraId="0A49EDF7" w14:textId="77777777" w:rsidR="0029104E" w:rsidRPr="00A068B0" w:rsidRDefault="0029104E" w:rsidP="00A068B0">
            <w:pPr>
              <w:spacing w:before="120" w:after="120"/>
              <w:rPr>
                <w:spacing w:val="0"/>
                <w:sz w:val="20"/>
                <w:highlight w:val="yellow"/>
              </w:rPr>
            </w:pPr>
          </w:p>
        </w:tc>
        <w:tc>
          <w:tcPr>
            <w:tcW w:w="1281" w:type="dxa"/>
            <w:gridSpan w:val="5"/>
          </w:tcPr>
          <w:p w14:paraId="513ADAD8" w14:textId="77777777" w:rsidR="0029104E" w:rsidRPr="00A068B0" w:rsidRDefault="0029104E" w:rsidP="00A068B0">
            <w:pPr>
              <w:spacing w:before="120" w:after="120"/>
              <w:rPr>
                <w:spacing w:val="0"/>
                <w:sz w:val="20"/>
                <w:highlight w:val="yellow"/>
              </w:rPr>
            </w:pPr>
          </w:p>
        </w:tc>
        <w:tc>
          <w:tcPr>
            <w:tcW w:w="2560" w:type="dxa"/>
            <w:gridSpan w:val="9"/>
            <w:vMerge/>
          </w:tcPr>
          <w:p w14:paraId="59EA808F" w14:textId="77777777" w:rsidR="0029104E" w:rsidRPr="00A068B0" w:rsidRDefault="0029104E" w:rsidP="00A068B0">
            <w:pPr>
              <w:spacing w:before="120" w:after="120"/>
              <w:rPr>
                <w:spacing w:val="0"/>
                <w:sz w:val="20"/>
                <w:highlight w:val="yellow"/>
              </w:rPr>
            </w:pPr>
          </w:p>
        </w:tc>
        <w:tc>
          <w:tcPr>
            <w:tcW w:w="1301" w:type="dxa"/>
            <w:gridSpan w:val="2"/>
          </w:tcPr>
          <w:p w14:paraId="1452E3F7"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E67E211" w14:textId="77777777" w:rsidTr="0078701E">
        <w:tc>
          <w:tcPr>
            <w:tcW w:w="2625" w:type="dxa"/>
            <w:gridSpan w:val="6"/>
          </w:tcPr>
          <w:p w14:paraId="6175135D" w14:textId="5B4200D5"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44" w:type="dxa"/>
            <w:gridSpan w:val="5"/>
          </w:tcPr>
          <w:p w14:paraId="6374BEC9" w14:textId="77777777" w:rsidR="0029104E" w:rsidRPr="00A068B0" w:rsidRDefault="0029104E" w:rsidP="00A068B0">
            <w:pPr>
              <w:spacing w:before="120" w:after="120"/>
              <w:rPr>
                <w:spacing w:val="0"/>
                <w:sz w:val="20"/>
                <w:highlight w:val="yellow"/>
              </w:rPr>
            </w:pPr>
          </w:p>
        </w:tc>
        <w:tc>
          <w:tcPr>
            <w:tcW w:w="1281" w:type="dxa"/>
            <w:gridSpan w:val="5"/>
          </w:tcPr>
          <w:p w14:paraId="10C8035C" w14:textId="77777777" w:rsidR="0029104E" w:rsidRPr="00A068B0" w:rsidRDefault="0029104E" w:rsidP="00A068B0">
            <w:pPr>
              <w:spacing w:before="120" w:after="120"/>
              <w:rPr>
                <w:spacing w:val="0"/>
                <w:sz w:val="20"/>
                <w:highlight w:val="yellow"/>
              </w:rPr>
            </w:pPr>
          </w:p>
        </w:tc>
        <w:tc>
          <w:tcPr>
            <w:tcW w:w="2560" w:type="dxa"/>
            <w:gridSpan w:val="9"/>
            <w:vMerge/>
          </w:tcPr>
          <w:p w14:paraId="643587D5" w14:textId="77777777" w:rsidR="0029104E" w:rsidRPr="00A068B0" w:rsidRDefault="0029104E" w:rsidP="00A068B0">
            <w:pPr>
              <w:spacing w:before="120" w:after="120"/>
              <w:rPr>
                <w:spacing w:val="0"/>
                <w:sz w:val="20"/>
                <w:highlight w:val="yellow"/>
              </w:rPr>
            </w:pPr>
          </w:p>
        </w:tc>
        <w:tc>
          <w:tcPr>
            <w:tcW w:w="1301" w:type="dxa"/>
            <w:gridSpan w:val="2"/>
          </w:tcPr>
          <w:p w14:paraId="74A8E50C" w14:textId="77777777" w:rsidR="0029104E" w:rsidRPr="00A068B0" w:rsidRDefault="0029104E" w:rsidP="00A068B0">
            <w:pPr>
              <w:spacing w:before="120" w:after="120"/>
              <w:rPr>
                <w:rStyle w:val="CommentReference"/>
                <w:spacing w:val="0"/>
                <w:sz w:val="20"/>
              </w:rPr>
            </w:pPr>
          </w:p>
        </w:tc>
      </w:tr>
      <w:tr w:rsidR="0029104E" w:rsidRPr="003B2076" w14:paraId="532C2510" w14:textId="77777777" w:rsidTr="0078701E">
        <w:tc>
          <w:tcPr>
            <w:tcW w:w="9411" w:type="dxa"/>
            <w:gridSpan w:val="27"/>
          </w:tcPr>
          <w:p w14:paraId="42585E72" w14:textId="77777777" w:rsidR="0029104E" w:rsidRPr="00A068B0" w:rsidRDefault="0029104E" w:rsidP="00A068B0">
            <w:pPr>
              <w:spacing w:before="120" w:after="120"/>
              <w:rPr>
                <w:rStyle w:val="CommentReference"/>
                <w:spacing w:val="0"/>
                <w:sz w:val="20"/>
              </w:rPr>
            </w:pPr>
            <w:r w:rsidRPr="00A068B0">
              <w:rPr>
                <w:spacing w:val="0"/>
                <w:sz w:val="20"/>
              </w:rPr>
              <w:t>Steps as defined in EN 50438</w:t>
            </w:r>
          </w:p>
        </w:tc>
      </w:tr>
      <w:tr w:rsidR="0029104E" w:rsidRPr="003B2076" w14:paraId="33AA80D7" w14:textId="77777777" w:rsidTr="0078701E">
        <w:tc>
          <w:tcPr>
            <w:tcW w:w="9411" w:type="dxa"/>
            <w:gridSpan w:val="27"/>
            <w:shd w:val="clear" w:color="auto" w:fill="D9D9D9"/>
          </w:tcPr>
          <w:p w14:paraId="5F96B4FF" w14:textId="0C170978" w:rsidR="0029104E" w:rsidRPr="00A068B0" w:rsidRDefault="0029104E" w:rsidP="00A068B0">
            <w:pPr>
              <w:spacing w:before="120" w:after="120"/>
              <w:rPr>
                <w:b/>
                <w:spacing w:val="0"/>
                <w:sz w:val="20"/>
              </w:rPr>
            </w:pPr>
            <w:r w:rsidRPr="00A068B0">
              <w:rPr>
                <w:b/>
                <w:spacing w:val="0"/>
                <w:sz w:val="20"/>
              </w:rPr>
              <w:t>Power output with falling frequency test</w:t>
            </w:r>
            <w:r w:rsidRPr="00A068B0">
              <w:rPr>
                <w:b/>
                <w:spacing w:val="0"/>
                <w:sz w:val="20"/>
                <w:lang w:eastAsia="en-GB"/>
              </w:rPr>
              <w:t>:</w:t>
            </w:r>
            <w:r w:rsidRPr="00A068B0">
              <w:rPr>
                <w:spacing w:val="0"/>
                <w:sz w:val="20"/>
              </w:rPr>
              <w:t xml:space="preserve"> This test should be carried out in accordance with EN 50438 Annex D.3.2 active power feed-in at under-frequency.</w:t>
            </w:r>
          </w:p>
        </w:tc>
      </w:tr>
      <w:tr w:rsidR="00B86FDF" w:rsidRPr="003B2076" w14:paraId="45DD61A5" w14:textId="77777777" w:rsidTr="00874EA2">
        <w:tc>
          <w:tcPr>
            <w:tcW w:w="2987" w:type="dxa"/>
            <w:gridSpan w:val="7"/>
            <w:shd w:val="clear" w:color="auto" w:fill="F2F2F2"/>
          </w:tcPr>
          <w:p w14:paraId="2F1D88A8" w14:textId="77777777" w:rsidR="0029104E" w:rsidRPr="00A068B0" w:rsidRDefault="0029104E" w:rsidP="00A068B0">
            <w:pPr>
              <w:spacing w:before="120" w:after="120"/>
              <w:rPr>
                <w:spacing w:val="0"/>
                <w:sz w:val="20"/>
              </w:rPr>
            </w:pPr>
            <w:r w:rsidRPr="00A068B0">
              <w:rPr>
                <w:spacing w:val="0"/>
                <w:sz w:val="20"/>
              </w:rPr>
              <w:t>Test sequence</w:t>
            </w:r>
          </w:p>
        </w:tc>
        <w:tc>
          <w:tcPr>
            <w:tcW w:w="1994" w:type="dxa"/>
            <w:gridSpan w:val="8"/>
            <w:shd w:val="clear" w:color="auto" w:fill="F2F2F2"/>
          </w:tcPr>
          <w:p w14:paraId="1B1052A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976" w:type="dxa"/>
            <w:gridSpan w:val="8"/>
            <w:shd w:val="clear" w:color="auto" w:fill="F2F2F2"/>
          </w:tcPr>
          <w:p w14:paraId="5C3E8370" w14:textId="77777777" w:rsidR="0029104E" w:rsidRPr="00A068B0" w:rsidRDefault="0029104E" w:rsidP="00A068B0">
            <w:pPr>
              <w:spacing w:before="120" w:after="120"/>
              <w:rPr>
                <w:spacing w:val="0"/>
                <w:sz w:val="20"/>
              </w:rPr>
            </w:pPr>
            <w:r w:rsidRPr="00A068B0">
              <w:rPr>
                <w:spacing w:val="0"/>
                <w:sz w:val="20"/>
              </w:rPr>
              <w:t>Frequency</w:t>
            </w:r>
          </w:p>
          <w:p w14:paraId="65454C2F" w14:textId="77777777" w:rsidR="0029104E" w:rsidRPr="00A068B0" w:rsidRDefault="0029104E" w:rsidP="00A068B0">
            <w:pPr>
              <w:spacing w:before="120" w:after="120"/>
              <w:rPr>
                <w:spacing w:val="0"/>
                <w:sz w:val="20"/>
              </w:rPr>
            </w:pPr>
          </w:p>
        </w:tc>
        <w:tc>
          <w:tcPr>
            <w:tcW w:w="2454" w:type="dxa"/>
            <w:gridSpan w:val="4"/>
            <w:shd w:val="clear" w:color="auto" w:fill="F2F2F2"/>
          </w:tcPr>
          <w:p w14:paraId="2E888184" w14:textId="77777777" w:rsidR="0029104E" w:rsidRPr="00A068B0" w:rsidRDefault="0029104E" w:rsidP="00A068B0">
            <w:pPr>
              <w:spacing w:before="120" w:after="120"/>
              <w:rPr>
                <w:spacing w:val="0"/>
                <w:sz w:val="20"/>
              </w:rPr>
            </w:pPr>
            <w:r w:rsidRPr="00A068B0">
              <w:rPr>
                <w:spacing w:val="0"/>
                <w:sz w:val="20"/>
              </w:rPr>
              <w:t>Primary power source</w:t>
            </w:r>
          </w:p>
        </w:tc>
      </w:tr>
      <w:tr w:rsidR="0029104E" w:rsidRPr="003B2076" w14:paraId="6A1DC055" w14:textId="77777777" w:rsidTr="0078701E">
        <w:tc>
          <w:tcPr>
            <w:tcW w:w="2987" w:type="dxa"/>
            <w:gridSpan w:val="7"/>
          </w:tcPr>
          <w:p w14:paraId="58F7D5B9" w14:textId="228C0051" w:rsidR="0029104E" w:rsidRPr="00A068B0" w:rsidRDefault="0029104E" w:rsidP="00A068B0">
            <w:pPr>
              <w:spacing w:before="120" w:after="120"/>
              <w:rPr>
                <w:spacing w:val="0"/>
                <w:sz w:val="20"/>
              </w:rPr>
            </w:pPr>
            <w:r w:rsidRPr="00A068B0">
              <w:rPr>
                <w:spacing w:val="0"/>
                <w:sz w:val="20"/>
              </w:rPr>
              <w:t>Test a) 50</w:t>
            </w:r>
            <w:r w:rsidR="004314BC" w:rsidRPr="00A068B0">
              <w:rPr>
                <w:spacing w:val="0"/>
                <w:sz w:val="20"/>
              </w:rPr>
              <w:t xml:space="preserve"> </w:t>
            </w:r>
            <w:r w:rsidRPr="00A068B0">
              <w:rPr>
                <w:spacing w:val="0"/>
                <w:sz w:val="20"/>
              </w:rPr>
              <w:t>Hz ± 0.01</w:t>
            </w:r>
            <w:r w:rsidR="004314BC" w:rsidRPr="00A068B0">
              <w:rPr>
                <w:spacing w:val="0"/>
                <w:sz w:val="20"/>
              </w:rPr>
              <w:t xml:space="preserve"> </w:t>
            </w:r>
            <w:r w:rsidRPr="00A068B0">
              <w:rPr>
                <w:spacing w:val="0"/>
                <w:sz w:val="20"/>
              </w:rPr>
              <w:t>Hz</w:t>
            </w:r>
          </w:p>
        </w:tc>
        <w:tc>
          <w:tcPr>
            <w:tcW w:w="1994" w:type="dxa"/>
            <w:gridSpan w:val="8"/>
          </w:tcPr>
          <w:p w14:paraId="36CF11CB" w14:textId="77777777" w:rsidR="0029104E" w:rsidRPr="00A068B0" w:rsidRDefault="0029104E" w:rsidP="00A068B0">
            <w:pPr>
              <w:spacing w:before="120" w:after="120"/>
              <w:rPr>
                <w:spacing w:val="0"/>
                <w:sz w:val="20"/>
              </w:rPr>
            </w:pPr>
          </w:p>
        </w:tc>
        <w:tc>
          <w:tcPr>
            <w:tcW w:w="1976" w:type="dxa"/>
            <w:gridSpan w:val="8"/>
          </w:tcPr>
          <w:p w14:paraId="40EA6EB0" w14:textId="77777777" w:rsidR="0029104E" w:rsidRPr="00A068B0" w:rsidRDefault="0029104E" w:rsidP="00A068B0">
            <w:pPr>
              <w:spacing w:before="120" w:after="120"/>
              <w:rPr>
                <w:spacing w:val="0"/>
                <w:sz w:val="20"/>
              </w:rPr>
            </w:pPr>
          </w:p>
        </w:tc>
        <w:tc>
          <w:tcPr>
            <w:tcW w:w="2454" w:type="dxa"/>
            <w:gridSpan w:val="4"/>
          </w:tcPr>
          <w:p w14:paraId="7CA53CE3" w14:textId="77777777" w:rsidR="0029104E" w:rsidRPr="00A068B0" w:rsidRDefault="0029104E" w:rsidP="00A068B0">
            <w:pPr>
              <w:spacing w:before="120" w:after="120"/>
              <w:rPr>
                <w:spacing w:val="0"/>
                <w:sz w:val="20"/>
              </w:rPr>
            </w:pPr>
          </w:p>
        </w:tc>
      </w:tr>
      <w:tr w:rsidR="0029104E" w:rsidRPr="003B2076" w14:paraId="1EF99515" w14:textId="77777777" w:rsidTr="0078701E">
        <w:tc>
          <w:tcPr>
            <w:tcW w:w="2987" w:type="dxa"/>
            <w:gridSpan w:val="7"/>
          </w:tcPr>
          <w:p w14:paraId="12685E10" w14:textId="77777777" w:rsidR="0029104E" w:rsidRPr="00A068B0" w:rsidRDefault="0029104E" w:rsidP="00A068B0">
            <w:pPr>
              <w:spacing w:before="120" w:after="120"/>
              <w:rPr>
                <w:spacing w:val="0"/>
                <w:sz w:val="20"/>
              </w:rPr>
            </w:pPr>
            <w:r w:rsidRPr="00A068B0">
              <w:rPr>
                <w:spacing w:val="0"/>
                <w:sz w:val="20"/>
              </w:rPr>
              <w:t>Test b) Point between 49.5 Hz and 49.6 Hz</w:t>
            </w:r>
          </w:p>
        </w:tc>
        <w:tc>
          <w:tcPr>
            <w:tcW w:w="1994" w:type="dxa"/>
            <w:gridSpan w:val="8"/>
          </w:tcPr>
          <w:p w14:paraId="48ED55D7" w14:textId="77777777" w:rsidR="0029104E" w:rsidRPr="00A068B0" w:rsidRDefault="0029104E" w:rsidP="00A068B0">
            <w:pPr>
              <w:spacing w:before="120" w:after="120"/>
              <w:rPr>
                <w:spacing w:val="0"/>
                <w:sz w:val="20"/>
                <w:highlight w:val="yellow"/>
              </w:rPr>
            </w:pPr>
          </w:p>
        </w:tc>
        <w:tc>
          <w:tcPr>
            <w:tcW w:w="1976" w:type="dxa"/>
            <w:gridSpan w:val="8"/>
          </w:tcPr>
          <w:p w14:paraId="540304A0" w14:textId="77777777" w:rsidR="0029104E" w:rsidRPr="00A068B0" w:rsidRDefault="0029104E" w:rsidP="00A068B0">
            <w:pPr>
              <w:spacing w:before="120" w:after="120"/>
              <w:rPr>
                <w:spacing w:val="0"/>
                <w:sz w:val="20"/>
                <w:highlight w:val="yellow"/>
              </w:rPr>
            </w:pPr>
          </w:p>
        </w:tc>
        <w:tc>
          <w:tcPr>
            <w:tcW w:w="2454" w:type="dxa"/>
            <w:gridSpan w:val="4"/>
          </w:tcPr>
          <w:p w14:paraId="12D56111" w14:textId="77777777" w:rsidR="0029104E" w:rsidRPr="00A068B0" w:rsidRDefault="0029104E" w:rsidP="00A068B0">
            <w:pPr>
              <w:spacing w:before="120" w:after="120"/>
              <w:rPr>
                <w:spacing w:val="0"/>
                <w:sz w:val="20"/>
                <w:highlight w:val="yellow"/>
              </w:rPr>
            </w:pPr>
          </w:p>
        </w:tc>
      </w:tr>
      <w:tr w:rsidR="0029104E" w:rsidRPr="003B2076" w14:paraId="149A331D" w14:textId="77777777" w:rsidTr="0078701E">
        <w:tc>
          <w:tcPr>
            <w:tcW w:w="2987" w:type="dxa"/>
            <w:gridSpan w:val="7"/>
          </w:tcPr>
          <w:p w14:paraId="67D8FA2D" w14:textId="77777777" w:rsidR="0029104E" w:rsidRPr="00A068B0" w:rsidRDefault="0029104E" w:rsidP="00A068B0">
            <w:pPr>
              <w:spacing w:before="120" w:after="120"/>
              <w:rPr>
                <w:spacing w:val="0"/>
                <w:sz w:val="20"/>
              </w:rPr>
            </w:pPr>
            <w:r w:rsidRPr="00A068B0">
              <w:rPr>
                <w:spacing w:val="0"/>
                <w:sz w:val="20"/>
              </w:rPr>
              <w:t>Test c) Point between 47.5 Hz and 47.6 Hz</w:t>
            </w:r>
          </w:p>
        </w:tc>
        <w:tc>
          <w:tcPr>
            <w:tcW w:w="1994" w:type="dxa"/>
            <w:gridSpan w:val="8"/>
          </w:tcPr>
          <w:p w14:paraId="0A028F5B" w14:textId="77777777" w:rsidR="0029104E" w:rsidRPr="00A068B0" w:rsidRDefault="0029104E" w:rsidP="00A068B0">
            <w:pPr>
              <w:spacing w:before="120" w:after="120"/>
              <w:rPr>
                <w:spacing w:val="0"/>
                <w:sz w:val="20"/>
                <w:highlight w:val="yellow"/>
              </w:rPr>
            </w:pPr>
          </w:p>
        </w:tc>
        <w:tc>
          <w:tcPr>
            <w:tcW w:w="1976" w:type="dxa"/>
            <w:gridSpan w:val="8"/>
          </w:tcPr>
          <w:p w14:paraId="1F4244F7" w14:textId="77777777" w:rsidR="0029104E" w:rsidRPr="00A068B0" w:rsidRDefault="0029104E" w:rsidP="00A068B0">
            <w:pPr>
              <w:spacing w:before="120" w:after="120"/>
              <w:rPr>
                <w:spacing w:val="0"/>
                <w:sz w:val="20"/>
                <w:highlight w:val="yellow"/>
              </w:rPr>
            </w:pPr>
          </w:p>
        </w:tc>
        <w:tc>
          <w:tcPr>
            <w:tcW w:w="2454" w:type="dxa"/>
            <w:gridSpan w:val="4"/>
          </w:tcPr>
          <w:p w14:paraId="4C5C8654" w14:textId="77777777" w:rsidR="0029104E" w:rsidRPr="00A068B0" w:rsidRDefault="0029104E" w:rsidP="00A068B0">
            <w:pPr>
              <w:spacing w:before="120" w:after="120"/>
              <w:rPr>
                <w:spacing w:val="0"/>
                <w:sz w:val="20"/>
                <w:highlight w:val="yellow"/>
              </w:rPr>
            </w:pPr>
          </w:p>
        </w:tc>
      </w:tr>
      <w:tr w:rsidR="0029104E" w:rsidRPr="003B2076" w14:paraId="0A55250A" w14:textId="77777777" w:rsidTr="0078701E">
        <w:tc>
          <w:tcPr>
            <w:tcW w:w="9411" w:type="dxa"/>
            <w:gridSpan w:val="27"/>
          </w:tcPr>
          <w:p w14:paraId="7AA796E7" w14:textId="77777777" w:rsidR="0029104E" w:rsidRPr="00A068B0" w:rsidRDefault="0029104E" w:rsidP="00A068B0">
            <w:pPr>
              <w:spacing w:before="120" w:after="120"/>
              <w:rPr>
                <w:spacing w:val="0"/>
                <w:sz w:val="20"/>
              </w:rPr>
            </w:pPr>
            <w:r w:rsidRPr="00A068B0">
              <w:rPr>
                <w:spacing w:val="0"/>
                <w:sz w:val="20"/>
              </w:rPr>
              <w:t>NOTE: The operating point in Test (b) and (c) shall be maintained for at least 5 minutes</w:t>
            </w:r>
          </w:p>
        </w:tc>
      </w:tr>
      <w:tr w:rsidR="000D7884" w:rsidRPr="0092688C" w14:paraId="2F876D7C" w14:textId="77777777" w:rsidTr="00874EA2">
        <w:trPr>
          <w:gridAfter w:val="1"/>
          <w:wAfter w:w="55" w:type="dxa"/>
          <w:ins w:id="450" w:author="ENA" w:date="2020-12-12T19:57:00Z"/>
        </w:trPr>
        <w:tc>
          <w:tcPr>
            <w:tcW w:w="9356" w:type="dxa"/>
            <w:gridSpan w:val="26"/>
            <w:shd w:val="clear" w:color="auto" w:fill="BFBFBF" w:themeFill="background1" w:themeFillShade="BF"/>
          </w:tcPr>
          <w:p w14:paraId="35058336" w14:textId="3356ECE0" w:rsidR="000D7884" w:rsidRPr="0092688C" w:rsidRDefault="001D6C9E" w:rsidP="00CD5E5F">
            <w:pPr>
              <w:spacing w:before="40" w:after="40"/>
              <w:rPr>
                <w:ins w:id="451" w:author="ENA" w:date="2020-12-12T19:57:00Z"/>
                <w:spacing w:val="0"/>
                <w:sz w:val="20"/>
                <w:highlight w:val="yellow"/>
                <w:lang w:eastAsia="en-GB"/>
              </w:rPr>
            </w:pPr>
            <w:ins w:id="452" w:author="ENA" w:date="2020-12-12T19:57:00Z">
              <w:r>
                <w:rPr>
                  <w:b/>
                  <w:bCs/>
                  <w:spacing w:val="0"/>
                  <w:sz w:val="20"/>
                  <w:lang w:eastAsia="en-GB"/>
                </w:rPr>
                <w:t xml:space="preserve">Electricity Storage: Active </w:t>
              </w:r>
              <w:r w:rsidRPr="00C4193A">
                <w:rPr>
                  <w:spacing w:val="0"/>
                  <w:sz w:val="20"/>
                  <w:lang w:eastAsia="en-GB"/>
                </w:rPr>
                <w:t>Power output</w:t>
              </w:r>
              <w:r>
                <w:rPr>
                  <w:spacing w:val="0"/>
                  <w:sz w:val="20"/>
                  <w:lang w:eastAsia="en-GB"/>
                </w:rPr>
                <w:t>.</w:t>
              </w:r>
            </w:ins>
          </w:p>
        </w:tc>
      </w:tr>
      <w:tr w:rsidR="000D7884" w:rsidRPr="003E1787" w14:paraId="3C432919" w14:textId="77777777" w:rsidTr="00874EA2">
        <w:trPr>
          <w:gridAfter w:val="1"/>
          <w:wAfter w:w="55" w:type="dxa"/>
          <w:ins w:id="453" w:author="ENA" w:date="2020-12-12T19:57:00Z"/>
        </w:trPr>
        <w:tc>
          <w:tcPr>
            <w:tcW w:w="9356" w:type="dxa"/>
            <w:gridSpan w:val="26"/>
            <w:shd w:val="clear" w:color="auto" w:fill="F2F2F2"/>
          </w:tcPr>
          <w:p w14:paraId="797FF0BB" w14:textId="71A610E1" w:rsidR="000D7884" w:rsidRPr="003E1787" w:rsidRDefault="000D7884" w:rsidP="00CD5E5F">
            <w:pPr>
              <w:spacing w:before="40" w:after="40"/>
              <w:rPr>
                <w:ins w:id="454" w:author="ENA" w:date="2020-12-12T19:57:00Z"/>
                <w:spacing w:val="0"/>
                <w:sz w:val="20"/>
                <w:lang w:eastAsia="en-GB"/>
              </w:rPr>
            </w:pPr>
            <w:ins w:id="455" w:author="ENA" w:date="2020-12-12T19:57:00Z">
              <w:r>
                <w:rPr>
                  <w:spacing w:val="0"/>
                  <w:sz w:val="20"/>
                  <w:lang w:eastAsia="en-GB"/>
                </w:rPr>
                <w:t xml:space="preserve">Tests should prove that the </w:t>
              </w:r>
              <w:r>
                <w:rPr>
                  <w:b/>
                  <w:bCs/>
                  <w:spacing w:val="0"/>
                  <w:sz w:val="20"/>
                  <w:lang w:eastAsia="en-GB"/>
                </w:rPr>
                <w:t>Micro-generator</w:t>
              </w:r>
              <w:r>
                <w:rPr>
                  <w:spacing w:val="0"/>
                  <w:sz w:val="20"/>
                  <w:lang w:eastAsia="en-GB"/>
                </w:rPr>
                <w:t xml:space="preserve"> reduces its </w:t>
              </w:r>
              <w:r>
                <w:rPr>
                  <w:b/>
                  <w:bCs/>
                  <w:spacing w:val="0"/>
                  <w:sz w:val="20"/>
                  <w:lang w:eastAsia="en-GB"/>
                </w:rPr>
                <w:t>Active Power</w:t>
              </w:r>
              <w:r>
                <w:rPr>
                  <w:spacing w:val="0"/>
                  <w:sz w:val="20"/>
                  <w:lang w:eastAsia="en-GB"/>
                </w:rPr>
                <w:t xml:space="preserve"> import and where appropriate starts </w:t>
              </w:r>
              <w:r>
                <w:rPr>
                  <w:b/>
                  <w:bCs/>
                  <w:spacing w:val="0"/>
                  <w:sz w:val="20"/>
                  <w:lang w:eastAsia="en-GB"/>
                </w:rPr>
                <w:t xml:space="preserve">Active Power </w:t>
              </w:r>
              <w:r>
                <w:rPr>
                  <w:spacing w:val="0"/>
                  <w:sz w:val="20"/>
                  <w:lang w:eastAsia="en-GB"/>
                </w:rPr>
                <w:t>export.  The tests should be carried out in accordance with A.1.2.8</w:t>
              </w:r>
              <w:r w:rsidR="000375F6">
                <w:rPr>
                  <w:spacing w:val="0"/>
                  <w:sz w:val="20"/>
                  <w:lang w:eastAsia="en-GB"/>
                </w:rPr>
                <w:t xml:space="preserve"> (</w:t>
              </w:r>
              <w:r w:rsidR="000375F6" w:rsidRPr="000375F6">
                <w:rPr>
                  <w:b/>
                  <w:bCs/>
                  <w:spacing w:val="0"/>
                  <w:sz w:val="20"/>
                  <w:lang w:eastAsia="en-GB"/>
                </w:rPr>
                <w:t xml:space="preserve">Inverter </w:t>
              </w:r>
              <w:r w:rsidR="000375F6">
                <w:rPr>
                  <w:spacing w:val="0"/>
                  <w:sz w:val="20"/>
                  <w:lang w:eastAsia="en-GB"/>
                </w:rPr>
                <w:t>connected) or Annex A.2.2.8 (Synchronous)</w:t>
              </w:r>
              <w:r w:rsidR="001D6C9E">
                <w:rPr>
                  <w:spacing w:val="0"/>
                  <w:sz w:val="20"/>
                  <w:lang w:eastAsia="en-GB"/>
                </w:rPr>
                <w:t>.</w:t>
              </w:r>
            </w:ins>
          </w:p>
        </w:tc>
      </w:tr>
      <w:tr w:rsidR="000D7884" w:rsidRPr="003E1787" w14:paraId="03402536" w14:textId="77777777" w:rsidTr="00874EA2">
        <w:trPr>
          <w:gridAfter w:val="1"/>
          <w:wAfter w:w="55" w:type="dxa"/>
          <w:ins w:id="456" w:author="ENA" w:date="2020-12-12T19:57:00Z"/>
        </w:trPr>
        <w:tc>
          <w:tcPr>
            <w:tcW w:w="2542" w:type="dxa"/>
            <w:gridSpan w:val="5"/>
            <w:shd w:val="clear" w:color="auto" w:fill="F2F2F2"/>
          </w:tcPr>
          <w:p w14:paraId="778C84F6" w14:textId="77777777" w:rsidR="000D7884" w:rsidRPr="0092688C" w:rsidRDefault="000D7884" w:rsidP="00CD5E5F">
            <w:pPr>
              <w:spacing w:before="120" w:after="120"/>
              <w:jc w:val="left"/>
              <w:rPr>
                <w:ins w:id="457" w:author="ENA" w:date="2020-12-12T19:57:00Z"/>
                <w:spacing w:val="0"/>
                <w:sz w:val="20"/>
                <w:lang w:eastAsia="en-GB"/>
              </w:rPr>
            </w:pPr>
            <w:ins w:id="458" w:author="ENA" w:date="2020-12-12T19:57:00Z">
              <w:r>
                <w:rPr>
                  <w:spacing w:val="0"/>
                  <w:sz w:val="20"/>
                  <w:lang w:eastAsia="en-GB"/>
                </w:rPr>
                <w:t>Test Sequence</w:t>
              </w:r>
            </w:ins>
          </w:p>
        </w:tc>
        <w:tc>
          <w:tcPr>
            <w:tcW w:w="1845" w:type="dxa"/>
            <w:gridSpan w:val="8"/>
            <w:shd w:val="clear" w:color="auto" w:fill="F2F2F2"/>
          </w:tcPr>
          <w:p w14:paraId="64D5CC3F" w14:textId="77777777" w:rsidR="000D7884" w:rsidRPr="0092688C" w:rsidRDefault="000D7884" w:rsidP="00CD5E5F">
            <w:pPr>
              <w:spacing w:before="120" w:after="120"/>
              <w:rPr>
                <w:ins w:id="459" w:author="ENA" w:date="2020-12-12T19:57:00Z"/>
                <w:spacing w:val="0"/>
                <w:sz w:val="20"/>
                <w:highlight w:val="yellow"/>
                <w:lang w:eastAsia="en-GB"/>
              </w:rPr>
            </w:pPr>
          </w:p>
        </w:tc>
        <w:tc>
          <w:tcPr>
            <w:tcW w:w="1984" w:type="dxa"/>
            <w:gridSpan w:val="7"/>
            <w:shd w:val="clear" w:color="auto" w:fill="F2F2F2"/>
          </w:tcPr>
          <w:p w14:paraId="790988E4" w14:textId="44A7D80F" w:rsidR="000D7884" w:rsidRPr="0092688C" w:rsidRDefault="000D7884" w:rsidP="00CD5E5F">
            <w:pPr>
              <w:spacing w:before="120" w:after="120"/>
              <w:jc w:val="left"/>
              <w:rPr>
                <w:ins w:id="460" w:author="ENA" w:date="2020-12-12T19:57:00Z"/>
                <w:spacing w:val="0"/>
                <w:sz w:val="20"/>
                <w:lang w:eastAsia="en-GB"/>
              </w:rPr>
            </w:pPr>
            <w:ins w:id="461" w:author="ENA" w:date="2020-12-12T19:57:00Z">
              <w:r w:rsidRPr="00432384">
                <w:rPr>
                  <w:spacing w:val="0"/>
                  <w:sz w:val="20"/>
                  <w:lang w:eastAsia="en-GB"/>
                </w:rPr>
                <w:t>Measured</w:t>
              </w:r>
              <w:r>
                <w:rPr>
                  <w:spacing w:val="0"/>
                  <w:sz w:val="20"/>
                  <w:lang w:eastAsia="en-GB"/>
                </w:rPr>
                <w:t xml:space="preserve"> </w:t>
              </w:r>
              <w:r>
                <w:rPr>
                  <w:b/>
                  <w:bCs/>
                  <w:spacing w:val="0"/>
                  <w:sz w:val="20"/>
                  <w:lang w:eastAsia="en-GB"/>
                </w:rPr>
                <w:t>Acti</w:t>
              </w:r>
              <w:r w:rsidR="000D7A06">
                <w:rPr>
                  <w:b/>
                  <w:bCs/>
                  <w:spacing w:val="0"/>
                  <w:sz w:val="20"/>
                  <w:lang w:eastAsia="en-GB"/>
                </w:rPr>
                <w:t>ve</w:t>
              </w:r>
              <w:r>
                <w:rPr>
                  <w:b/>
                  <w:bCs/>
                  <w:spacing w:val="0"/>
                  <w:sz w:val="20"/>
                  <w:lang w:eastAsia="en-GB"/>
                </w:rPr>
                <w:t xml:space="preserve"> Power </w:t>
              </w:r>
              <w:r>
                <w:rPr>
                  <w:spacing w:val="0"/>
                  <w:sz w:val="20"/>
                  <w:lang w:eastAsia="en-GB"/>
                </w:rPr>
                <w:t>output at 21</w:t>
              </w:r>
              <w:r w:rsidR="000D7A06">
                <w:rPr>
                  <w:spacing w:val="0"/>
                  <w:sz w:val="20"/>
                  <w:lang w:eastAsia="en-GB"/>
                </w:rPr>
                <w:t> </w:t>
              </w:r>
              <w:r>
                <w:rPr>
                  <w:spacing w:val="0"/>
                  <w:sz w:val="20"/>
                  <w:lang w:eastAsia="en-GB"/>
                </w:rPr>
                <w:t>s</w:t>
              </w:r>
            </w:ins>
          </w:p>
        </w:tc>
        <w:tc>
          <w:tcPr>
            <w:tcW w:w="2985" w:type="dxa"/>
            <w:gridSpan w:val="6"/>
            <w:shd w:val="clear" w:color="auto" w:fill="F2F2F2"/>
          </w:tcPr>
          <w:p w14:paraId="7DD58444" w14:textId="77777777" w:rsidR="000D7884" w:rsidRPr="003E1787" w:rsidRDefault="000D7884" w:rsidP="00CD5E5F">
            <w:pPr>
              <w:spacing w:before="40" w:after="40"/>
              <w:rPr>
                <w:ins w:id="462" w:author="ENA" w:date="2020-12-12T19:57:00Z"/>
                <w:spacing w:val="0"/>
                <w:sz w:val="20"/>
                <w:lang w:eastAsia="en-GB"/>
              </w:rPr>
            </w:pPr>
            <w:ins w:id="463" w:author="ENA" w:date="2020-12-12T19:57:00Z">
              <w:r w:rsidRPr="003E1787">
                <w:rPr>
                  <w:spacing w:val="0"/>
                  <w:sz w:val="20"/>
                  <w:lang w:eastAsia="en-GB"/>
                </w:rPr>
                <w:t>Pass/comment</w:t>
              </w:r>
            </w:ins>
          </w:p>
        </w:tc>
      </w:tr>
      <w:tr w:rsidR="000D7884" w:rsidRPr="003E1787" w14:paraId="5F335F36" w14:textId="77777777" w:rsidTr="00874EA2">
        <w:trPr>
          <w:gridAfter w:val="1"/>
          <w:wAfter w:w="55" w:type="dxa"/>
          <w:ins w:id="464" w:author="ENA" w:date="2020-12-12T19:57:00Z"/>
        </w:trPr>
        <w:tc>
          <w:tcPr>
            <w:tcW w:w="2542" w:type="dxa"/>
            <w:gridSpan w:val="5"/>
          </w:tcPr>
          <w:p w14:paraId="1C27B547" w14:textId="28CA2E55" w:rsidR="000D7884" w:rsidRDefault="000D7884" w:rsidP="00CD5E5F">
            <w:pPr>
              <w:spacing w:before="120" w:after="120"/>
              <w:jc w:val="left"/>
              <w:rPr>
                <w:ins w:id="465" w:author="ENA" w:date="2020-12-12T19:57:00Z"/>
                <w:spacing w:val="0"/>
                <w:sz w:val="20"/>
                <w:lang w:eastAsia="en-GB"/>
              </w:rPr>
            </w:pPr>
            <w:ins w:id="466" w:author="ENA" w:date="2020-12-12T19:57:00Z">
              <w:r>
                <w:rPr>
                  <w:spacing w:val="0"/>
                  <w:sz w:val="20"/>
                  <w:lang w:eastAsia="en-GB"/>
                </w:rPr>
                <w:t>2</w:t>
              </w:r>
              <w:r w:rsidR="000D7A06">
                <w:rPr>
                  <w:spacing w:val="0"/>
                  <w:sz w:val="20"/>
                  <w:lang w:eastAsia="en-GB"/>
                </w:rPr>
                <w:t xml:space="preserve"> </w:t>
              </w:r>
              <w:r>
                <w:rPr>
                  <w:spacing w:val="0"/>
                  <w:sz w:val="20"/>
                  <w:lang w:eastAsia="en-GB"/>
                </w:rPr>
                <w:t>Hzs</w:t>
              </w:r>
              <w:r w:rsidRPr="009C68D9">
                <w:rPr>
                  <w:spacing w:val="0"/>
                  <w:sz w:val="20"/>
                  <w:vertAlign w:val="superscript"/>
                  <w:lang w:eastAsia="en-GB"/>
                </w:rPr>
                <w:t>-1</w:t>
              </w:r>
              <w:r>
                <w:rPr>
                  <w:spacing w:val="0"/>
                  <w:sz w:val="20"/>
                  <w:lang w:eastAsia="en-GB"/>
                </w:rPr>
                <w:t xml:space="preserve"> ramp for </w:t>
              </w:r>
              <w:r w:rsidR="00237B5E">
                <w:rPr>
                  <w:spacing w:val="0"/>
                  <w:sz w:val="20"/>
                  <w:lang w:eastAsia="en-GB"/>
                </w:rPr>
                <w:t>0.5</w:t>
              </w:r>
              <w:r w:rsidR="000D7A06">
                <w:rPr>
                  <w:spacing w:val="0"/>
                  <w:sz w:val="20"/>
                  <w:lang w:eastAsia="en-GB"/>
                </w:rPr>
                <w:t xml:space="preserve"> </w:t>
              </w:r>
              <w:r>
                <w:rPr>
                  <w:spacing w:val="0"/>
                  <w:sz w:val="20"/>
                  <w:lang w:eastAsia="en-GB"/>
                </w:rPr>
                <w:t>s</w:t>
              </w:r>
            </w:ins>
          </w:p>
          <w:p w14:paraId="4EE02983" w14:textId="2DB6F44A" w:rsidR="0042355D" w:rsidRPr="0092688C" w:rsidRDefault="0042355D" w:rsidP="00CD5E5F">
            <w:pPr>
              <w:spacing w:before="120" w:after="120"/>
              <w:jc w:val="left"/>
              <w:rPr>
                <w:ins w:id="467" w:author="ENA" w:date="2020-12-12T19:57:00Z"/>
                <w:spacing w:val="0"/>
                <w:sz w:val="20"/>
                <w:lang w:eastAsia="en-GB"/>
              </w:rPr>
            </w:pPr>
            <w:ins w:id="468" w:author="ENA" w:date="2020-12-12T19:57:00Z">
              <w:r>
                <w:rPr>
                  <w:spacing w:val="0"/>
                  <w:sz w:val="20"/>
                  <w:lang w:eastAsia="en-GB"/>
                </w:rPr>
                <w:t>50.0 Hz to 4</w:t>
              </w:r>
              <w:r w:rsidR="00237B5E">
                <w:rPr>
                  <w:spacing w:val="0"/>
                  <w:sz w:val="20"/>
                  <w:lang w:eastAsia="en-GB"/>
                </w:rPr>
                <w:t>9</w:t>
              </w:r>
              <w:r>
                <w:rPr>
                  <w:spacing w:val="0"/>
                  <w:sz w:val="20"/>
                  <w:lang w:eastAsia="en-GB"/>
                </w:rPr>
                <w:t>.0 Hz</w:t>
              </w:r>
            </w:ins>
          </w:p>
        </w:tc>
        <w:tc>
          <w:tcPr>
            <w:tcW w:w="1845" w:type="dxa"/>
            <w:gridSpan w:val="8"/>
          </w:tcPr>
          <w:p w14:paraId="08A55678" w14:textId="3FBBDA0B" w:rsidR="000D7884" w:rsidRPr="009857B6" w:rsidRDefault="000D7884" w:rsidP="000D7A06">
            <w:pPr>
              <w:spacing w:before="120" w:after="120"/>
              <w:jc w:val="left"/>
              <w:rPr>
                <w:ins w:id="469" w:author="ENA" w:date="2020-12-12T19:57:00Z"/>
                <w:spacing w:val="0"/>
                <w:sz w:val="20"/>
                <w:lang w:eastAsia="en-GB"/>
              </w:rPr>
            </w:pPr>
            <w:ins w:id="470" w:author="ENA" w:date="2020-12-12T19:57:00Z">
              <w:r w:rsidRPr="009857B6">
                <w:rPr>
                  <w:spacing w:val="0"/>
                  <w:sz w:val="20"/>
                  <w:lang w:eastAsia="en-GB"/>
                </w:rPr>
                <w:t>100%</w:t>
              </w:r>
              <w:r w:rsidR="000D7A06">
                <w:rPr>
                  <w:spacing w:val="0"/>
                  <w:sz w:val="20"/>
                  <w:lang w:eastAsia="en-GB"/>
                </w:rPr>
                <w:t xml:space="preserve"> Rated Import</w:t>
              </w:r>
              <w:r w:rsidRPr="009857B6">
                <w:rPr>
                  <w:spacing w:val="0"/>
                  <w:sz w:val="20"/>
                  <w:lang w:eastAsia="en-GB"/>
                </w:rPr>
                <w:t xml:space="preserve"> Capacity</w:t>
              </w:r>
            </w:ins>
          </w:p>
        </w:tc>
        <w:tc>
          <w:tcPr>
            <w:tcW w:w="1984" w:type="dxa"/>
            <w:gridSpan w:val="7"/>
          </w:tcPr>
          <w:p w14:paraId="49F2F5D6" w14:textId="77777777" w:rsidR="000D7884" w:rsidRPr="0092688C" w:rsidRDefault="000D7884" w:rsidP="00CD5E5F">
            <w:pPr>
              <w:spacing w:before="120" w:after="120"/>
              <w:jc w:val="left"/>
              <w:rPr>
                <w:ins w:id="471" w:author="ENA" w:date="2020-12-12T19:57:00Z"/>
                <w:spacing w:val="0"/>
                <w:sz w:val="20"/>
                <w:lang w:eastAsia="en-GB"/>
              </w:rPr>
            </w:pPr>
          </w:p>
        </w:tc>
        <w:tc>
          <w:tcPr>
            <w:tcW w:w="2985" w:type="dxa"/>
            <w:gridSpan w:val="6"/>
          </w:tcPr>
          <w:p w14:paraId="08CDEE15" w14:textId="77777777" w:rsidR="000D7884" w:rsidRPr="003E1787" w:rsidRDefault="000D7884" w:rsidP="00CD5E5F">
            <w:pPr>
              <w:spacing w:before="40" w:after="40"/>
              <w:rPr>
                <w:ins w:id="472" w:author="ENA" w:date="2020-12-12T19:57:00Z"/>
                <w:spacing w:val="0"/>
                <w:sz w:val="20"/>
                <w:lang w:eastAsia="en-GB"/>
              </w:rPr>
            </w:pPr>
          </w:p>
        </w:tc>
      </w:tr>
      <w:tr w:rsidR="000D7884" w:rsidRPr="003E1787" w14:paraId="1B3035E3" w14:textId="77777777" w:rsidTr="00874EA2">
        <w:trPr>
          <w:gridAfter w:val="1"/>
          <w:wAfter w:w="55" w:type="dxa"/>
          <w:ins w:id="473" w:author="ENA" w:date="2020-12-12T19:57:00Z"/>
        </w:trPr>
        <w:tc>
          <w:tcPr>
            <w:tcW w:w="2542" w:type="dxa"/>
            <w:gridSpan w:val="5"/>
          </w:tcPr>
          <w:p w14:paraId="0663AB2D" w14:textId="77777777" w:rsidR="0042355D" w:rsidRDefault="000D7884" w:rsidP="0042355D">
            <w:pPr>
              <w:spacing w:before="120" w:after="120"/>
              <w:jc w:val="left"/>
              <w:rPr>
                <w:ins w:id="474" w:author="ENA" w:date="2020-12-12T19:57:00Z"/>
                <w:spacing w:val="0"/>
                <w:sz w:val="20"/>
                <w:lang w:eastAsia="en-GB"/>
              </w:rPr>
            </w:pPr>
            <w:ins w:id="475" w:author="ENA" w:date="2020-12-12T19:57:00Z">
              <w:r>
                <w:rPr>
                  <w:spacing w:val="0"/>
                  <w:sz w:val="20"/>
                  <w:lang w:eastAsia="en-GB"/>
                </w:rPr>
                <w:t>2</w:t>
              </w:r>
              <w:r w:rsidR="000D7A06">
                <w:rPr>
                  <w:spacing w:val="0"/>
                  <w:sz w:val="20"/>
                  <w:lang w:eastAsia="en-GB"/>
                </w:rPr>
                <w:t xml:space="preserve"> </w:t>
              </w:r>
              <w:r>
                <w:rPr>
                  <w:spacing w:val="0"/>
                  <w:sz w:val="20"/>
                  <w:lang w:eastAsia="en-GB"/>
                </w:rPr>
                <w:t>Hzs</w:t>
              </w:r>
              <w:r w:rsidRPr="009C68D9">
                <w:rPr>
                  <w:spacing w:val="0"/>
                  <w:sz w:val="20"/>
                  <w:vertAlign w:val="superscript"/>
                  <w:lang w:eastAsia="en-GB"/>
                </w:rPr>
                <w:t>-1</w:t>
              </w:r>
              <w:r>
                <w:rPr>
                  <w:spacing w:val="0"/>
                  <w:sz w:val="20"/>
                  <w:lang w:eastAsia="en-GB"/>
                </w:rPr>
                <w:t xml:space="preserve"> ramp for </w:t>
              </w:r>
              <w:r w:rsidR="0042355D">
                <w:rPr>
                  <w:spacing w:val="0"/>
                  <w:sz w:val="20"/>
                  <w:lang w:eastAsia="en-GB"/>
                </w:rPr>
                <w:t>0.6 s</w:t>
              </w:r>
            </w:ins>
          </w:p>
          <w:p w14:paraId="50D894AD" w14:textId="3069BAF0" w:rsidR="000D7884" w:rsidRPr="0092688C" w:rsidRDefault="0042355D" w:rsidP="0042355D">
            <w:pPr>
              <w:spacing w:before="120" w:after="120"/>
              <w:jc w:val="left"/>
              <w:rPr>
                <w:ins w:id="476" w:author="ENA" w:date="2020-12-12T19:57:00Z"/>
                <w:spacing w:val="0"/>
                <w:sz w:val="20"/>
                <w:lang w:eastAsia="en-GB"/>
              </w:rPr>
            </w:pPr>
            <w:ins w:id="477" w:author="ENA" w:date="2020-12-12T19:57:00Z">
              <w:r>
                <w:rPr>
                  <w:spacing w:val="0"/>
                  <w:sz w:val="20"/>
                  <w:lang w:eastAsia="en-GB"/>
                </w:rPr>
                <w:t>50.0 Hz to 48.8 Hz</w:t>
              </w:r>
            </w:ins>
          </w:p>
        </w:tc>
        <w:tc>
          <w:tcPr>
            <w:tcW w:w="1845" w:type="dxa"/>
            <w:gridSpan w:val="8"/>
          </w:tcPr>
          <w:p w14:paraId="1FCC8691" w14:textId="3BE3CA26" w:rsidR="000D7884" w:rsidRPr="009857B6" w:rsidRDefault="000D7884" w:rsidP="000D7A06">
            <w:pPr>
              <w:spacing w:before="120" w:after="120"/>
              <w:jc w:val="left"/>
              <w:rPr>
                <w:ins w:id="478" w:author="ENA" w:date="2020-12-12T19:57:00Z"/>
                <w:spacing w:val="0"/>
                <w:sz w:val="20"/>
                <w:lang w:eastAsia="en-GB"/>
              </w:rPr>
            </w:pPr>
            <w:ins w:id="479" w:author="ENA" w:date="2020-12-12T19:57:00Z">
              <w:r w:rsidRPr="009857B6">
                <w:rPr>
                  <w:spacing w:val="0"/>
                  <w:sz w:val="20"/>
                  <w:lang w:eastAsia="en-GB"/>
                </w:rPr>
                <w:t xml:space="preserve">100% </w:t>
              </w:r>
              <w:r w:rsidR="000D7A06">
                <w:rPr>
                  <w:spacing w:val="0"/>
                  <w:sz w:val="20"/>
                  <w:lang w:eastAsia="en-GB"/>
                </w:rPr>
                <w:t>Rated Import</w:t>
              </w:r>
              <w:r w:rsidR="000D7A06" w:rsidRPr="009857B6">
                <w:rPr>
                  <w:spacing w:val="0"/>
                  <w:sz w:val="20"/>
                  <w:lang w:eastAsia="en-GB"/>
                </w:rPr>
                <w:t xml:space="preserve"> </w:t>
              </w:r>
              <w:r w:rsidRPr="009857B6">
                <w:rPr>
                  <w:spacing w:val="0"/>
                  <w:sz w:val="20"/>
                  <w:lang w:eastAsia="en-GB"/>
                </w:rPr>
                <w:t>Capacity</w:t>
              </w:r>
            </w:ins>
          </w:p>
        </w:tc>
        <w:tc>
          <w:tcPr>
            <w:tcW w:w="1984" w:type="dxa"/>
            <w:gridSpan w:val="7"/>
          </w:tcPr>
          <w:p w14:paraId="04533ABA" w14:textId="77777777" w:rsidR="000D7884" w:rsidRPr="0092688C" w:rsidRDefault="000D7884" w:rsidP="00CD5E5F">
            <w:pPr>
              <w:spacing w:before="120" w:after="120"/>
              <w:jc w:val="left"/>
              <w:rPr>
                <w:ins w:id="480" w:author="ENA" w:date="2020-12-12T19:57:00Z"/>
                <w:spacing w:val="0"/>
                <w:sz w:val="20"/>
                <w:lang w:eastAsia="en-GB"/>
              </w:rPr>
            </w:pPr>
          </w:p>
        </w:tc>
        <w:tc>
          <w:tcPr>
            <w:tcW w:w="2985" w:type="dxa"/>
            <w:gridSpan w:val="6"/>
          </w:tcPr>
          <w:p w14:paraId="0800A114" w14:textId="77777777" w:rsidR="000D7884" w:rsidRPr="003E1787" w:rsidRDefault="000D7884" w:rsidP="00CD5E5F">
            <w:pPr>
              <w:spacing w:before="40" w:after="40"/>
              <w:rPr>
                <w:ins w:id="481" w:author="ENA" w:date="2020-12-12T19:57:00Z"/>
                <w:spacing w:val="0"/>
                <w:sz w:val="20"/>
                <w:lang w:eastAsia="en-GB"/>
              </w:rPr>
            </w:pPr>
          </w:p>
        </w:tc>
      </w:tr>
      <w:tr w:rsidR="000D7884" w:rsidRPr="003E1787" w14:paraId="4DED1E3B" w14:textId="77777777" w:rsidTr="00874EA2">
        <w:trPr>
          <w:gridAfter w:val="1"/>
          <w:wAfter w:w="55" w:type="dxa"/>
          <w:ins w:id="482" w:author="ENA" w:date="2020-12-12T19:57:00Z"/>
        </w:trPr>
        <w:tc>
          <w:tcPr>
            <w:tcW w:w="2542" w:type="dxa"/>
            <w:gridSpan w:val="5"/>
          </w:tcPr>
          <w:p w14:paraId="42F97B88" w14:textId="427FA986" w:rsidR="0042355D" w:rsidRDefault="000D7884" w:rsidP="0042355D">
            <w:pPr>
              <w:spacing w:before="120" w:after="120"/>
              <w:jc w:val="left"/>
              <w:rPr>
                <w:ins w:id="483" w:author="ENA" w:date="2020-12-12T19:57:00Z"/>
                <w:spacing w:val="0"/>
                <w:sz w:val="20"/>
                <w:lang w:eastAsia="en-GB"/>
              </w:rPr>
            </w:pPr>
            <w:ins w:id="484" w:author="ENA" w:date="2020-12-12T19:57:00Z">
              <w:r>
                <w:rPr>
                  <w:spacing w:val="0"/>
                  <w:sz w:val="20"/>
                  <w:lang w:eastAsia="en-GB"/>
                </w:rPr>
                <w:t>2</w:t>
              </w:r>
              <w:r w:rsidR="000D7A06">
                <w:rPr>
                  <w:spacing w:val="0"/>
                  <w:sz w:val="20"/>
                  <w:lang w:eastAsia="en-GB"/>
                </w:rPr>
                <w:t xml:space="preserve"> </w:t>
              </w:r>
              <w:r>
                <w:rPr>
                  <w:spacing w:val="0"/>
                  <w:sz w:val="20"/>
                  <w:lang w:eastAsia="en-GB"/>
                </w:rPr>
                <w:t>Hzs</w:t>
              </w:r>
              <w:r w:rsidRPr="009C68D9">
                <w:rPr>
                  <w:spacing w:val="0"/>
                  <w:sz w:val="20"/>
                  <w:vertAlign w:val="superscript"/>
                  <w:lang w:eastAsia="en-GB"/>
                </w:rPr>
                <w:t>-1</w:t>
              </w:r>
              <w:r>
                <w:rPr>
                  <w:spacing w:val="0"/>
                  <w:sz w:val="20"/>
                  <w:lang w:eastAsia="en-GB"/>
                </w:rPr>
                <w:t xml:space="preserve"> ramp for </w:t>
              </w:r>
              <w:r w:rsidR="0042355D">
                <w:rPr>
                  <w:spacing w:val="0"/>
                  <w:sz w:val="20"/>
                  <w:lang w:eastAsia="en-GB"/>
                </w:rPr>
                <w:t>0.5 s</w:t>
              </w:r>
            </w:ins>
          </w:p>
          <w:p w14:paraId="23901318" w14:textId="47B3DB4A" w:rsidR="000D7884" w:rsidRPr="0092688C" w:rsidRDefault="0042355D" w:rsidP="0042355D">
            <w:pPr>
              <w:spacing w:before="120" w:after="120"/>
              <w:jc w:val="left"/>
              <w:rPr>
                <w:ins w:id="485" w:author="ENA" w:date="2020-12-12T19:57:00Z"/>
                <w:spacing w:val="0"/>
                <w:sz w:val="20"/>
                <w:lang w:eastAsia="en-GB"/>
              </w:rPr>
            </w:pPr>
            <w:ins w:id="486" w:author="ENA" w:date="2020-12-12T19:57:00Z">
              <w:r>
                <w:rPr>
                  <w:spacing w:val="0"/>
                  <w:sz w:val="20"/>
                  <w:lang w:eastAsia="en-GB"/>
                </w:rPr>
                <w:t>50.0 Hz to 49.0 Hz</w:t>
              </w:r>
            </w:ins>
          </w:p>
        </w:tc>
        <w:tc>
          <w:tcPr>
            <w:tcW w:w="1845" w:type="dxa"/>
            <w:gridSpan w:val="8"/>
          </w:tcPr>
          <w:p w14:paraId="69393A16" w14:textId="15D96EA6" w:rsidR="000D7884" w:rsidRPr="009857B6" w:rsidRDefault="000D7884" w:rsidP="00CD5E5F">
            <w:pPr>
              <w:spacing w:before="120" w:after="120"/>
              <w:rPr>
                <w:ins w:id="487" w:author="ENA" w:date="2020-12-12T19:57:00Z"/>
                <w:spacing w:val="0"/>
                <w:sz w:val="20"/>
                <w:lang w:eastAsia="en-GB"/>
              </w:rPr>
            </w:pPr>
            <w:ins w:id="488" w:author="ENA" w:date="2020-12-12T19:57:00Z">
              <w:r>
                <w:rPr>
                  <w:spacing w:val="0"/>
                  <w:sz w:val="20"/>
                  <w:lang w:eastAsia="en-GB"/>
                </w:rPr>
                <w:t>4</w:t>
              </w:r>
              <w:r w:rsidRPr="009857B6">
                <w:rPr>
                  <w:spacing w:val="0"/>
                  <w:sz w:val="20"/>
                  <w:lang w:eastAsia="en-GB"/>
                </w:rPr>
                <w:t xml:space="preserve">0% </w:t>
              </w:r>
              <w:r w:rsidR="000D7A06">
                <w:rPr>
                  <w:spacing w:val="0"/>
                  <w:sz w:val="20"/>
                  <w:lang w:eastAsia="en-GB"/>
                </w:rPr>
                <w:t>Rated Import</w:t>
              </w:r>
              <w:r w:rsidR="000D7A06" w:rsidRPr="009857B6">
                <w:rPr>
                  <w:spacing w:val="0"/>
                  <w:sz w:val="20"/>
                  <w:lang w:eastAsia="en-GB"/>
                </w:rPr>
                <w:t xml:space="preserve"> </w:t>
              </w:r>
              <w:r w:rsidRPr="009857B6">
                <w:rPr>
                  <w:spacing w:val="0"/>
                  <w:sz w:val="20"/>
                  <w:lang w:eastAsia="en-GB"/>
                </w:rPr>
                <w:t>Capacity</w:t>
              </w:r>
            </w:ins>
          </w:p>
        </w:tc>
        <w:tc>
          <w:tcPr>
            <w:tcW w:w="1984" w:type="dxa"/>
            <w:gridSpan w:val="7"/>
          </w:tcPr>
          <w:p w14:paraId="53764AF0" w14:textId="77777777" w:rsidR="000D7884" w:rsidRPr="0092688C" w:rsidRDefault="000D7884" w:rsidP="00CD5E5F">
            <w:pPr>
              <w:spacing w:before="120" w:after="120"/>
              <w:jc w:val="left"/>
              <w:rPr>
                <w:ins w:id="489" w:author="ENA" w:date="2020-12-12T19:57:00Z"/>
                <w:spacing w:val="0"/>
                <w:sz w:val="20"/>
                <w:lang w:eastAsia="en-GB"/>
              </w:rPr>
            </w:pPr>
          </w:p>
        </w:tc>
        <w:tc>
          <w:tcPr>
            <w:tcW w:w="2985" w:type="dxa"/>
            <w:gridSpan w:val="6"/>
          </w:tcPr>
          <w:p w14:paraId="7C25B712" w14:textId="77777777" w:rsidR="000D7884" w:rsidRPr="003E1787" w:rsidRDefault="000D7884" w:rsidP="00CD5E5F">
            <w:pPr>
              <w:spacing w:before="40" w:after="40"/>
              <w:rPr>
                <w:ins w:id="490" w:author="ENA" w:date="2020-12-12T19:57:00Z"/>
                <w:spacing w:val="0"/>
                <w:sz w:val="20"/>
                <w:lang w:eastAsia="en-GB"/>
              </w:rPr>
            </w:pPr>
          </w:p>
        </w:tc>
      </w:tr>
      <w:tr w:rsidR="000D7884" w:rsidRPr="003E1787" w14:paraId="79FABC44" w14:textId="77777777" w:rsidTr="00874EA2">
        <w:trPr>
          <w:gridAfter w:val="1"/>
          <w:wAfter w:w="55" w:type="dxa"/>
          <w:ins w:id="491" w:author="ENA" w:date="2020-12-12T19:57:00Z"/>
        </w:trPr>
        <w:tc>
          <w:tcPr>
            <w:tcW w:w="2542" w:type="dxa"/>
            <w:gridSpan w:val="5"/>
          </w:tcPr>
          <w:p w14:paraId="31B830FE" w14:textId="464A03B2" w:rsidR="0042355D" w:rsidRDefault="000D7884" w:rsidP="0042355D">
            <w:pPr>
              <w:spacing w:before="120" w:after="120"/>
              <w:jc w:val="left"/>
              <w:rPr>
                <w:ins w:id="492" w:author="ENA" w:date="2020-12-12T19:57:00Z"/>
                <w:spacing w:val="0"/>
                <w:sz w:val="20"/>
                <w:lang w:eastAsia="en-GB"/>
              </w:rPr>
            </w:pPr>
            <w:ins w:id="493" w:author="ENA" w:date="2020-12-12T19:57:00Z">
              <w:r>
                <w:rPr>
                  <w:spacing w:val="0"/>
                  <w:sz w:val="20"/>
                  <w:lang w:eastAsia="en-GB"/>
                </w:rPr>
                <w:t>2</w:t>
              </w:r>
              <w:r w:rsidR="000D7A06">
                <w:rPr>
                  <w:spacing w:val="0"/>
                  <w:sz w:val="20"/>
                  <w:lang w:eastAsia="en-GB"/>
                </w:rPr>
                <w:t xml:space="preserve"> </w:t>
              </w:r>
              <w:r>
                <w:rPr>
                  <w:spacing w:val="0"/>
                  <w:sz w:val="20"/>
                  <w:lang w:eastAsia="en-GB"/>
                </w:rPr>
                <w:t>Hzs</w:t>
              </w:r>
              <w:r w:rsidRPr="009C68D9">
                <w:rPr>
                  <w:spacing w:val="0"/>
                  <w:sz w:val="20"/>
                  <w:vertAlign w:val="superscript"/>
                  <w:lang w:eastAsia="en-GB"/>
                </w:rPr>
                <w:t>-1</w:t>
              </w:r>
              <w:r>
                <w:rPr>
                  <w:spacing w:val="0"/>
                  <w:sz w:val="20"/>
                  <w:lang w:eastAsia="en-GB"/>
                </w:rPr>
                <w:t xml:space="preserve"> ramp for </w:t>
              </w:r>
              <w:r w:rsidR="0042355D">
                <w:rPr>
                  <w:spacing w:val="0"/>
                  <w:sz w:val="20"/>
                  <w:lang w:eastAsia="en-GB"/>
                </w:rPr>
                <w:t>0.6 s</w:t>
              </w:r>
            </w:ins>
          </w:p>
          <w:p w14:paraId="1CAD9E78" w14:textId="023C608F" w:rsidR="0042355D" w:rsidRPr="0092688C" w:rsidRDefault="0042355D" w:rsidP="0042355D">
            <w:pPr>
              <w:spacing w:before="120" w:after="120"/>
              <w:jc w:val="left"/>
              <w:rPr>
                <w:ins w:id="494" w:author="ENA" w:date="2020-12-12T19:57:00Z"/>
                <w:spacing w:val="0"/>
                <w:sz w:val="20"/>
                <w:lang w:eastAsia="en-GB"/>
              </w:rPr>
            </w:pPr>
            <w:ins w:id="495" w:author="ENA" w:date="2020-12-12T19:57:00Z">
              <w:r>
                <w:rPr>
                  <w:spacing w:val="0"/>
                  <w:sz w:val="20"/>
                  <w:lang w:eastAsia="en-GB"/>
                </w:rPr>
                <w:t>50.0 Hz to 48.8 Hz</w:t>
              </w:r>
            </w:ins>
          </w:p>
        </w:tc>
        <w:tc>
          <w:tcPr>
            <w:tcW w:w="1845" w:type="dxa"/>
            <w:gridSpan w:val="8"/>
          </w:tcPr>
          <w:p w14:paraId="4BA51DB0" w14:textId="4AFDF5EC" w:rsidR="000D7884" w:rsidRPr="009857B6" w:rsidRDefault="000D7884" w:rsidP="00CD5E5F">
            <w:pPr>
              <w:spacing w:before="120" w:after="120"/>
              <w:rPr>
                <w:ins w:id="496" w:author="ENA" w:date="2020-12-12T19:57:00Z"/>
                <w:spacing w:val="0"/>
                <w:sz w:val="20"/>
                <w:lang w:eastAsia="en-GB"/>
              </w:rPr>
            </w:pPr>
            <w:ins w:id="497" w:author="ENA" w:date="2020-12-12T19:57:00Z">
              <w:r>
                <w:rPr>
                  <w:spacing w:val="0"/>
                  <w:sz w:val="20"/>
                  <w:lang w:eastAsia="en-GB"/>
                </w:rPr>
                <w:t>4</w:t>
              </w:r>
              <w:r w:rsidRPr="009857B6">
                <w:rPr>
                  <w:spacing w:val="0"/>
                  <w:sz w:val="20"/>
                  <w:lang w:eastAsia="en-GB"/>
                </w:rPr>
                <w:t xml:space="preserve">0% </w:t>
              </w:r>
              <w:r w:rsidR="000D7A06">
                <w:rPr>
                  <w:spacing w:val="0"/>
                  <w:sz w:val="20"/>
                  <w:lang w:eastAsia="en-GB"/>
                </w:rPr>
                <w:t>Rated Import</w:t>
              </w:r>
              <w:r w:rsidR="000D7A06" w:rsidRPr="009857B6">
                <w:rPr>
                  <w:spacing w:val="0"/>
                  <w:sz w:val="20"/>
                  <w:lang w:eastAsia="en-GB"/>
                </w:rPr>
                <w:t xml:space="preserve"> </w:t>
              </w:r>
              <w:r w:rsidRPr="009857B6">
                <w:rPr>
                  <w:spacing w:val="0"/>
                  <w:sz w:val="20"/>
                  <w:lang w:eastAsia="en-GB"/>
                </w:rPr>
                <w:t>Capacity</w:t>
              </w:r>
            </w:ins>
          </w:p>
        </w:tc>
        <w:tc>
          <w:tcPr>
            <w:tcW w:w="1984" w:type="dxa"/>
            <w:gridSpan w:val="7"/>
          </w:tcPr>
          <w:p w14:paraId="1870B657" w14:textId="77777777" w:rsidR="000D7884" w:rsidRPr="0092688C" w:rsidRDefault="000D7884" w:rsidP="00CD5E5F">
            <w:pPr>
              <w:spacing w:before="120" w:after="120"/>
              <w:jc w:val="left"/>
              <w:rPr>
                <w:ins w:id="498" w:author="ENA" w:date="2020-12-12T19:57:00Z"/>
                <w:spacing w:val="0"/>
                <w:sz w:val="20"/>
                <w:lang w:eastAsia="en-GB"/>
              </w:rPr>
            </w:pPr>
          </w:p>
        </w:tc>
        <w:tc>
          <w:tcPr>
            <w:tcW w:w="2985" w:type="dxa"/>
            <w:gridSpan w:val="6"/>
          </w:tcPr>
          <w:p w14:paraId="370FF36F" w14:textId="77777777" w:rsidR="000D7884" w:rsidRPr="003E1787" w:rsidRDefault="000D7884" w:rsidP="00CD5E5F">
            <w:pPr>
              <w:spacing w:before="40" w:after="40"/>
              <w:rPr>
                <w:ins w:id="499" w:author="ENA" w:date="2020-12-12T19:57:00Z"/>
                <w:spacing w:val="0"/>
                <w:sz w:val="20"/>
                <w:lang w:eastAsia="en-GB"/>
              </w:rPr>
            </w:pPr>
          </w:p>
        </w:tc>
      </w:tr>
      <w:tr w:rsidR="001D6C9E" w:rsidRPr="003B2076" w14:paraId="699B7DCE" w14:textId="77777777" w:rsidTr="0078701E">
        <w:tc>
          <w:tcPr>
            <w:tcW w:w="9411" w:type="dxa"/>
            <w:gridSpan w:val="27"/>
            <w:shd w:val="clear" w:color="auto" w:fill="BFBFBF" w:themeFill="background1" w:themeFillShade="BF"/>
          </w:tcPr>
          <w:p w14:paraId="4A48E58F" w14:textId="400B6522" w:rsidR="001D6C9E" w:rsidRPr="00A068B0" w:rsidRDefault="001D6C9E" w:rsidP="00A068B0">
            <w:pPr>
              <w:spacing w:before="120" w:after="120"/>
              <w:rPr>
                <w:spacing w:val="0"/>
                <w:sz w:val="20"/>
              </w:rPr>
            </w:pPr>
            <w:r w:rsidRPr="00A068B0">
              <w:rPr>
                <w:b/>
                <w:spacing w:val="0"/>
                <w:sz w:val="20"/>
              </w:rPr>
              <w:lastRenderedPageBreak/>
              <w:t>Re-connection timer</w:t>
            </w:r>
            <w:r w:rsidRPr="00A068B0">
              <w:rPr>
                <w:spacing w:val="0"/>
                <w:sz w:val="20"/>
              </w:rPr>
              <w:t xml:space="preserve">.  </w:t>
            </w:r>
          </w:p>
        </w:tc>
      </w:tr>
      <w:tr w:rsidR="0029104E" w:rsidRPr="003B2076" w14:paraId="64E33A10" w14:textId="77777777" w:rsidTr="0078701E">
        <w:tc>
          <w:tcPr>
            <w:tcW w:w="9411" w:type="dxa"/>
            <w:gridSpan w:val="27"/>
          </w:tcPr>
          <w:p w14:paraId="0E621C45" w14:textId="28E8E93D" w:rsidR="0029104E" w:rsidRPr="00A068B0" w:rsidRDefault="0029104E" w:rsidP="00A068B0">
            <w:pPr>
              <w:spacing w:before="120" w:after="120"/>
              <w:rPr>
                <w:spacing w:val="0"/>
                <w:sz w:val="20"/>
              </w:rPr>
            </w:pPr>
            <w:r w:rsidRPr="00A068B0">
              <w:rPr>
                <w:spacing w:val="0"/>
                <w:sz w:val="20"/>
              </w:rPr>
              <w:t xml:space="preserve">Test should prove that the reconnection sequence starts after a minimum delay of 20 s for restoration of voltage and frequency to within the stage 1 settings of </w:t>
            </w:r>
            <w:r w:rsidR="00CC6C33" w:rsidRPr="00A068B0">
              <w:rPr>
                <w:spacing w:val="0"/>
                <w:sz w:val="20"/>
              </w:rPr>
              <w:t>T</w:t>
            </w:r>
            <w:r w:rsidRPr="00A068B0">
              <w:rPr>
                <w:spacing w:val="0"/>
                <w:sz w:val="20"/>
              </w:rPr>
              <w:t>able 2.</w:t>
            </w:r>
          </w:p>
        </w:tc>
      </w:tr>
      <w:tr w:rsidR="0029104E" w:rsidRPr="003B2076" w14:paraId="4806B029" w14:textId="77777777" w:rsidTr="0078701E">
        <w:tc>
          <w:tcPr>
            <w:tcW w:w="1092" w:type="dxa"/>
          </w:tcPr>
          <w:p w14:paraId="7C375E16" w14:textId="77777777" w:rsidR="0029104E" w:rsidRPr="00A068B0" w:rsidRDefault="0029104E" w:rsidP="00A068B0">
            <w:pPr>
              <w:spacing w:before="120" w:after="120"/>
              <w:rPr>
                <w:spacing w:val="0"/>
                <w:sz w:val="20"/>
              </w:rPr>
            </w:pPr>
            <w:r w:rsidRPr="00A068B0">
              <w:rPr>
                <w:spacing w:val="0"/>
                <w:sz w:val="20"/>
              </w:rPr>
              <w:t>Time delay setting</w:t>
            </w:r>
          </w:p>
        </w:tc>
        <w:tc>
          <w:tcPr>
            <w:tcW w:w="1377" w:type="dxa"/>
            <w:gridSpan w:val="3"/>
          </w:tcPr>
          <w:p w14:paraId="73216FDE" w14:textId="77777777" w:rsidR="0029104E" w:rsidRPr="00A068B0" w:rsidRDefault="0029104E" w:rsidP="00A068B0">
            <w:pPr>
              <w:spacing w:before="120" w:after="120"/>
              <w:rPr>
                <w:spacing w:val="0"/>
                <w:sz w:val="20"/>
              </w:rPr>
            </w:pPr>
            <w:r w:rsidRPr="00A068B0">
              <w:rPr>
                <w:spacing w:val="0"/>
                <w:sz w:val="20"/>
              </w:rPr>
              <w:t>Measured delay</w:t>
            </w:r>
          </w:p>
        </w:tc>
        <w:tc>
          <w:tcPr>
            <w:tcW w:w="679" w:type="dxa"/>
            <w:gridSpan w:val="4"/>
          </w:tcPr>
          <w:p w14:paraId="64CD9DD8" w14:textId="77777777" w:rsidR="0029104E" w:rsidRPr="00A068B0" w:rsidRDefault="0029104E" w:rsidP="00A068B0">
            <w:pPr>
              <w:spacing w:before="120" w:after="120"/>
              <w:rPr>
                <w:spacing w:val="0"/>
                <w:sz w:val="20"/>
              </w:rPr>
            </w:pPr>
          </w:p>
        </w:tc>
        <w:tc>
          <w:tcPr>
            <w:tcW w:w="6263" w:type="dxa"/>
            <w:gridSpan w:val="19"/>
          </w:tcPr>
          <w:p w14:paraId="3F2D4D99" w14:textId="77777777" w:rsidR="0029104E" w:rsidRPr="00A068B0" w:rsidRDefault="0029104E" w:rsidP="00A068B0">
            <w:pPr>
              <w:spacing w:before="120" w:after="120"/>
              <w:rPr>
                <w:spacing w:val="0"/>
                <w:sz w:val="20"/>
              </w:rPr>
            </w:pPr>
            <w:r w:rsidRPr="00A068B0">
              <w:rPr>
                <w:spacing w:val="0"/>
                <w:sz w:val="20"/>
              </w:rPr>
              <w:t>Checks on no reconnection when voltage or frequency is brought to just outside stage 1 limits of table 2.</w:t>
            </w:r>
          </w:p>
        </w:tc>
      </w:tr>
      <w:tr w:rsidR="0029104E" w:rsidRPr="003B2076" w14:paraId="3F721E38" w14:textId="77777777" w:rsidTr="0078701E">
        <w:tc>
          <w:tcPr>
            <w:tcW w:w="1092" w:type="dxa"/>
          </w:tcPr>
          <w:p w14:paraId="43A0FCF8" w14:textId="77777777" w:rsidR="0029104E" w:rsidRPr="00A068B0" w:rsidRDefault="0029104E" w:rsidP="00A068B0">
            <w:pPr>
              <w:spacing w:before="120" w:after="120"/>
              <w:rPr>
                <w:spacing w:val="0"/>
                <w:sz w:val="20"/>
              </w:rPr>
            </w:pPr>
          </w:p>
        </w:tc>
        <w:tc>
          <w:tcPr>
            <w:tcW w:w="1377" w:type="dxa"/>
            <w:gridSpan w:val="3"/>
          </w:tcPr>
          <w:p w14:paraId="12159B66" w14:textId="77777777" w:rsidR="0029104E" w:rsidRPr="00A068B0" w:rsidRDefault="0029104E" w:rsidP="00A068B0">
            <w:pPr>
              <w:spacing w:before="120" w:after="120"/>
              <w:rPr>
                <w:spacing w:val="0"/>
                <w:sz w:val="20"/>
              </w:rPr>
            </w:pPr>
          </w:p>
        </w:tc>
        <w:tc>
          <w:tcPr>
            <w:tcW w:w="679" w:type="dxa"/>
            <w:gridSpan w:val="4"/>
          </w:tcPr>
          <w:p w14:paraId="61F761B5" w14:textId="77777777" w:rsidR="0029104E" w:rsidRPr="00A068B0" w:rsidRDefault="0029104E" w:rsidP="00A068B0">
            <w:pPr>
              <w:spacing w:before="120" w:after="120"/>
              <w:rPr>
                <w:spacing w:val="0"/>
                <w:sz w:val="20"/>
              </w:rPr>
            </w:pPr>
          </w:p>
        </w:tc>
        <w:tc>
          <w:tcPr>
            <w:tcW w:w="1181" w:type="dxa"/>
            <w:gridSpan w:val="4"/>
          </w:tcPr>
          <w:p w14:paraId="6A6C4BCC" w14:textId="5E1D06F6" w:rsidR="0029104E" w:rsidRPr="00A068B0" w:rsidRDefault="0029104E" w:rsidP="00A068B0">
            <w:pPr>
              <w:spacing w:before="120" w:after="120"/>
              <w:jc w:val="left"/>
              <w:rPr>
                <w:spacing w:val="0"/>
                <w:sz w:val="20"/>
              </w:rPr>
            </w:pPr>
            <w:r w:rsidRPr="00A068B0">
              <w:rPr>
                <w:spacing w:val="0"/>
                <w:sz w:val="20"/>
              </w:rPr>
              <w:t>At 266.2</w:t>
            </w:r>
            <w:r w:rsidR="004314BC" w:rsidRPr="00A068B0">
              <w:rPr>
                <w:spacing w:val="0"/>
                <w:sz w:val="20"/>
              </w:rPr>
              <w:t xml:space="preserve"> </w:t>
            </w:r>
            <w:r w:rsidRPr="00A068B0">
              <w:rPr>
                <w:spacing w:val="0"/>
                <w:sz w:val="20"/>
              </w:rPr>
              <w:t>V</w:t>
            </w:r>
          </w:p>
        </w:tc>
        <w:tc>
          <w:tcPr>
            <w:tcW w:w="1616" w:type="dxa"/>
            <w:gridSpan w:val="6"/>
          </w:tcPr>
          <w:p w14:paraId="57A4B24A" w14:textId="2001FDA5" w:rsidR="0029104E" w:rsidRPr="00A068B0" w:rsidRDefault="0029104E" w:rsidP="00A068B0">
            <w:pPr>
              <w:spacing w:before="120" w:after="120"/>
              <w:rPr>
                <w:spacing w:val="0"/>
                <w:sz w:val="20"/>
              </w:rPr>
            </w:pPr>
            <w:r w:rsidRPr="00A068B0">
              <w:rPr>
                <w:spacing w:val="0"/>
                <w:sz w:val="20"/>
              </w:rPr>
              <w:t xml:space="preserve">At </w:t>
            </w:r>
            <w:r w:rsidR="003510E1">
              <w:rPr>
                <w:spacing w:val="0"/>
                <w:sz w:val="20"/>
              </w:rPr>
              <w:t>180.0</w:t>
            </w:r>
            <w:r w:rsidR="004314BC" w:rsidRPr="00A068B0">
              <w:rPr>
                <w:spacing w:val="0"/>
                <w:sz w:val="20"/>
              </w:rPr>
              <w:t xml:space="preserve"> </w:t>
            </w:r>
            <w:r w:rsidRPr="00A068B0">
              <w:rPr>
                <w:spacing w:val="0"/>
                <w:sz w:val="20"/>
              </w:rPr>
              <w:t xml:space="preserve">V </w:t>
            </w:r>
          </w:p>
        </w:tc>
        <w:tc>
          <w:tcPr>
            <w:tcW w:w="1880" w:type="dxa"/>
            <w:gridSpan w:val="6"/>
          </w:tcPr>
          <w:p w14:paraId="6458B146" w14:textId="14A6C198" w:rsidR="0029104E" w:rsidRPr="00A068B0" w:rsidRDefault="0029104E" w:rsidP="00A068B0">
            <w:pPr>
              <w:spacing w:before="120" w:after="120"/>
              <w:rPr>
                <w:spacing w:val="0"/>
                <w:sz w:val="20"/>
              </w:rPr>
            </w:pPr>
            <w:r w:rsidRPr="00A068B0">
              <w:rPr>
                <w:spacing w:val="0"/>
                <w:sz w:val="20"/>
              </w:rPr>
              <w:t>At 47.4</w:t>
            </w:r>
            <w:r w:rsidR="004314BC" w:rsidRPr="00A068B0">
              <w:rPr>
                <w:spacing w:val="0"/>
                <w:sz w:val="20"/>
              </w:rPr>
              <w:t xml:space="preserve"> </w:t>
            </w:r>
            <w:r w:rsidRPr="00A068B0">
              <w:rPr>
                <w:spacing w:val="0"/>
                <w:sz w:val="20"/>
              </w:rPr>
              <w:t>Hz</w:t>
            </w:r>
          </w:p>
        </w:tc>
        <w:tc>
          <w:tcPr>
            <w:tcW w:w="1586" w:type="dxa"/>
            <w:gridSpan w:val="3"/>
          </w:tcPr>
          <w:p w14:paraId="3995B5F4" w14:textId="77777777" w:rsidR="0029104E" w:rsidRPr="00A068B0" w:rsidRDefault="0029104E" w:rsidP="00A068B0">
            <w:pPr>
              <w:spacing w:before="120" w:after="120"/>
              <w:rPr>
                <w:spacing w:val="0"/>
                <w:sz w:val="20"/>
              </w:rPr>
            </w:pPr>
            <w:r w:rsidRPr="00A068B0">
              <w:rPr>
                <w:spacing w:val="0"/>
                <w:sz w:val="20"/>
              </w:rPr>
              <w:t>At 52.1 Hz</w:t>
            </w:r>
          </w:p>
        </w:tc>
      </w:tr>
      <w:tr w:rsidR="0029104E" w:rsidRPr="003B2076" w14:paraId="22DB5BFF" w14:textId="77777777" w:rsidTr="0078701E">
        <w:tc>
          <w:tcPr>
            <w:tcW w:w="3148" w:type="dxa"/>
            <w:gridSpan w:val="8"/>
          </w:tcPr>
          <w:p w14:paraId="17FE1640" w14:textId="6BFC72CA" w:rsidR="0029104E" w:rsidRPr="00A068B0" w:rsidRDefault="0029104E" w:rsidP="00A068B0">
            <w:pPr>
              <w:spacing w:before="120" w:after="120"/>
              <w:rPr>
                <w:spacing w:val="0"/>
                <w:sz w:val="20"/>
              </w:rPr>
            </w:pPr>
            <w:r w:rsidRPr="00A068B0">
              <w:rPr>
                <w:spacing w:val="0"/>
                <w:sz w:val="20"/>
              </w:rPr>
              <w:t xml:space="preserve">Confirmation that the </w:t>
            </w:r>
            <w:r w:rsidR="002D36D5" w:rsidRPr="00A068B0">
              <w:rPr>
                <w:b/>
                <w:spacing w:val="0"/>
                <w:sz w:val="20"/>
              </w:rPr>
              <w:t>Micro-generator</w:t>
            </w:r>
            <w:r w:rsidR="002D36D5" w:rsidRPr="00A068B0">
              <w:rPr>
                <w:spacing w:val="0"/>
                <w:sz w:val="20"/>
              </w:rPr>
              <w:t xml:space="preserve"> </w:t>
            </w:r>
            <w:r w:rsidRPr="00A068B0">
              <w:rPr>
                <w:spacing w:val="0"/>
                <w:sz w:val="20"/>
              </w:rPr>
              <w:t>does not re-connect.</w:t>
            </w:r>
          </w:p>
        </w:tc>
        <w:tc>
          <w:tcPr>
            <w:tcW w:w="1181" w:type="dxa"/>
            <w:gridSpan w:val="4"/>
          </w:tcPr>
          <w:p w14:paraId="09A848CE" w14:textId="77777777" w:rsidR="0029104E" w:rsidRPr="00A068B0" w:rsidRDefault="0029104E" w:rsidP="00A068B0">
            <w:pPr>
              <w:spacing w:before="120" w:after="120"/>
              <w:rPr>
                <w:spacing w:val="0"/>
                <w:sz w:val="20"/>
              </w:rPr>
            </w:pPr>
          </w:p>
        </w:tc>
        <w:tc>
          <w:tcPr>
            <w:tcW w:w="1616" w:type="dxa"/>
            <w:gridSpan w:val="6"/>
          </w:tcPr>
          <w:p w14:paraId="17FDB91E" w14:textId="77777777" w:rsidR="0029104E" w:rsidRPr="00A068B0" w:rsidRDefault="0029104E" w:rsidP="00A068B0">
            <w:pPr>
              <w:spacing w:before="120" w:after="120"/>
              <w:rPr>
                <w:spacing w:val="0"/>
                <w:sz w:val="20"/>
              </w:rPr>
            </w:pPr>
          </w:p>
        </w:tc>
        <w:tc>
          <w:tcPr>
            <w:tcW w:w="1880" w:type="dxa"/>
            <w:gridSpan w:val="6"/>
          </w:tcPr>
          <w:p w14:paraId="7BB362CD" w14:textId="77777777" w:rsidR="0029104E" w:rsidRPr="00A068B0" w:rsidRDefault="0029104E" w:rsidP="00A068B0">
            <w:pPr>
              <w:spacing w:before="120" w:after="120"/>
              <w:rPr>
                <w:spacing w:val="0"/>
                <w:sz w:val="20"/>
              </w:rPr>
            </w:pPr>
          </w:p>
        </w:tc>
        <w:tc>
          <w:tcPr>
            <w:tcW w:w="1586" w:type="dxa"/>
            <w:gridSpan w:val="3"/>
          </w:tcPr>
          <w:p w14:paraId="2BE24770" w14:textId="77777777" w:rsidR="0029104E" w:rsidRPr="00A068B0" w:rsidRDefault="0029104E" w:rsidP="00A068B0">
            <w:pPr>
              <w:spacing w:before="120" w:after="120"/>
              <w:rPr>
                <w:spacing w:val="0"/>
                <w:sz w:val="20"/>
              </w:rPr>
            </w:pPr>
          </w:p>
        </w:tc>
      </w:tr>
      <w:tr w:rsidR="0029104E" w:rsidRPr="003B2076" w14:paraId="42566C74" w14:textId="77777777" w:rsidTr="0078701E">
        <w:tc>
          <w:tcPr>
            <w:tcW w:w="9411" w:type="dxa"/>
            <w:gridSpan w:val="27"/>
            <w:shd w:val="clear" w:color="auto" w:fill="D9D9D9"/>
          </w:tcPr>
          <w:p w14:paraId="546503FA" w14:textId="314A401A" w:rsidR="0029104E" w:rsidRPr="00A068B0" w:rsidRDefault="0029104E" w:rsidP="00A068B0">
            <w:pPr>
              <w:spacing w:before="120" w:after="120" w:line="276" w:lineRule="auto"/>
              <w:contextualSpacing/>
              <w:rPr>
                <w:b/>
                <w:spacing w:val="0"/>
                <w:sz w:val="20"/>
              </w:rPr>
            </w:pPr>
            <w:r w:rsidRPr="00A068B0">
              <w:rPr>
                <w:b/>
                <w:spacing w:val="0"/>
                <w:sz w:val="20"/>
              </w:rPr>
              <w:t>Fault level contribution</w:t>
            </w:r>
            <w:r w:rsidRPr="00A068B0">
              <w:rPr>
                <w:spacing w:val="0"/>
                <w:sz w:val="20"/>
              </w:rPr>
              <w:t>: These tests shall be carried out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5</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rPr>
              <w:t xml:space="preserve"> and </w:t>
            </w:r>
            <w:r w:rsidR="00577C33" w:rsidRPr="00A068B0">
              <w:rPr>
                <w:spacing w:val="0"/>
                <w:sz w:val="20"/>
              </w:rPr>
              <w:t>Annex A2 A.2.3.</w:t>
            </w:r>
            <w:r w:rsidR="00156615" w:rsidRPr="00A068B0">
              <w:rPr>
                <w:spacing w:val="0"/>
                <w:sz w:val="20"/>
              </w:rPr>
              <w:t>4</w:t>
            </w:r>
            <w:r w:rsidR="00577C33" w:rsidRPr="00A068B0">
              <w:rPr>
                <w:spacing w:val="0"/>
                <w:sz w:val="20"/>
              </w:rPr>
              <w:t xml:space="preserve"> (Synchronous)</w:t>
            </w:r>
            <w:r w:rsidRPr="00A068B0">
              <w:rPr>
                <w:spacing w:val="0"/>
                <w:sz w:val="20"/>
              </w:rPr>
              <w:t>.</w:t>
            </w:r>
          </w:p>
        </w:tc>
      </w:tr>
      <w:tr w:rsidR="0029104E" w:rsidRPr="003B2076" w14:paraId="523856E1" w14:textId="77777777" w:rsidTr="0078701E">
        <w:trPr>
          <w:trHeight w:val="499"/>
        </w:trPr>
        <w:tc>
          <w:tcPr>
            <w:tcW w:w="4981" w:type="dxa"/>
            <w:gridSpan w:val="15"/>
          </w:tcPr>
          <w:p w14:paraId="088B87CB" w14:textId="77777777" w:rsidR="0029104E" w:rsidRPr="00A068B0" w:rsidRDefault="0029104E" w:rsidP="00A068B0">
            <w:pPr>
              <w:spacing w:before="120" w:after="120"/>
              <w:rPr>
                <w:spacing w:val="0"/>
                <w:sz w:val="20"/>
              </w:rPr>
            </w:pPr>
            <w:r w:rsidRPr="00A068B0">
              <w:rPr>
                <w:spacing w:val="0"/>
                <w:sz w:val="20"/>
              </w:rPr>
              <w:t>For machines with electro-magnetic output</w:t>
            </w:r>
          </w:p>
        </w:tc>
        <w:tc>
          <w:tcPr>
            <w:tcW w:w="4430" w:type="dxa"/>
            <w:gridSpan w:val="12"/>
          </w:tcPr>
          <w:p w14:paraId="6BE52E91" w14:textId="77777777" w:rsidR="0029104E" w:rsidRPr="00A068B0" w:rsidRDefault="0029104E" w:rsidP="00A068B0">
            <w:pPr>
              <w:spacing w:before="120" w:after="120"/>
              <w:rPr>
                <w:spacing w:val="0"/>
                <w:sz w:val="20"/>
              </w:rPr>
            </w:pPr>
            <w:r w:rsidRPr="00A068B0">
              <w:rPr>
                <w:spacing w:val="0"/>
                <w:sz w:val="20"/>
              </w:rPr>
              <w:t xml:space="preserve">For </w:t>
            </w:r>
            <w:r w:rsidRPr="00A068B0">
              <w:rPr>
                <w:b/>
                <w:spacing w:val="0"/>
                <w:sz w:val="20"/>
              </w:rPr>
              <w:t>Inverter</w:t>
            </w:r>
            <w:r w:rsidRPr="00A068B0">
              <w:rPr>
                <w:spacing w:val="0"/>
                <w:sz w:val="20"/>
              </w:rPr>
              <w:t xml:space="preserve"> output</w:t>
            </w:r>
          </w:p>
        </w:tc>
      </w:tr>
      <w:tr w:rsidR="0029104E" w:rsidRPr="003B2076" w14:paraId="3EA77A8C" w14:textId="77777777" w:rsidTr="0078701E">
        <w:tc>
          <w:tcPr>
            <w:tcW w:w="2987" w:type="dxa"/>
            <w:gridSpan w:val="7"/>
          </w:tcPr>
          <w:p w14:paraId="5669C649" w14:textId="77777777" w:rsidR="0029104E" w:rsidRPr="00A068B0" w:rsidRDefault="0029104E" w:rsidP="00A068B0">
            <w:pPr>
              <w:spacing w:before="120" w:after="120"/>
              <w:jc w:val="left"/>
              <w:rPr>
                <w:spacing w:val="0"/>
                <w:sz w:val="20"/>
              </w:rPr>
            </w:pPr>
            <w:r w:rsidRPr="00A068B0">
              <w:rPr>
                <w:spacing w:val="0"/>
                <w:sz w:val="20"/>
              </w:rPr>
              <w:t>Parameter</w:t>
            </w:r>
          </w:p>
        </w:tc>
        <w:tc>
          <w:tcPr>
            <w:tcW w:w="996" w:type="dxa"/>
            <w:gridSpan w:val="2"/>
          </w:tcPr>
          <w:p w14:paraId="32E8C27A" w14:textId="77777777" w:rsidR="0029104E" w:rsidRPr="00A068B0" w:rsidRDefault="0029104E" w:rsidP="00A068B0">
            <w:pPr>
              <w:spacing w:before="120" w:after="120"/>
              <w:rPr>
                <w:spacing w:val="0"/>
                <w:sz w:val="20"/>
              </w:rPr>
            </w:pPr>
            <w:r w:rsidRPr="00A068B0">
              <w:rPr>
                <w:spacing w:val="0"/>
                <w:sz w:val="20"/>
              </w:rPr>
              <w:t>Symbol</w:t>
            </w:r>
          </w:p>
        </w:tc>
        <w:tc>
          <w:tcPr>
            <w:tcW w:w="998" w:type="dxa"/>
            <w:gridSpan w:val="6"/>
          </w:tcPr>
          <w:p w14:paraId="267981A3" w14:textId="77777777" w:rsidR="0029104E" w:rsidRPr="00A068B0" w:rsidRDefault="0029104E" w:rsidP="00A068B0">
            <w:pPr>
              <w:spacing w:before="120" w:after="120"/>
              <w:rPr>
                <w:spacing w:val="0"/>
                <w:sz w:val="20"/>
              </w:rPr>
            </w:pPr>
            <w:r w:rsidRPr="00A068B0">
              <w:rPr>
                <w:spacing w:val="0"/>
                <w:sz w:val="20"/>
              </w:rPr>
              <w:t>Value</w:t>
            </w:r>
          </w:p>
        </w:tc>
        <w:tc>
          <w:tcPr>
            <w:tcW w:w="1422" w:type="dxa"/>
            <w:gridSpan w:val="6"/>
          </w:tcPr>
          <w:p w14:paraId="1E6F105A" w14:textId="77777777" w:rsidR="0029104E" w:rsidRPr="00A068B0" w:rsidRDefault="0029104E" w:rsidP="00A068B0">
            <w:pPr>
              <w:spacing w:before="120" w:after="120"/>
              <w:rPr>
                <w:spacing w:val="0"/>
                <w:sz w:val="20"/>
              </w:rPr>
            </w:pPr>
            <w:r w:rsidRPr="00A068B0">
              <w:rPr>
                <w:spacing w:val="0"/>
                <w:sz w:val="20"/>
              </w:rPr>
              <w:t>Time after fault</w:t>
            </w:r>
          </w:p>
        </w:tc>
        <w:tc>
          <w:tcPr>
            <w:tcW w:w="1422" w:type="dxa"/>
            <w:gridSpan w:val="3"/>
          </w:tcPr>
          <w:p w14:paraId="25D300C6" w14:textId="77777777" w:rsidR="0029104E" w:rsidRPr="00A068B0" w:rsidRDefault="0029104E" w:rsidP="00A068B0">
            <w:pPr>
              <w:spacing w:before="120" w:after="120"/>
              <w:rPr>
                <w:spacing w:val="0"/>
                <w:sz w:val="20"/>
              </w:rPr>
            </w:pPr>
            <w:r w:rsidRPr="00A068B0">
              <w:rPr>
                <w:spacing w:val="0"/>
                <w:sz w:val="20"/>
              </w:rPr>
              <w:t>Volts</w:t>
            </w:r>
          </w:p>
        </w:tc>
        <w:tc>
          <w:tcPr>
            <w:tcW w:w="1586" w:type="dxa"/>
            <w:gridSpan w:val="3"/>
          </w:tcPr>
          <w:p w14:paraId="2AD168A0" w14:textId="77777777" w:rsidR="0029104E" w:rsidRPr="00A068B0" w:rsidRDefault="0029104E" w:rsidP="00A068B0">
            <w:pPr>
              <w:spacing w:before="120" w:after="120"/>
              <w:rPr>
                <w:spacing w:val="0"/>
                <w:sz w:val="20"/>
              </w:rPr>
            </w:pPr>
            <w:r w:rsidRPr="00A068B0">
              <w:rPr>
                <w:spacing w:val="0"/>
                <w:sz w:val="20"/>
              </w:rPr>
              <w:t>Amps</w:t>
            </w:r>
          </w:p>
        </w:tc>
      </w:tr>
      <w:tr w:rsidR="0029104E" w:rsidRPr="003B2076" w14:paraId="7112E8EE" w14:textId="77777777" w:rsidTr="0078701E">
        <w:tc>
          <w:tcPr>
            <w:tcW w:w="2987" w:type="dxa"/>
            <w:gridSpan w:val="7"/>
          </w:tcPr>
          <w:p w14:paraId="572FE192" w14:textId="088A03DC" w:rsidR="0029104E" w:rsidRPr="00A068B0" w:rsidRDefault="0029104E" w:rsidP="00A068B0">
            <w:pPr>
              <w:spacing w:before="120" w:after="120"/>
              <w:jc w:val="left"/>
              <w:rPr>
                <w:spacing w:val="0"/>
                <w:sz w:val="20"/>
              </w:rPr>
            </w:pPr>
            <w:r w:rsidRPr="00A068B0">
              <w:rPr>
                <w:spacing w:val="0"/>
                <w:sz w:val="20"/>
              </w:rPr>
              <w:t>Peak Short Circuit current</w:t>
            </w:r>
          </w:p>
        </w:tc>
        <w:tc>
          <w:tcPr>
            <w:tcW w:w="996" w:type="dxa"/>
            <w:gridSpan w:val="2"/>
          </w:tcPr>
          <w:p w14:paraId="62ED84FD" w14:textId="77777777" w:rsidR="0029104E" w:rsidRPr="00A068B0" w:rsidRDefault="0029104E" w:rsidP="00A068B0">
            <w:pPr>
              <w:spacing w:before="120" w:after="120"/>
              <w:jc w:val="center"/>
              <w:rPr>
                <w:i/>
                <w:spacing w:val="0"/>
                <w:sz w:val="20"/>
              </w:rPr>
            </w:pPr>
            <w:r w:rsidRPr="00A068B0">
              <w:rPr>
                <w:i/>
                <w:spacing w:val="0"/>
                <w:sz w:val="20"/>
              </w:rPr>
              <w:t>i</w:t>
            </w:r>
            <w:r w:rsidRPr="00A068B0">
              <w:rPr>
                <w:i/>
                <w:spacing w:val="0"/>
                <w:sz w:val="20"/>
                <w:vertAlign w:val="subscript"/>
              </w:rPr>
              <w:t>p</w:t>
            </w:r>
          </w:p>
        </w:tc>
        <w:tc>
          <w:tcPr>
            <w:tcW w:w="998" w:type="dxa"/>
            <w:gridSpan w:val="6"/>
          </w:tcPr>
          <w:p w14:paraId="4D13CDC7" w14:textId="77777777" w:rsidR="0029104E" w:rsidRPr="00A068B0" w:rsidRDefault="0029104E" w:rsidP="00A068B0">
            <w:pPr>
              <w:spacing w:before="120" w:after="120"/>
              <w:rPr>
                <w:spacing w:val="0"/>
                <w:sz w:val="20"/>
              </w:rPr>
            </w:pPr>
          </w:p>
        </w:tc>
        <w:tc>
          <w:tcPr>
            <w:tcW w:w="1422" w:type="dxa"/>
            <w:gridSpan w:val="6"/>
          </w:tcPr>
          <w:p w14:paraId="0BCA2C67" w14:textId="73B7F714"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r w:rsidRPr="00A068B0">
              <w:rPr>
                <w:spacing w:val="0"/>
                <w:sz w:val="20"/>
              </w:rPr>
              <w:t>ms</w:t>
            </w:r>
          </w:p>
        </w:tc>
        <w:tc>
          <w:tcPr>
            <w:tcW w:w="1422" w:type="dxa"/>
            <w:gridSpan w:val="3"/>
          </w:tcPr>
          <w:p w14:paraId="66162E7A" w14:textId="77777777" w:rsidR="0029104E" w:rsidRPr="00A068B0" w:rsidRDefault="0029104E" w:rsidP="00A068B0">
            <w:pPr>
              <w:spacing w:before="120" w:after="120"/>
              <w:rPr>
                <w:spacing w:val="0"/>
                <w:sz w:val="20"/>
              </w:rPr>
            </w:pPr>
          </w:p>
        </w:tc>
        <w:tc>
          <w:tcPr>
            <w:tcW w:w="1586" w:type="dxa"/>
            <w:gridSpan w:val="3"/>
          </w:tcPr>
          <w:p w14:paraId="7C01EDF6" w14:textId="77777777" w:rsidR="0029104E" w:rsidRPr="00A068B0" w:rsidRDefault="0029104E" w:rsidP="00A068B0">
            <w:pPr>
              <w:spacing w:before="120" w:after="120"/>
              <w:rPr>
                <w:spacing w:val="0"/>
                <w:sz w:val="20"/>
              </w:rPr>
            </w:pPr>
          </w:p>
        </w:tc>
      </w:tr>
      <w:tr w:rsidR="0029104E" w:rsidRPr="003B2076" w14:paraId="128C5FD0" w14:textId="77777777" w:rsidTr="0078701E">
        <w:tc>
          <w:tcPr>
            <w:tcW w:w="2987" w:type="dxa"/>
            <w:gridSpan w:val="7"/>
          </w:tcPr>
          <w:p w14:paraId="7D7EE852" w14:textId="77777777" w:rsidR="0029104E" w:rsidRPr="00A068B0" w:rsidRDefault="0029104E" w:rsidP="00A068B0">
            <w:pPr>
              <w:spacing w:before="120" w:after="120"/>
              <w:jc w:val="left"/>
              <w:rPr>
                <w:spacing w:val="0"/>
                <w:sz w:val="20"/>
              </w:rPr>
            </w:pPr>
            <w:r w:rsidRPr="00A068B0">
              <w:rPr>
                <w:spacing w:val="0"/>
                <w:sz w:val="20"/>
              </w:rPr>
              <w:t>Initial Value of aperiodic current</w:t>
            </w:r>
          </w:p>
        </w:tc>
        <w:tc>
          <w:tcPr>
            <w:tcW w:w="996" w:type="dxa"/>
            <w:gridSpan w:val="2"/>
          </w:tcPr>
          <w:p w14:paraId="08A3875B" w14:textId="77777777" w:rsidR="0029104E" w:rsidRPr="00A068B0" w:rsidRDefault="0029104E" w:rsidP="00A068B0">
            <w:pPr>
              <w:spacing w:before="120" w:after="120"/>
              <w:jc w:val="center"/>
              <w:rPr>
                <w:i/>
                <w:spacing w:val="0"/>
                <w:sz w:val="20"/>
              </w:rPr>
            </w:pPr>
            <w:r w:rsidRPr="00A068B0">
              <w:rPr>
                <w:i/>
                <w:spacing w:val="0"/>
                <w:sz w:val="20"/>
              </w:rPr>
              <w:t>A</w:t>
            </w:r>
          </w:p>
        </w:tc>
        <w:tc>
          <w:tcPr>
            <w:tcW w:w="998" w:type="dxa"/>
            <w:gridSpan w:val="6"/>
          </w:tcPr>
          <w:p w14:paraId="048C6163" w14:textId="77777777" w:rsidR="0029104E" w:rsidRPr="00A068B0" w:rsidRDefault="0029104E" w:rsidP="00A068B0">
            <w:pPr>
              <w:spacing w:before="120" w:after="120"/>
              <w:rPr>
                <w:spacing w:val="0"/>
                <w:sz w:val="20"/>
              </w:rPr>
            </w:pPr>
          </w:p>
        </w:tc>
        <w:tc>
          <w:tcPr>
            <w:tcW w:w="1422" w:type="dxa"/>
            <w:gridSpan w:val="6"/>
          </w:tcPr>
          <w:p w14:paraId="1880D6B4" w14:textId="7078BF5F" w:rsidR="0029104E" w:rsidRPr="00A068B0" w:rsidRDefault="0029104E" w:rsidP="00A068B0">
            <w:pPr>
              <w:spacing w:before="120" w:after="120"/>
              <w:rPr>
                <w:spacing w:val="0"/>
                <w:sz w:val="20"/>
              </w:rPr>
            </w:pPr>
            <w:r w:rsidRPr="00A068B0">
              <w:rPr>
                <w:spacing w:val="0"/>
                <w:sz w:val="20"/>
              </w:rPr>
              <w:t>100</w:t>
            </w:r>
            <w:r w:rsidR="004314BC" w:rsidRPr="00A068B0">
              <w:rPr>
                <w:spacing w:val="0"/>
                <w:sz w:val="20"/>
              </w:rPr>
              <w:t xml:space="preserve"> </w:t>
            </w:r>
            <w:r w:rsidRPr="00A068B0">
              <w:rPr>
                <w:spacing w:val="0"/>
                <w:sz w:val="20"/>
              </w:rPr>
              <w:t>ms</w:t>
            </w:r>
          </w:p>
        </w:tc>
        <w:tc>
          <w:tcPr>
            <w:tcW w:w="1422" w:type="dxa"/>
            <w:gridSpan w:val="3"/>
          </w:tcPr>
          <w:p w14:paraId="21B972A9" w14:textId="77777777" w:rsidR="0029104E" w:rsidRPr="00A068B0" w:rsidRDefault="0029104E" w:rsidP="00A068B0">
            <w:pPr>
              <w:spacing w:before="120" w:after="120"/>
              <w:rPr>
                <w:spacing w:val="0"/>
                <w:sz w:val="20"/>
              </w:rPr>
            </w:pPr>
          </w:p>
        </w:tc>
        <w:tc>
          <w:tcPr>
            <w:tcW w:w="1586" w:type="dxa"/>
            <w:gridSpan w:val="3"/>
          </w:tcPr>
          <w:p w14:paraId="62708ADE" w14:textId="77777777" w:rsidR="0029104E" w:rsidRPr="00A068B0" w:rsidRDefault="0029104E" w:rsidP="00A068B0">
            <w:pPr>
              <w:spacing w:before="120" w:after="120"/>
              <w:rPr>
                <w:spacing w:val="0"/>
                <w:sz w:val="20"/>
              </w:rPr>
            </w:pPr>
          </w:p>
        </w:tc>
      </w:tr>
      <w:tr w:rsidR="0029104E" w:rsidRPr="003B2076" w14:paraId="7A706484" w14:textId="77777777" w:rsidTr="0078701E">
        <w:tc>
          <w:tcPr>
            <w:tcW w:w="2987" w:type="dxa"/>
            <w:gridSpan w:val="7"/>
          </w:tcPr>
          <w:p w14:paraId="2E445706" w14:textId="77777777" w:rsidR="0029104E" w:rsidRPr="00A068B0" w:rsidRDefault="0029104E" w:rsidP="00A068B0">
            <w:pPr>
              <w:spacing w:before="120" w:after="120"/>
              <w:jc w:val="left"/>
              <w:rPr>
                <w:spacing w:val="0"/>
                <w:sz w:val="20"/>
              </w:rPr>
            </w:pPr>
            <w:r w:rsidRPr="00A068B0">
              <w:rPr>
                <w:spacing w:val="0"/>
                <w:sz w:val="20"/>
              </w:rPr>
              <w:t>Initial symmetrical short-circuit current*</w:t>
            </w:r>
          </w:p>
        </w:tc>
        <w:tc>
          <w:tcPr>
            <w:tcW w:w="996" w:type="dxa"/>
            <w:gridSpan w:val="2"/>
          </w:tcPr>
          <w:p w14:paraId="0ECB5E52" w14:textId="77777777" w:rsidR="0029104E" w:rsidRPr="00A068B0" w:rsidRDefault="0029104E" w:rsidP="00A068B0">
            <w:pPr>
              <w:spacing w:before="120" w:after="120"/>
              <w:jc w:val="center"/>
              <w:rPr>
                <w:i/>
                <w:spacing w:val="0"/>
                <w:sz w:val="20"/>
              </w:rPr>
            </w:pPr>
            <w:r w:rsidRPr="00A068B0">
              <w:rPr>
                <w:i/>
                <w:spacing w:val="0"/>
                <w:sz w:val="20"/>
              </w:rPr>
              <w:t>I</w:t>
            </w:r>
            <w:r w:rsidRPr="00A068B0">
              <w:rPr>
                <w:i/>
                <w:spacing w:val="0"/>
                <w:sz w:val="20"/>
                <w:vertAlign w:val="subscript"/>
              </w:rPr>
              <w:t>k</w:t>
            </w:r>
          </w:p>
        </w:tc>
        <w:tc>
          <w:tcPr>
            <w:tcW w:w="998" w:type="dxa"/>
            <w:gridSpan w:val="6"/>
          </w:tcPr>
          <w:p w14:paraId="2AEE1ACD" w14:textId="77777777" w:rsidR="0029104E" w:rsidRPr="00A068B0" w:rsidRDefault="0029104E" w:rsidP="00A068B0">
            <w:pPr>
              <w:spacing w:before="120" w:after="120"/>
              <w:rPr>
                <w:spacing w:val="0"/>
                <w:sz w:val="20"/>
              </w:rPr>
            </w:pPr>
          </w:p>
        </w:tc>
        <w:tc>
          <w:tcPr>
            <w:tcW w:w="1422" w:type="dxa"/>
            <w:gridSpan w:val="6"/>
          </w:tcPr>
          <w:p w14:paraId="0B86E7FE" w14:textId="533192D0" w:rsidR="0029104E" w:rsidRPr="00A068B0" w:rsidRDefault="0029104E" w:rsidP="00A068B0">
            <w:pPr>
              <w:spacing w:before="120" w:after="120"/>
              <w:rPr>
                <w:spacing w:val="0"/>
                <w:sz w:val="20"/>
              </w:rPr>
            </w:pPr>
            <w:r w:rsidRPr="00A068B0">
              <w:rPr>
                <w:spacing w:val="0"/>
                <w:sz w:val="20"/>
              </w:rPr>
              <w:t>250</w:t>
            </w:r>
            <w:r w:rsidR="004314BC" w:rsidRPr="00A068B0">
              <w:rPr>
                <w:spacing w:val="0"/>
                <w:sz w:val="20"/>
              </w:rPr>
              <w:t xml:space="preserve"> </w:t>
            </w:r>
            <w:r w:rsidRPr="00A068B0">
              <w:rPr>
                <w:spacing w:val="0"/>
                <w:sz w:val="20"/>
              </w:rPr>
              <w:t>ms</w:t>
            </w:r>
          </w:p>
        </w:tc>
        <w:tc>
          <w:tcPr>
            <w:tcW w:w="1422" w:type="dxa"/>
            <w:gridSpan w:val="3"/>
          </w:tcPr>
          <w:p w14:paraId="517EB39E" w14:textId="77777777" w:rsidR="0029104E" w:rsidRPr="00A068B0" w:rsidRDefault="0029104E" w:rsidP="00A068B0">
            <w:pPr>
              <w:spacing w:before="120" w:after="120"/>
              <w:rPr>
                <w:spacing w:val="0"/>
                <w:sz w:val="20"/>
              </w:rPr>
            </w:pPr>
          </w:p>
        </w:tc>
        <w:tc>
          <w:tcPr>
            <w:tcW w:w="1586" w:type="dxa"/>
            <w:gridSpan w:val="3"/>
          </w:tcPr>
          <w:p w14:paraId="04BDA505" w14:textId="77777777" w:rsidR="0029104E" w:rsidRPr="00A068B0" w:rsidRDefault="0029104E" w:rsidP="00A068B0">
            <w:pPr>
              <w:spacing w:before="120" w:after="120"/>
              <w:rPr>
                <w:spacing w:val="0"/>
                <w:sz w:val="20"/>
              </w:rPr>
            </w:pPr>
          </w:p>
        </w:tc>
      </w:tr>
      <w:tr w:rsidR="0029104E" w:rsidRPr="003B2076" w14:paraId="6630D63B" w14:textId="77777777" w:rsidTr="0078701E">
        <w:tc>
          <w:tcPr>
            <w:tcW w:w="2987" w:type="dxa"/>
            <w:gridSpan w:val="7"/>
          </w:tcPr>
          <w:p w14:paraId="44CD0288" w14:textId="77777777" w:rsidR="0029104E" w:rsidRPr="00A068B0" w:rsidRDefault="0029104E" w:rsidP="00A068B0">
            <w:pPr>
              <w:spacing w:before="120" w:after="120"/>
              <w:jc w:val="left"/>
              <w:rPr>
                <w:spacing w:val="0"/>
                <w:sz w:val="20"/>
              </w:rPr>
            </w:pPr>
            <w:r w:rsidRPr="00A068B0">
              <w:rPr>
                <w:spacing w:val="0"/>
                <w:sz w:val="20"/>
              </w:rPr>
              <w:t>Decaying (aperiodic) component of short circuit current*</w:t>
            </w:r>
          </w:p>
        </w:tc>
        <w:tc>
          <w:tcPr>
            <w:tcW w:w="996" w:type="dxa"/>
            <w:gridSpan w:val="2"/>
          </w:tcPr>
          <w:p w14:paraId="07E6E883" w14:textId="77777777" w:rsidR="0029104E" w:rsidRPr="00A068B0" w:rsidRDefault="0029104E" w:rsidP="00A068B0">
            <w:pPr>
              <w:spacing w:before="120" w:after="120"/>
              <w:jc w:val="center"/>
              <w:rPr>
                <w:i/>
                <w:spacing w:val="0"/>
                <w:sz w:val="20"/>
              </w:rPr>
            </w:pPr>
            <w:r w:rsidRPr="00A068B0">
              <w:rPr>
                <w:i/>
                <w:spacing w:val="0"/>
                <w:sz w:val="20"/>
              </w:rPr>
              <w:t>i</w:t>
            </w:r>
            <w:r w:rsidRPr="00A068B0">
              <w:rPr>
                <w:i/>
                <w:spacing w:val="0"/>
                <w:sz w:val="20"/>
                <w:vertAlign w:val="subscript"/>
              </w:rPr>
              <w:t>DC</w:t>
            </w:r>
          </w:p>
        </w:tc>
        <w:tc>
          <w:tcPr>
            <w:tcW w:w="998" w:type="dxa"/>
            <w:gridSpan w:val="6"/>
          </w:tcPr>
          <w:p w14:paraId="4072998B" w14:textId="77777777" w:rsidR="0029104E" w:rsidRPr="00A068B0" w:rsidRDefault="0029104E" w:rsidP="00A068B0">
            <w:pPr>
              <w:spacing w:before="120" w:after="120"/>
              <w:rPr>
                <w:spacing w:val="0"/>
                <w:sz w:val="20"/>
              </w:rPr>
            </w:pPr>
          </w:p>
        </w:tc>
        <w:tc>
          <w:tcPr>
            <w:tcW w:w="1422" w:type="dxa"/>
            <w:gridSpan w:val="6"/>
          </w:tcPr>
          <w:p w14:paraId="07794CEE" w14:textId="0AD8C330" w:rsidR="0029104E" w:rsidRPr="00A068B0" w:rsidRDefault="0029104E" w:rsidP="00A068B0">
            <w:pPr>
              <w:spacing w:before="120" w:after="120"/>
              <w:rPr>
                <w:spacing w:val="0"/>
                <w:sz w:val="20"/>
              </w:rPr>
            </w:pPr>
            <w:r w:rsidRPr="00A068B0">
              <w:rPr>
                <w:spacing w:val="0"/>
                <w:sz w:val="20"/>
              </w:rPr>
              <w:t>500</w:t>
            </w:r>
            <w:r w:rsidR="004314BC" w:rsidRPr="00A068B0">
              <w:rPr>
                <w:spacing w:val="0"/>
                <w:sz w:val="20"/>
              </w:rPr>
              <w:t xml:space="preserve"> </w:t>
            </w:r>
            <w:r w:rsidRPr="00A068B0">
              <w:rPr>
                <w:spacing w:val="0"/>
                <w:sz w:val="20"/>
              </w:rPr>
              <w:t>ms</w:t>
            </w:r>
          </w:p>
        </w:tc>
        <w:tc>
          <w:tcPr>
            <w:tcW w:w="1422" w:type="dxa"/>
            <w:gridSpan w:val="3"/>
          </w:tcPr>
          <w:p w14:paraId="5388FB5C" w14:textId="77777777" w:rsidR="0029104E" w:rsidRPr="00A068B0" w:rsidRDefault="0029104E" w:rsidP="00A068B0">
            <w:pPr>
              <w:spacing w:before="120" w:after="120"/>
              <w:rPr>
                <w:spacing w:val="0"/>
                <w:sz w:val="20"/>
              </w:rPr>
            </w:pPr>
          </w:p>
        </w:tc>
        <w:tc>
          <w:tcPr>
            <w:tcW w:w="1586" w:type="dxa"/>
            <w:gridSpan w:val="3"/>
          </w:tcPr>
          <w:p w14:paraId="491FDB67" w14:textId="77777777" w:rsidR="0029104E" w:rsidRPr="00A068B0" w:rsidRDefault="0029104E" w:rsidP="00A068B0">
            <w:pPr>
              <w:spacing w:before="120" w:after="120"/>
              <w:rPr>
                <w:spacing w:val="0"/>
                <w:sz w:val="20"/>
              </w:rPr>
            </w:pPr>
          </w:p>
        </w:tc>
      </w:tr>
      <w:tr w:rsidR="0029104E" w:rsidRPr="003B2076" w14:paraId="00D58E6B" w14:textId="77777777" w:rsidTr="0078701E">
        <w:tc>
          <w:tcPr>
            <w:tcW w:w="2987" w:type="dxa"/>
            <w:gridSpan w:val="7"/>
          </w:tcPr>
          <w:p w14:paraId="7A979123" w14:textId="77777777" w:rsidR="0029104E" w:rsidRPr="00A068B0" w:rsidRDefault="0029104E" w:rsidP="00A068B0">
            <w:pPr>
              <w:spacing w:before="120" w:after="120"/>
              <w:jc w:val="left"/>
              <w:rPr>
                <w:spacing w:val="0"/>
                <w:sz w:val="20"/>
              </w:rPr>
            </w:pPr>
            <w:r w:rsidRPr="00A068B0">
              <w:rPr>
                <w:spacing w:val="0"/>
                <w:sz w:val="20"/>
              </w:rPr>
              <w:t>Reactance/Resistance Ratio of source*</w:t>
            </w:r>
          </w:p>
        </w:tc>
        <w:tc>
          <w:tcPr>
            <w:tcW w:w="996" w:type="dxa"/>
            <w:gridSpan w:val="2"/>
          </w:tcPr>
          <w:p w14:paraId="23A7E7A6" w14:textId="77777777" w:rsidR="0029104E" w:rsidRPr="00A068B0" w:rsidRDefault="0029104E" w:rsidP="00A068B0">
            <w:pPr>
              <w:spacing w:before="120" w:after="120"/>
              <w:jc w:val="center"/>
              <w:rPr>
                <w:i/>
                <w:spacing w:val="0"/>
                <w:sz w:val="20"/>
              </w:rPr>
            </w:pPr>
            <w:r w:rsidRPr="00A068B0">
              <w:rPr>
                <w:i/>
                <w:spacing w:val="0"/>
                <w:sz w:val="20"/>
                <w:vertAlign w:val="superscript"/>
              </w:rPr>
              <w:t>X</w:t>
            </w:r>
            <w:r w:rsidRPr="00A068B0">
              <w:rPr>
                <w:i/>
                <w:spacing w:val="0"/>
                <w:sz w:val="20"/>
              </w:rPr>
              <w:t>/</w:t>
            </w:r>
            <w:r w:rsidRPr="00A068B0">
              <w:rPr>
                <w:i/>
                <w:spacing w:val="0"/>
                <w:sz w:val="20"/>
                <w:vertAlign w:val="subscript"/>
              </w:rPr>
              <w:t>R</w:t>
            </w:r>
          </w:p>
        </w:tc>
        <w:tc>
          <w:tcPr>
            <w:tcW w:w="998" w:type="dxa"/>
            <w:gridSpan w:val="6"/>
          </w:tcPr>
          <w:p w14:paraId="7B6E8F90" w14:textId="77777777" w:rsidR="0029104E" w:rsidRPr="00A068B0" w:rsidRDefault="0029104E" w:rsidP="00A068B0">
            <w:pPr>
              <w:spacing w:before="120" w:after="120"/>
              <w:rPr>
                <w:spacing w:val="0"/>
                <w:sz w:val="20"/>
              </w:rPr>
            </w:pPr>
          </w:p>
        </w:tc>
        <w:tc>
          <w:tcPr>
            <w:tcW w:w="1422" w:type="dxa"/>
            <w:gridSpan w:val="6"/>
          </w:tcPr>
          <w:p w14:paraId="5B86735C" w14:textId="77777777" w:rsidR="0029104E" w:rsidRPr="00A068B0" w:rsidRDefault="0029104E" w:rsidP="00A068B0">
            <w:pPr>
              <w:spacing w:before="120" w:after="120"/>
              <w:rPr>
                <w:spacing w:val="0"/>
                <w:sz w:val="20"/>
              </w:rPr>
            </w:pPr>
            <w:r w:rsidRPr="00A068B0">
              <w:rPr>
                <w:spacing w:val="0"/>
                <w:sz w:val="20"/>
              </w:rPr>
              <w:t>Time to trip</w:t>
            </w:r>
          </w:p>
        </w:tc>
        <w:tc>
          <w:tcPr>
            <w:tcW w:w="1422" w:type="dxa"/>
            <w:gridSpan w:val="3"/>
          </w:tcPr>
          <w:p w14:paraId="50046790" w14:textId="77777777" w:rsidR="0029104E" w:rsidRPr="00A068B0" w:rsidRDefault="0029104E" w:rsidP="00A068B0">
            <w:pPr>
              <w:spacing w:before="120" w:after="120"/>
              <w:rPr>
                <w:spacing w:val="0"/>
                <w:sz w:val="20"/>
              </w:rPr>
            </w:pPr>
          </w:p>
        </w:tc>
        <w:tc>
          <w:tcPr>
            <w:tcW w:w="1586" w:type="dxa"/>
            <w:gridSpan w:val="3"/>
          </w:tcPr>
          <w:p w14:paraId="5405E2AB" w14:textId="77777777" w:rsidR="0029104E" w:rsidRPr="00A068B0" w:rsidRDefault="0029104E" w:rsidP="00A068B0">
            <w:pPr>
              <w:spacing w:before="120" w:after="120"/>
              <w:rPr>
                <w:spacing w:val="0"/>
                <w:sz w:val="20"/>
              </w:rPr>
            </w:pPr>
            <w:r w:rsidRPr="00A068B0">
              <w:rPr>
                <w:spacing w:val="0"/>
                <w:sz w:val="20"/>
              </w:rPr>
              <w:t>In seconds</w:t>
            </w:r>
          </w:p>
        </w:tc>
      </w:tr>
      <w:tr w:rsidR="0029104E" w:rsidRPr="003B2076" w14:paraId="3DA42BE7" w14:textId="77777777" w:rsidTr="0078701E">
        <w:tc>
          <w:tcPr>
            <w:tcW w:w="9411" w:type="dxa"/>
            <w:gridSpan w:val="27"/>
          </w:tcPr>
          <w:p w14:paraId="1BC55F9D" w14:textId="18EB1389" w:rsidR="0029104E" w:rsidRPr="00A068B0" w:rsidRDefault="0029104E" w:rsidP="00A068B0">
            <w:pPr>
              <w:spacing w:before="120" w:after="120"/>
              <w:rPr>
                <w:spacing w:val="0"/>
                <w:sz w:val="20"/>
              </w:rPr>
            </w:pPr>
            <w:r w:rsidRPr="00A068B0">
              <w:rPr>
                <w:spacing w:val="0"/>
                <w:sz w:val="20"/>
              </w:rPr>
              <w:t>For rotating machines and linear piston machines the test should produce a 0</w:t>
            </w:r>
            <w:r w:rsidR="004314BC" w:rsidRPr="00A068B0">
              <w:rPr>
                <w:spacing w:val="0"/>
                <w:sz w:val="20"/>
              </w:rPr>
              <w:t xml:space="preserve"> </w:t>
            </w:r>
            <w:r w:rsidRPr="00A068B0">
              <w:rPr>
                <w:spacing w:val="0"/>
                <w:sz w:val="20"/>
              </w:rPr>
              <w:t>s – 2</w:t>
            </w:r>
            <w:r w:rsidR="004314BC" w:rsidRPr="00A068B0">
              <w:rPr>
                <w:spacing w:val="0"/>
                <w:sz w:val="20"/>
              </w:rPr>
              <w:t xml:space="preserve"> </w:t>
            </w:r>
            <w:r w:rsidRPr="00A068B0">
              <w:rPr>
                <w:spacing w:val="0"/>
                <w:sz w:val="20"/>
              </w:rPr>
              <w:t xml:space="preserve">s plot of the short circuit current as seen at the </w:t>
            </w:r>
            <w:r w:rsidRPr="00A068B0">
              <w:rPr>
                <w:b/>
                <w:spacing w:val="0"/>
                <w:sz w:val="20"/>
              </w:rPr>
              <w:t xml:space="preserve">Micro-generator </w:t>
            </w:r>
            <w:r w:rsidRPr="00A068B0">
              <w:rPr>
                <w:spacing w:val="0"/>
                <w:sz w:val="20"/>
              </w:rPr>
              <w:t>terminals.</w:t>
            </w:r>
          </w:p>
          <w:p w14:paraId="7DF1BB1C" w14:textId="77777777" w:rsidR="0029104E" w:rsidRPr="00A068B0" w:rsidRDefault="0029104E" w:rsidP="00A068B0">
            <w:pPr>
              <w:spacing w:before="120" w:after="120"/>
              <w:rPr>
                <w:spacing w:val="0"/>
                <w:sz w:val="20"/>
              </w:rPr>
            </w:pPr>
            <w:r w:rsidRPr="00A068B0">
              <w:rPr>
                <w:spacing w:val="0"/>
                <w:sz w:val="20"/>
              </w:rPr>
              <w:t>* Values for these parameters should be provided where the short circuit duration is sufficiently long to enable interpolation of the plot</w:t>
            </w:r>
          </w:p>
        </w:tc>
      </w:tr>
      <w:tr w:rsidR="0029104E" w:rsidRPr="003B2076" w14:paraId="0D1A1BEA" w14:textId="77777777" w:rsidTr="0078701E">
        <w:trPr>
          <w:trHeight w:val="555"/>
        </w:trPr>
        <w:tc>
          <w:tcPr>
            <w:tcW w:w="8110" w:type="dxa"/>
            <w:gridSpan w:val="25"/>
            <w:shd w:val="clear" w:color="auto" w:fill="D9D9D9"/>
          </w:tcPr>
          <w:p w14:paraId="5E350F6A" w14:textId="77777777" w:rsidR="0029104E" w:rsidRPr="00A068B0" w:rsidRDefault="0029104E" w:rsidP="00A068B0">
            <w:pPr>
              <w:spacing w:before="120" w:after="120"/>
              <w:rPr>
                <w:b/>
                <w:spacing w:val="0"/>
                <w:sz w:val="20"/>
              </w:rPr>
            </w:pPr>
            <w:r w:rsidRPr="00A068B0">
              <w:rPr>
                <w:b/>
                <w:spacing w:val="0"/>
                <w:sz w:val="20"/>
                <w:lang w:eastAsia="en-GB"/>
              </w:rPr>
              <w:t xml:space="preserve">Logic Interface. </w:t>
            </w:r>
          </w:p>
        </w:tc>
        <w:tc>
          <w:tcPr>
            <w:tcW w:w="1301" w:type="dxa"/>
            <w:gridSpan w:val="2"/>
          </w:tcPr>
          <w:p w14:paraId="349D2ED3" w14:textId="77777777" w:rsidR="0029104E" w:rsidRPr="00A068B0" w:rsidRDefault="0029104E" w:rsidP="00A068B0">
            <w:pPr>
              <w:spacing w:before="120" w:after="120"/>
              <w:rPr>
                <w:spacing w:val="0"/>
                <w:sz w:val="20"/>
              </w:rPr>
            </w:pPr>
            <w:r w:rsidRPr="00A068B0">
              <w:rPr>
                <w:spacing w:val="0"/>
                <w:sz w:val="20"/>
                <w:lang w:eastAsia="en-GB"/>
              </w:rPr>
              <w:t>Yes</w:t>
            </w:r>
          </w:p>
        </w:tc>
      </w:tr>
      <w:tr w:rsidR="0029104E" w:rsidRPr="003B2076" w14:paraId="13EEE1C7" w14:textId="77777777" w:rsidTr="0078701E">
        <w:trPr>
          <w:trHeight w:val="555"/>
        </w:trPr>
        <w:tc>
          <w:tcPr>
            <w:tcW w:w="8110" w:type="dxa"/>
            <w:gridSpan w:val="25"/>
            <w:shd w:val="clear" w:color="auto" w:fill="D9D9D9"/>
          </w:tcPr>
          <w:p w14:paraId="3DAD8985" w14:textId="6EAA5C64" w:rsidR="0029104E" w:rsidRPr="00A068B0" w:rsidRDefault="0029104E" w:rsidP="00A068B0">
            <w:pPr>
              <w:spacing w:before="120" w:after="120"/>
              <w:rPr>
                <w:b/>
                <w:spacing w:val="0"/>
                <w:sz w:val="20"/>
              </w:rPr>
            </w:pPr>
            <w:r w:rsidRPr="00A068B0">
              <w:rPr>
                <w:b/>
                <w:spacing w:val="0"/>
                <w:sz w:val="20"/>
              </w:rPr>
              <w:t>Self-Monitoring solid state switching</w:t>
            </w:r>
            <w:r w:rsidRPr="00A068B0">
              <w:rPr>
                <w:b/>
                <w:spacing w:val="0"/>
                <w:sz w:val="20"/>
                <w:lang w:eastAsia="en-GB"/>
              </w:rPr>
              <w:t>:</w:t>
            </w:r>
            <w:r w:rsidRPr="00A068B0">
              <w:rPr>
                <w:spacing w:val="0"/>
                <w:sz w:val="20"/>
              </w:rPr>
              <w:t xml:space="preserve"> No specified test requirements.  Refer to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6</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lang w:eastAsia="en-GB"/>
              </w:rPr>
              <w:t>.</w:t>
            </w:r>
          </w:p>
        </w:tc>
        <w:tc>
          <w:tcPr>
            <w:tcW w:w="1301" w:type="dxa"/>
            <w:gridSpan w:val="2"/>
          </w:tcPr>
          <w:p w14:paraId="45817EEB" w14:textId="77777777" w:rsidR="0029104E" w:rsidRPr="00A068B0" w:rsidRDefault="0029104E" w:rsidP="00A068B0">
            <w:pPr>
              <w:spacing w:before="120" w:after="120"/>
              <w:rPr>
                <w:spacing w:val="0"/>
                <w:sz w:val="20"/>
              </w:rPr>
            </w:pPr>
            <w:r w:rsidRPr="00A068B0">
              <w:rPr>
                <w:spacing w:val="0"/>
                <w:sz w:val="20"/>
              </w:rPr>
              <w:t>Yes/or NA</w:t>
            </w:r>
          </w:p>
        </w:tc>
      </w:tr>
      <w:tr w:rsidR="0029104E" w:rsidRPr="003B2076" w14:paraId="0C83CC40" w14:textId="77777777" w:rsidTr="0078701E">
        <w:trPr>
          <w:trHeight w:val="555"/>
        </w:trPr>
        <w:tc>
          <w:tcPr>
            <w:tcW w:w="8110" w:type="dxa"/>
            <w:gridSpan w:val="25"/>
          </w:tcPr>
          <w:p w14:paraId="4E58520E" w14:textId="79E7A8EB" w:rsidR="0029104E" w:rsidRPr="00A068B0" w:rsidRDefault="0029104E" w:rsidP="00A068B0">
            <w:pPr>
              <w:spacing w:before="120" w:after="120"/>
              <w:rPr>
                <w:spacing w:val="0"/>
                <w:sz w:val="20"/>
              </w:rPr>
            </w:pPr>
            <w:r w:rsidRPr="00A068B0">
              <w:rPr>
                <w:spacing w:val="0"/>
                <w:sz w:val="20"/>
              </w:rPr>
              <w:t xml:space="preserve">It has been verified that in the event of the solid state switching device failing to disconnect the </w:t>
            </w:r>
            <w:r w:rsidRPr="00A068B0">
              <w:rPr>
                <w:b/>
                <w:spacing w:val="0"/>
                <w:sz w:val="20"/>
              </w:rPr>
              <w:t>Micro-generator</w:t>
            </w:r>
            <w:r w:rsidRPr="00A068B0">
              <w:rPr>
                <w:spacing w:val="0"/>
                <w:sz w:val="20"/>
              </w:rPr>
              <w:t xml:space="preserve">, the voltage on the output side of the switching device is reduced to a value below 50 </w:t>
            </w:r>
            <w:r w:rsidR="004314BC" w:rsidRPr="00A068B0">
              <w:rPr>
                <w:spacing w:val="0"/>
                <w:sz w:val="20"/>
              </w:rPr>
              <w:t xml:space="preserve">V </w:t>
            </w:r>
            <w:r w:rsidRPr="00A068B0">
              <w:rPr>
                <w:spacing w:val="0"/>
                <w:sz w:val="20"/>
              </w:rPr>
              <w:t>within 0.5 s.</w:t>
            </w:r>
          </w:p>
        </w:tc>
        <w:tc>
          <w:tcPr>
            <w:tcW w:w="1301" w:type="dxa"/>
            <w:gridSpan w:val="2"/>
          </w:tcPr>
          <w:p w14:paraId="2D50B6DB" w14:textId="77777777" w:rsidR="0029104E" w:rsidRPr="00A068B0" w:rsidRDefault="0029104E" w:rsidP="00A068B0">
            <w:pPr>
              <w:spacing w:before="120" w:after="120"/>
              <w:rPr>
                <w:spacing w:val="0"/>
                <w:sz w:val="20"/>
              </w:rPr>
            </w:pPr>
          </w:p>
        </w:tc>
      </w:tr>
      <w:tr w:rsidR="0029104E" w:rsidRPr="003B2076" w14:paraId="148BB3CF" w14:textId="77777777" w:rsidTr="0078701E">
        <w:tc>
          <w:tcPr>
            <w:tcW w:w="9411" w:type="dxa"/>
            <w:gridSpan w:val="27"/>
            <w:shd w:val="clear" w:color="auto" w:fill="D9D9D9"/>
          </w:tcPr>
          <w:p w14:paraId="373F5AD0" w14:textId="77777777" w:rsidR="0029104E" w:rsidRPr="00A068B0" w:rsidRDefault="0029104E" w:rsidP="00A068B0">
            <w:pPr>
              <w:spacing w:before="120" w:after="120"/>
              <w:rPr>
                <w:spacing w:val="0"/>
                <w:sz w:val="20"/>
              </w:rPr>
            </w:pPr>
            <w:r w:rsidRPr="00A068B0">
              <w:rPr>
                <w:spacing w:val="0"/>
                <w:sz w:val="20"/>
              </w:rPr>
              <w:t xml:space="preserve">Additional comments </w:t>
            </w:r>
          </w:p>
        </w:tc>
      </w:tr>
      <w:tr w:rsidR="0029104E" w:rsidRPr="003B2076" w14:paraId="3939D7DA" w14:textId="77777777" w:rsidTr="0078701E">
        <w:tc>
          <w:tcPr>
            <w:tcW w:w="9411" w:type="dxa"/>
            <w:gridSpan w:val="27"/>
          </w:tcPr>
          <w:p w14:paraId="4E7DC24C" w14:textId="77777777" w:rsidR="0029104E" w:rsidRPr="00A068B0" w:rsidRDefault="0029104E" w:rsidP="00A068B0">
            <w:pPr>
              <w:spacing w:before="120" w:after="120"/>
              <w:rPr>
                <w:spacing w:val="0"/>
                <w:lang w:eastAsia="en-GB"/>
              </w:rPr>
            </w:pPr>
          </w:p>
          <w:p w14:paraId="4993BCFE" w14:textId="77777777" w:rsidR="0029104E" w:rsidRPr="00A068B0" w:rsidRDefault="0029104E" w:rsidP="00A068B0">
            <w:pPr>
              <w:spacing w:before="120" w:after="120"/>
              <w:rPr>
                <w:spacing w:val="0"/>
                <w:lang w:eastAsia="en-GB"/>
              </w:rPr>
            </w:pPr>
          </w:p>
          <w:p w14:paraId="43C63EE1" w14:textId="77777777" w:rsidR="0029104E" w:rsidRPr="00A068B0" w:rsidRDefault="0029104E" w:rsidP="00A068B0">
            <w:pPr>
              <w:spacing w:before="120" w:after="120"/>
              <w:rPr>
                <w:spacing w:val="0"/>
                <w:lang w:eastAsia="en-GB"/>
              </w:rPr>
            </w:pPr>
          </w:p>
          <w:p w14:paraId="27671914" w14:textId="77777777" w:rsidR="0029104E" w:rsidRPr="00A068B0" w:rsidRDefault="0029104E" w:rsidP="00A068B0">
            <w:pPr>
              <w:spacing w:before="120" w:after="120"/>
              <w:rPr>
                <w:spacing w:val="0"/>
                <w:lang w:eastAsia="en-GB"/>
              </w:rPr>
            </w:pPr>
          </w:p>
        </w:tc>
      </w:tr>
    </w:tbl>
    <w:p w14:paraId="7B1A99E3" w14:textId="77777777" w:rsidR="0029104E" w:rsidRPr="003B2076" w:rsidRDefault="0029104E" w:rsidP="0029104E"/>
    <w:p w14:paraId="468E958C" w14:textId="77777777" w:rsidR="0029104E" w:rsidRPr="00A068B0" w:rsidRDefault="0029104E" w:rsidP="0029104E">
      <w:pPr>
        <w:rPr>
          <w:sz w:val="20"/>
        </w:rPr>
      </w:pPr>
      <w:r w:rsidRPr="003B2076">
        <w:br w:type="page"/>
      </w:r>
    </w:p>
    <w:p w14:paraId="670BEDE7" w14:textId="77777777" w:rsidR="0029104E" w:rsidRPr="003B2076" w:rsidRDefault="0029104E" w:rsidP="0029104E">
      <w:pPr>
        <w:sectPr w:rsidR="0029104E" w:rsidRPr="003B2076" w:rsidSect="002A7D6F">
          <w:pgSz w:w="11906" w:h="16838"/>
          <w:pgMar w:top="1440" w:right="1440" w:bottom="1440" w:left="1440" w:header="708" w:footer="708" w:gutter="0"/>
          <w:cols w:space="708"/>
          <w:docGrid w:linePitch="360"/>
        </w:sect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5697"/>
      </w:tblGrid>
      <w:tr w:rsidR="0029104E" w:rsidRPr="003B2076" w14:paraId="377B6C76" w14:textId="77777777" w:rsidTr="000A6A63">
        <w:tc>
          <w:tcPr>
            <w:tcW w:w="9064" w:type="dxa"/>
            <w:gridSpan w:val="2"/>
            <w:shd w:val="clear" w:color="auto" w:fill="DBE5F1" w:themeFill="accent1" w:themeFillTint="33"/>
          </w:tcPr>
          <w:p w14:paraId="4FB2B326" w14:textId="77777777" w:rsidR="0029104E" w:rsidRPr="00A068B0" w:rsidRDefault="0029104E" w:rsidP="00A068B0">
            <w:pPr>
              <w:spacing w:before="120" w:after="120"/>
              <w:jc w:val="center"/>
              <w:rPr>
                <w:b/>
                <w:spacing w:val="0"/>
                <w:sz w:val="28"/>
              </w:rPr>
            </w:pPr>
            <w:r w:rsidRPr="00A068B0">
              <w:rPr>
                <w:b/>
                <w:spacing w:val="0"/>
                <w:sz w:val="28"/>
              </w:rPr>
              <w:lastRenderedPageBreak/>
              <w:t>Form D: Micro-generator Decommissioning Confirmation</w:t>
            </w:r>
          </w:p>
          <w:p w14:paraId="40E54B02" w14:textId="18A769CF" w:rsidR="0029104E" w:rsidRPr="00A068B0" w:rsidRDefault="0029104E" w:rsidP="00A068B0">
            <w:pPr>
              <w:spacing w:before="120" w:after="120"/>
              <w:rPr>
                <w:spacing w:val="0"/>
                <w:sz w:val="24"/>
                <w:lang w:eastAsia="en-GB"/>
              </w:rPr>
            </w:pPr>
            <w:r w:rsidRPr="00A068B0">
              <w:rPr>
                <w:b/>
                <w:spacing w:val="0"/>
                <w:sz w:val="20"/>
              </w:rPr>
              <w:t>Micro-generator</w:t>
            </w:r>
            <w:r w:rsidRPr="00A068B0">
              <w:rPr>
                <w:spacing w:val="0"/>
                <w:sz w:val="20"/>
              </w:rPr>
              <w:t xml:space="preserve"> </w:t>
            </w:r>
            <w:r w:rsidRPr="00A068B0">
              <w:rPr>
                <w:spacing w:val="0"/>
                <w:sz w:val="20"/>
                <w:lang w:eastAsia="en-GB"/>
              </w:rPr>
              <w:t xml:space="preserve">de-commissioning form and declaration, to be provided to the </w:t>
            </w:r>
            <w:r w:rsidRPr="00A068B0">
              <w:rPr>
                <w:b/>
                <w:spacing w:val="0"/>
                <w:sz w:val="20"/>
                <w:lang w:eastAsia="en-GB"/>
              </w:rPr>
              <w:t>DNO</w:t>
            </w:r>
            <w:r w:rsidRPr="00A068B0">
              <w:rPr>
                <w:spacing w:val="0"/>
                <w:sz w:val="20"/>
                <w:lang w:eastAsia="en-GB"/>
              </w:rPr>
              <w:t xml:space="preserve"> by the </w:t>
            </w:r>
            <w:r w:rsidRPr="00A068B0">
              <w:rPr>
                <w:b/>
                <w:spacing w:val="0"/>
                <w:sz w:val="20"/>
                <w:lang w:eastAsia="en-GB"/>
              </w:rPr>
              <w:t>Installer</w:t>
            </w:r>
            <w:r w:rsidRPr="00A068B0">
              <w:rPr>
                <w:spacing w:val="0"/>
                <w:sz w:val="20"/>
                <w:lang w:eastAsia="en-GB"/>
              </w:rPr>
              <w:t xml:space="preserve"> no later than 28 days after de-commissioning all, or some of the </w:t>
            </w:r>
            <w:r w:rsidRPr="00A068B0">
              <w:rPr>
                <w:b/>
                <w:spacing w:val="0"/>
                <w:sz w:val="20"/>
              </w:rPr>
              <w:t>Micro-generators</w:t>
            </w:r>
            <w:r w:rsidRPr="00A068B0">
              <w:rPr>
                <w:spacing w:val="0"/>
                <w:sz w:val="20"/>
                <w:lang w:eastAsia="en-GB"/>
              </w:rPr>
              <w:t xml:space="preserve"> in a </w:t>
            </w:r>
            <w:r w:rsidRPr="00A068B0">
              <w:rPr>
                <w:b/>
                <w:spacing w:val="0"/>
                <w:sz w:val="20"/>
                <w:lang w:eastAsia="en-GB"/>
              </w:rPr>
              <w:t>Customer’s Installation</w:t>
            </w:r>
            <w:r w:rsidRPr="00A068B0">
              <w:rPr>
                <w:spacing w:val="0"/>
                <w:sz w:val="20"/>
                <w:lang w:eastAsia="en-GB"/>
              </w:rPr>
              <w:t>.</w:t>
            </w:r>
          </w:p>
        </w:tc>
      </w:tr>
      <w:tr w:rsidR="0029104E" w:rsidRPr="003B2076" w14:paraId="065CF707" w14:textId="77777777" w:rsidTr="000A6A63">
        <w:tc>
          <w:tcPr>
            <w:tcW w:w="9064" w:type="dxa"/>
            <w:gridSpan w:val="2"/>
          </w:tcPr>
          <w:p w14:paraId="14FCB174" w14:textId="77777777" w:rsidR="0029104E" w:rsidRPr="00A068B0" w:rsidRDefault="0029104E" w:rsidP="00A068B0">
            <w:pPr>
              <w:spacing w:before="120" w:after="120"/>
              <w:rPr>
                <w:spacing w:val="0"/>
                <w:sz w:val="24"/>
                <w:lang w:eastAsia="en-GB"/>
              </w:rPr>
            </w:pPr>
            <w:r w:rsidRPr="00A068B0">
              <w:rPr>
                <w:spacing w:val="0"/>
                <w:lang w:eastAsia="en-GB"/>
              </w:rPr>
              <w:t xml:space="preserve">To </w:t>
            </w:r>
            <w:r w:rsidRPr="00A068B0">
              <w:rPr>
                <w:spacing w:val="0"/>
                <w:lang w:eastAsia="en-GB"/>
              </w:rPr>
              <w:tab/>
              <w:t>ABC electricity distribution                             DNO</w:t>
            </w:r>
          </w:p>
          <w:p w14:paraId="04DF5217" w14:textId="6992D8E1" w:rsidR="0029104E" w:rsidRPr="00A068B0" w:rsidRDefault="0029104E" w:rsidP="00A068B0">
            <w:pPr>
              <w:spacing w:before="120" w:after="120"/>
              <w:rPr>
                <w:spacing w:val="0"/>
                <w:sz w:val="24"/>
                <w:lang w:eastAsia="en-GB"/>
              </w:rPr>
            </w:pPr>
            <w:r w:rsidRPr="00A068B0">
              <w:rPr>
                <w:spacing w:val="0"/>
                <w:lang w:eastAsia="en-GB"/>
              </w:rPr>
              <w:t>99 West St, Imaginary Town, ZZ99 9AA        abced@wxyz.com</w:t>
            </w:r>
          </w:p>
        </w:tc>
      </w:tr>
      <w:tr w:rsidR="0029104E" w:rsidRPr="003B2076" w14:paraId="652FD19D" w14:textId="77777777" w:rsidTr="000A6A63">
        <w:tc>
          <w:tcPr>
            <w:tcW w:w="9064" w:type="dxa"/>
            <w:gridSpan w:val="2"/>
            <w:shd w:val="clear" w:color="auto" w:fill="D9D9D9" w:themeFill="background1" w:themeFillShade="D9"/>
            <w:vAlign w:val="center"/>
          </w:tcPr>
          <w:p w14:paraId="377D83A3" w14:textId="77777777" w:rsidR="0029104E" w:rsidRPr="00A068B0" w:rsidRDefault="0029104E" w:rsidP="00A068B0">
            <w:pPr>
              <w:spacing w:before="120" w:after="120"/>
              <w:rPr>
                <w:spacing w:val="0"/>
                <w:sz w:val="24"/>
                <w:highlight w:val="yellow"/>
              </w:rPr>
            </w:pPr>
            <w:r w:rsidRPr="00A068B0">
              <w:rPr>
                <w:b/>
                <w:spacing w:val="0"/>
                <w:sz w:val="20"/>
              </w:rPr>
              <w:t>Customer Details:</w:t>
            </w:r>
          </w:p>
        </w:tc>
      </w:tr>
      <w:tr w:rsidR="0029104E" w:rsidRPr="003B2076" w14:paraId="3FA5804A" w14:textId="77777777" w:rsidTr="000A6A63">
        <w:tc>
          <w:tcPr>
            <w:tcW w:w="3367" w:type="dxa"/>
            <w:vAlign w:val="center"/>
          </w:tcPr>
          <w:p w14:paraId="76896639" w14:textId="77777777" w:rsidR="0029104E" w:rsidRPr="00A068B0" w:rsidRDefault="0029104E" w:rsidP="00A068B0">
            <w:pPr>
              <w:spacing w:before="120" w:after="120"/>
              <w:rPr>
                <w:spacing w:val="0"/>
                <w:highlight w:val="yellow"/>
              </w:rPr>
            </w:pPr>
            <w:r w:rsidRPr="00A068B0">
              <w:rPr>
                <w:b/>
                <w:spacing w:val="0"/>
                <w:sz w:val="20"/>
              </w:rPr>
              <w:t>Customer</w:t>
            </w:r>
            <w:r w:rsidRPr="00A068B0">
              <w:rPr>
                <w:spacing w:val="0"/>
                <w:sz w:val="20"/>
              </w:rPr>
              <w:t xml:space="preserve"> (name)</w:t>
            </w:r>
          </w:p>
        </w:tc>
        <w:tc>
          <w:tcPr>
            <w:tcW w:w="5697" w:type="dxa"/>
          </w:tcPr>
          <w:p w14:paraId="10239205" w14:textId="77777777" w:rsidR="0029104E" w:rsidRPr="00A068B0" w:rsidRDefault="0029104E" w:rsidP="00A068B0">
            <w:pPr>
              <w:spacing w:before="120" w:after="120"/>
              <w:rPr>
                <w:spacing w:val="0"/>
                <w:sz w:val="24"/>
                <w:highlight w:val="yellow"/>
              </w:rPr>
            </w:pPr>
          </w:p>
        </w:tc>
      </w:tr>
      <w:tr w:rsidR="0029104E" w:rsidRPr="003B2076" w14:paraId="2B08CE2D" w14:textId="77777777" w:rsidTr="000A6A63">
        <w:tc>
          <w:tcPr>
            <w:tcW w:w="3367" w:type="dxa"/>
            <w:vAlign w:val="center"/>
          </w:tcPr>
          <w:p w14:paraId="4B3772BF" w14:textId="77777777" w:rsidR="0029104E" w:rsidRPr="00A068B0" w:rsidRDefault="0029104E" w:rsidP="00A068B0">
            <w:pPr>
              <w:spacing w:before="120" w:after="120"/>
              <w:rPr>
                <w:spacing w:val="0"/>
                <w:highlight w:val="yellow"/>
              </w:rPr>
            </w:pPr>
            <w:r w:rsidRPr="00A068B0">
              <w:rPr>
                <w:spacing w:val="0"/>
                <w:sz w:val="20"/>
              </w:rPr>
              <w:t>Address</w:t>
            </w:r>
          </w:p>
        </w:tc>
        <w:tc>
          <w:tcPr>
            <w:tcW w:w="5697" w:type="dxa"/>
          </w:tcPr>
          <w:p w14:paraId="2939D764" w14:textId="77777777" w:rsidR="0029104E" w:rsidRPr="00A068B0" w:rsidRDefault="0029104E" w:rsidP="00A068B0">
            <w:pPr>
              <w:spacing w:before="120" w:after="120"/>
              <w:rPr>
                <w:spacing w:val="0"/>
                <w:sz w:val="24"/>
                <w:highlight w:val="yellow"/>
              </w:rPr>
            </w:pPr>
          </w:p>
        </w:tc>
      </w:tr>
      <w:tr w:rsidR="0029104E" w:rsidRPr="003B2076" w14:paraId="6FFE3ABF" w14:textId="77777777" w:rsidTr="000A6A63">
        <w:tc>
          <w:tcPr>
            <w:tcW w:w="3367" w:type="dxa"/>
            <w:vAlign w:val="center"/>
          </w:tcPr>
          <w:p w14:paraId="0BDA6CB1" w14:textId="77777777" w:rsidR="0029104E" w:rsidRPr="00A068B0" w:rsidRDefault="0029104E" w:rsidP="00A068B0">
            <w:pPr>
              <w:spacing w:before="120" w:after="120"/>
              <w:rPr>
                <w:spacing w:val="0"/>
                <w:highlight w:val="yellow"/>
              </w:rPr>
            </w:pPr>
            <w:r w:rsidRPr="00A068B0">
              <w:rPr>
                <w:spacing w:val="0"/>
                <w:sz w:val="20"/>
              </w:rPr>
              <w:t>Post Code</w:t>
            </w:r>
          </w:p>
        </w:tc>
        <w:tc>
          <w:tcPr>
            <w:tcW w:w="5697" w:type="dxa"/>
          </w:tcPr>
          <w:p w14:paraId="55887BB2" w14:textId="77777777" w:rsidR="0029104E" w:rsidRPr="00A068B0" w:rsidRDefault="0029104E" w:rsidP="00A068B0">
            <w:pPr>
              <w:spacing w:before="120" w:after="120"/>
              <w:rPr>
                <w:spacing w:val="0"/>
                <w:sz w:val="24"/>
                <w:highlight w:val="yellow"/>
              </w:rPr>
            </w:pPr>
          </w:p>
        </w:tc>
      </w:tr>
      <w:tr w:rsidR="0029104E" w:rsidRPr="003B2076" w14:paraId="2C21FD51" w14:textId="77777777" w:rsidTr="000A6A63">
        <w:tc>
          <w:tcPr>
            <w:tcW w:w="3367" w:type="dxa"/>
            <w:vAlign w:val="center"/>
          </w:tcPr>
          <w:p w14:paraId="07209E7C" w14:textId="77777777" w:rsidR="0029104E" w:rsidRPr="00A068B0" w:rsidRDefault="0029104E" w:rsidP="00A068B0">
            <w:pPr>
              <w:spacing w:before="120" w:after="120"/>
              <w:rPr>
                <w:spacing w:val="0"/>
                <w:highlight w:val="yellow"/>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5697" w:type="dxa"/>
          </w:tcPr>
          <w:p w14:paraId="096CC082" w14:textId="77777777" w:rsidR="0029104E" w:rsidRPr="00A068B0" w:rsidRDefault="0029104E" w:rsidP="00A068B0">
            <w:pPr>
              <w:spacing w:before="120" w:after="120"/>
              <w:rPr>
                <w:spacing w:val="0"/>
                <w:sz w:val="24"/>
                <w:highlight w:val="yellow"/>
              </w:rPr>
            </w:pPr>
          </w:p>
        </w:tc>
      </w:tr>
      <w:tr w:rsidR="0029104E" w:rsidRPr="003B2076" w14:paraId="66D09CA7" w14:textId="77777777" w:rsidTr="000A6A63">
        <w:tc>
          <w:tcPr>
            <w:tcW w:w="3367" w:type="dxa"/>
            <w:vAlign w:val="center"/>
          </w:tcPr>
          <w:p w14:paraId="2EFFC7D8" w14:textId="77777777" w:rsidR="0029104E" w:rsidRPr="00A068B0" w:rsidRDefault="0029104E" w:rsidP="00A068B0">
            <w:pPr>
              <w:spacing w:before="120" w:after="120"/>
              <w:rPr>
                <w:spacing w:val="0"/>
                <w:highlight w:val="yellow"/>
                <w:lang w:eastAsia="en-GB"/>
              </w:rPr>
            </w:pPr>
            <w:r w:rsidRPr="00A068B0">
              <w:rPr>
                <w:spacing w:val="0"/>
                <w:sz w:val="20"/>
              </w:rPr>
              <w:t>Telephone number</w:t>
            </w:r>
          </w:p>
        </w:tc>
        <w:tc>
          <w:tcPr>
            <w:tcW w:w="5697" w:type="dxa"/>
          </w:tcPr>
          <w:p w14:paraId="25A284E2" w14:textId="77777777" w:rsidR="0029104E" w:rsidRPr="00A068B0" w:rsidRDefault="0029104E" w:rsidP="00A068B0">
            <w:pPr>
              <w:spacing w:before="120" w:after="120"/>
              <w:rPr>
                <w:spacing w:val="0"/>
                <w:sz w:val="24"/>
                <w:highlight w:val="yellow"/>
                <w:lang w:eastAsia="en-GB"/>
              </w:rPr>
            </w:pPr>
          </w:p>
        </w:tc>
      </w:tr>
      <w:tr w:rsidR="0029104E" w:rsidRPr="003B2076" w14:paraId="4167F605" w14:textId="77777777" w:rsidTr="000A6A63">
        <w:tc>
          <w:tcPr>
            <w:tcW w:w="3367" w:type="dxa"/>
            <w:vAlign w:val="center"/>
          </w:tcPr>
          <w:p w14:paraId="6C16A89A" w14:textId="77777777" w:rsidR="0029104E" w:rsidRPr="00A068B0" w:rsidRDefault="0029104E" w:rsidP="00A068B0">
            <w:pPr>
              <w:spacing w:before="120" w:after="120"/>
              <w:rPr>
                <w:spacing w:val="0"/>
                <w:highlight w:val="yellow"/>
              </w:rPr>
            </w:pPr>
            <w:r w:rsidRPr="00A068B0">
              <w:rPr>
                <w:spacing w:val="0"/>
                <w:sz w:val="20"/>
              </w:rPr>
              <w:t>E-mail address</w:t>
            </w:r>
          </w:p>
        </w:tc>
        <w:tc>
          <w:tcPr>
            <w:tcW w:w="5697" w:type="dxa"/>
          </w:tcPr>
          <w:p w14:paraId="3C4F1867" w14:textId="77777777" w:rsidR="0029104E" w:rsidRPr="00A068B0" w:rsidRDefault="0029104E" w:rsidP="00A068B0">
            <w:pPr>
              <w:spacing w:before="120" w:after="120"/>
              <w:rPr>
                <w:spacing w:val="0"/>
                <w:sz w:val="24"/>
                <w:highlight w:val="yellow"/>
              </w:rPr>
            </w:pPr>
          </w:p>
        </w:tc>
      </w:tr>
      <w:tr w:rsidR="0029104E" w:rsidRPr="003B2076" w14:paraId="10DFD37A" w14:textId="77777777" w:rsidTr="000A6A63">
        <w:tc>
          <w:tcPr>
            <w:tcW w:w="3367" w:type="dxa"/>
            <w:vAlign w:val="center"/>
          </w:tcPr>
          <w:p w14:paraId="4C55E60C" w14:textId="77777777" w:rsidR="0029104E" w:rsidRPr="00A068B0" w:rsidRDefault="0029104E" w:rsidP="00A068B0">
            <w:pPr>
              <w:spacing w:before="120" w:after="120"/>
              <w:rPr>
                <w:spacing w:val="0"/>
                <w:highlight w:val="yellow"/>
                <w:lang w:eastAsia="en-GB"/>
              </w:rPr>
            </w:pPr>
            <w:r w:rsidRPr="00A068B0">
              <w:rPr>
                <w:spacing w:val="0"/>
                <w:sz w:val="20"/>
              </w:rPr>
              <w:t>MPAN(s)</w:t>
            </w:r>
          </w:p>
        </w:tc>
        <w:tc>
          <w:tcPr>
            <w:tcW w:w="5697" w:type="dxa"/>
          </w:tcPr>
          <w:p w14:paraId="16673819" w14:textId="77777777" w:rsidR="0029104E" w:rsidRPr="00A068B0" w:rsidRDefault="0029104E" w:rsidP="00A068B0">
            <w:pPr>
              <w:spacing w:before="120" w:after="120"/>
              <w:rPr>
                <w:spacing w:val="0"/>
                <w:sz w:val="24"/>
                <w:highlight w:val="yellow"/>
                <w:lang w:eastAsia="en-GB"/>
              </w:rPr>
            </w:pPr>
          </w:p>
        </w:tc>
      </w:tr>
      <w:tr w:rsidR="0029104E" w:rsidRPr="003B2076" w14:paraId="7C826323" w14:textId="77777777" w:rsidTr="000A6A63">
        <w:tc>
          <w:tcPr>
            <w:tcW w:w="9064" w:type="dxa"/>
            <w:gridSpan w:val="2"/>
            <w:shd w:val="clear" w:color="auto" w:fill="BFBFBF" w:themeFill="background1" w:themeFillShade="BF"/>
            <w:vAlign w:val="center"/>
          </w:tcPr>
          <w:p w14:paraId="75C0B23A" w14:textId="77777777" w:rsidR="0029104E" w:rsidRPr="00A068B0" w:rsidRDefault="0029104E" w:rsidP="00A068B0">
            <w:pPr>
              <w:spacing w:before="120" w:after="120"/>
              <w:rPr>
                <w:spacing w:val="0"/>
                <w:sz w:val="24"/>
                <w:highlight w:val="yellow"/>
                <w:lang w:eastAsia="en-GB"/>
              </w:rPr>
            </w:pPr>
            <w:r w:rsidRPr="00A068B0">
              <w:rPr>
                <w:b/>
                <w:spacing w:val="0"/>
                <w:sz w:val="20"/>
              </w:rPr>
              <w:t>Installer Details:</w:t>
            </w:r>
          </w:p>
        </w:tc>
      </w:tr>
      <w:tr w:rsidR="0029104E" w:rsidRPr="003B2076" w14:paraId="79097920" w14:textId="77777777" w:rsidTr="000A6A63">
        <w:tc>
          <w:tcPr>
            <w:tcW w:w="3367" w:type="dxa"/>
            <w:vAlign w:val="center"/>
          </w:tcPr>
          <w:p w14:paraId="31223086" w14:textId="77777777" w:rsidR="0029104E" w:rsidRPr="00A068B0" w:rsidRDefault="0029104E" w:rsidP="00A068B0">
            <w:pPr>
              <w:spacing w:before="120" w:after="120"/>
              <w:rPr>
                <w:spacing w:val="0"/>
                <w:sz w:val="20"/>
              </w:rPr>
            </w:pPr>
            <w:r w:rsidRPr="00A068B0">
              <w:rPr>
                <w:b/>
                <w:spacing w:val="0"/>
                <w:sz w:val="20"/>
              </w:rPr>
              <w:t>Installer</w:t>
            </w:r>
          </w:p>
        </w:tc>
        <w:tc>
          <w:tcPr>
            <w:tcW w:w="5697" w:type="dxa"/>
          </w:tcPr>
          <w:p w14:paraId="07AC536F" w14:textId="77777777" w:rsidR="0029104E" w:rsidRPr="00A068B0" w:rsidRDefault="0029104E" w:rsidP="00A068B0">
            <w:pPr>
              <w:spacing w:before="120" w:after="120"/>
              <w:rPr>
                <w:spacing w:val="0"/>
                <w:sz w:val="24"/>
                <w:highlight w:val="yellow"/>
                <w:lang w:eastAsia="en-GB"/>
              </w:rPr>
            </w:pPr>
          </w:p>
        </w:tc>
      </w:tr>
      <w:tr w:rsidR="0029104E" w:rsidRPr="003B2076" w14:paraId="743B599C" w14:textId="77777777" w:rsidTr="000A6A63">
        <w:tc>
          <w:tcPr>
            <w:tcW w:w="3367" w:type="dxa"/>
            <w:vAlign w:val="center"/>
          </w:tcPr>
          <w:p w14:paraId="7B78BC7A" w14:textId="77777777" w:rsidR="0029104E" w:rsidRPr="00A068B0" w:rsidRDefault="0029104E" w:rsidP="00A068B0">
            <w:pPr>
              <w:spacing w:before="120" w:after="120"/>
              <w:rPr>
                <w:spacing w:val="0"/>
                <w:sz w:val="20"/>
              </w:rPr>
            </w:pPr>
            <w:r w:rsidRPr="00A068B0">
              <w:rPr>
                <w:spacing w:val="0"/>
                <w:sz w:val="20"/>
              </w:rPr>
              <w:t>Accreditation / Qualification</w:t>
            </w:r>
          </w:p>
        </w:tc>
        <w:tc>
          <w:tcPr>
            <w:tcW w:w="5697" w:type="dxa"/>
          </w:tcPr>
          <w:p w14:paraId="61E39E43" w14:textId="77777777" w:rsidR="0029104E" w:rsidRPr="00A068B0" w:rsidRDefault="0029104E" w:rsidP="00A068B0">
            <w:pPr>
              <w:spacing w:before="120" w:after="120"/>
              <w:rPr>
                <w:spacing w:val="0"/>
                <w:sz w:val="24"/>
                <w:highlight w:val="yellow"/>
                <w:lang w:eastAsia="en-GB"/>
              </w:rPr>
            </w:pPr>
          </w:p>
        </w:tc>
      </w:tr>
      <w:tr w:rsidR="0029104E" w:rsidRPr="003B2076" w14:paraId="609C2844" w14:textId="77777777" w:rsidTr="000A6A63">
        <w:tc>
          <w:tcPr>
            <w:tcW w:w="3367" w:type="dxa"/>
            <w:vAlign w:val="center"/>
          </w:tcPr>
          <w:p w14:paraId="23E9BDBE" w14:textId="77777777" w:rsidR="0029104E" w:rsidRPr="00A068B0" w:rsidRDefault="0029104E" w:rsidP="00A068B0">
            <w:pPr>
              <w:spacing w:before="120" w:after="120"/>
              <w:rPr>
                <w:spacing w:val="0"/>
                <w:sz w:val="20"/>
              </w:rPr>
            </w:pPr>
            <w:r w:rsidRPr="00A068B0">
              <w:rPr>
                <w:spacing w:val="0"/>
                <w:sz w:val="20"/>
              </w:rPr>
              <w:t xml:space="preserve">Address </w:t>
            </w:r>
          </w:p>
        </w:tc>
        <w:tc>
          <w:tcPr>
            <w:tcW w:w="5697" w:type="dxa"/>
          </w:tcPr>
          <w:p w14:paraId="5920F677" w14:textId="77777777" w:rsidR="0029104E" w:rsidRPr="00A068B0" w:rsidRDefault="0029104E" w:rsidP="00A068B0">
            <w:pPr>
              <w:spacing w:before="120" w:after="120"/>
              <w:rPr>
                <w:spacing w:val="0"/>
                <w:sz w:val="24"/>
                <w:highlight w:val="yellow"/>
                <w:lang w:eastAsia="en-GB"/>
              </w:rPr>
            </w:pPr>
          </w:p>
        </w:tc>
      </w:tr>
      <w:tr w:rsidR="0029104E" w:rsidRPr="003B2076" w14:paraId="6E7B468E" w14:textId="77777777" w:rsidTr="000A6A63">
        <w:tc>
          <w:tcPr>
            <w:tcW w:w="3367" w:type="dxa"/>
            <w:vAlign w:val="center"/>
          </w:tcPr>
          <w:p w14:paraId="61C1AE44" w14:textId="77777777" w:rsidR="0029104E" w:rsidRPr="00A068B0" w:rsidRDefault="0029104E" w:rsidP="00A068B0">
            <w:pPr>
              <w:spacing w:before="120" w:after="120"/>
              <w:rPr>
                <w:spacing w:val="0"/>
                <w:sz w:val="20"/>
              </w:rPr>
            </w:pPr>
            <w:r w:rsidRPr="00A068B0">
              <w:rPr>
                <w:spacing w:val="0"/>
                <w:sz w:val="20"/>
              </w:rPr>
              <w:t>Post Code</w:t>
            </w:r>
          </w:p>
        </w:tc>
        <w:tc>
          <w:tcPr>
            <w:tcW w:w="5697" w:type="dxa"/>
          </w:tcPr>
          <w:p w14:paraId="5E474051" w14:textId="77777777" w:rsidR="0029104E" w:rsidRPr="00A068B0" w:rsidRDefault="0029104E" w:rsidP="00A068B0">
            <w:pPr>
              <w:spacing w:before="120" w:after="120"/>
              <w:rPr>
                <w:spacing w:val="0"/>
                <w:sz w:val="24"/>
                <w:highlight w:val="yellow"/>
                <w:lang w:eastAsia="en-GB"/>
              </w:rPr>
            </w:pPr>
          </w:p>
        </w:tc>
      </w:tr>
      <w:tr w:rsidR="0029104E" w:rsidRPr="003B2076" w14:paraId="0E7B26D1" w14:textId="77777777" w:rsidTr="000A6A63">
        <w:tc>
          <w:tcPr>
            <w:tcW w:w="3367" w:type="dxa"/>
            <w:vAlign w:val="center"/>
          </w:tcPr>
          <w:p w14:paraId="0A4E9B58" w14:textId="77777777" w:rsidR="0029104E" w:rsidRPr="00A068B0" w:rsidRDefault="0029104E" w:rsidP="00A068B0">
            <w:pPr>
              <w:spacing w:before="120" w:after="120"/>
              <w:rPr>
                <w:spacing w:val="0"/>
                <w:sz w:val="20"/>
              </w:rPr>
            </w:pPr>
            <w:r w:rsidRPr="00A068B0">
              <w:rPr>
                <w:spacing w:val="0"/>
                <w:sz w:val="20"/>
              </w:rPr>
              <w:t>Contact person</w:t>
            </w:r>
          </w:p>
        </w:tc>
        <w:tc>
          <w:tcPr>
            <w:tcW w:w="5697" w:type="dxa"/>
          </w:tcPr>
          <w:p w14:paraId="04AA25DC" w14:textId="77777777" w:rsidR="0029104E" w:rsidRPr="00A068B0" w:rsidRDefault="0029104E" w:rsidP="00A068B0">
            <w:pPr>
              <w:spacing w:before="120" w:after="120"/>
              <w:rPr>
                <w:spacing w:val="0"/>
                <w:sz w:val="24"/>
                <w:highlight w:val="yellow"/>
              </w:rPr>
            </w:pPr>
          </w:p>
        </w:tc>
      </w:tr>
      <w:tr w:rsidR="0029104E" w:rsidRPr="003B2076" w14:paraId="474605C7" w14:textId="77777777" w:rsidTr="000A6A63">
        <w:tc>
          <w:tcPr>
            <w:tcW w:w="3367" w:type="dxa"/>
            <w:vAlign w:val="center"/>
          </w:tcPr>
          <w:p w14:paraId="258CD4C1" w14:textId="77777777" w:rsidR="0029104E" w:rsidRPr="00A068B0" w:rsidRDefault="0029104E" w:rsidP="00A068B0">
            <w:pPr>
              <w:spacing w:before="120" w:after="120"/>
              <w:rPr>
                <w:spacing w:val="0"/>
                <w:sz w:val="20"/>
              </w:rPr>
            </w:pPr>
            <w:r w:rsidRPr="00A068B0">
              <w:rPr>
                <w:spacing w:val="0"/>
                <w:sz w:val="20"/>
              </w:rPr>
              <w:t>Telephone Number</w:t>
            </w:r>
          </w:p>
        </w:tc>
        <w:tc>
          <w:tcPr>
            <w:tcW w:w="5697" w:type="dxa"/>
          </w:tcPr>
          <w:p w14:paraId="26CAA5C4" w14:textId="77777777" w:rsidR="0029104E" w:rsidRPr="00A068B0" w:rsidRDefault="0029104E" w:rsidP="00A068B0">
            <w:pPr>
              <w:spacing w:before="120" w:after="120"/>
              <w:rPr>
                <w:spacing w:val="0"/>
                <w:sz w:val="24"/>
                <w:highlight w:val="yellow"/>
                <w:lang w:eastAsia="en-GB"/>
              </w:rPr>
            </w:pPr>
          </w:p>
        </w:tc>
      </w:tr>
      <w:tr w:rsidR="0029104E" w:rsidRPr="003B2076" w14:paraId="7A2E03AC" w14:textId="77777777" w:rsidTr="000A6A63">
        <w:tc>
          <w:tcPr>
            <w:tcW w:w="3367" w:type="dxa"/>
            <w:vAlign w:val="center"/>
          </w:tcPr>
          <w:p w14:paraId="64587842" w14:textId="77777777" w:rsidR="0029104E" w:rsidRPr="00A068B0" w:rsidRDefault="0029104E" w:rsidP="00A068B0">
            <w:pPr>
              <w:spacing w:before="120" w:after="120"/>
              <w:rPr>
                <w:spacing w:val="0"/>
                <w:sz w:val="20"/>
              </w:rPr>
            </w:pPr>
            <w:r w:rsidRPr="00A068B0">
              <w:rPr>
                <w:spacing w:val="0"/>
                <w:sz w:val="20"/>
              </w:rPr>
              <w:t>E-mail address</w:t>
            </w:r>
          </w:p>
        </w:tc>
        <w:tc>
          <w:tcPr>
            <w:tcW w:w="5697" w:type="dxa"/>
          </w:tcPr>
          <w:p w14:paraId="310A7B6E" w14:textId="77777777" w:rsidR="0029104E" w:rsidRPr="00A068B0" w:rsidRDefault="0029104E" w:rsidP="00A068B0">
            <w:pPr>
              <w:spacing w:before="120" w:after="120"/>
              <w:rPr>
                <w:spacing w:val="0"/>
                <w:sz w:val="24"/>
                <w:highlight w:val="yellow"/>
                <w:lang w:eastAsia="en-GB"/>
              </w:rPr>
            </w:pPr>
          </w:p>
        </w:tc>
      </w:tr>
      <w:tr w:rsidR="00DF659F" w:rsidRPr="003B2076" w14:paraId="464E6DC8" w14:textId="77777777" w:rsidTr="00A068B0">
        <w:tc>
          <w:tcPr>
            <w:tcW w:w="9064" w:type="dxa"/>
            <w:gridSpan w:val="2"/>
            <w:shd w:val="clear" w:color="auto" w:fill="BFBFBF" w:themeFill="background1" w:themeFillShade="BF"/>
            <w:vAlign w:val="center"/>
          </w:tcPr>
          <w:p w14:paraId="76C6DE63" w14:textId="3E5F93CE" w:rsidR="00DF659F" w:rsidRPr="00A068B0" w:rsidRDefault="00DF659F" w:rsidP="00A068B0">
            <w:pPr>
              <w:spacing w:before="120" w:after="120"/>
              <w:rPr>
                <w:b/>
                <w:spacing w:val="0"/>
                <w:sz w:val="20"/>
                <w:lang w:eastAsia="en-GB"/>
              </w:rPr>
            </w:pPr>
            <w:r w:rsidRPr="00A068B0">
              <w:rPr>
                <w:b/>
                <w:spacing w:val="0"/>
                <w:sz w:val="20"/>
                <w:lang w:eastAsia="en-GB"/>
              </w:rPr>
              <w:t>Installation details:</w:t>
            </w:r>
          </w:p>
        </w:tc>
      </w:tr>
      <w:tr w:rsidR="00DF659F" w:rsidRPr="003B2076" w14:paraId="3D67CFA4" w14:textId="77777777" w:rsidTr="000A6A63">
        <w:tc>
          <w:tcPr>
            <w:tcW w:w="3367" w:type="dxa"/>
            <w:vAlign w:val="center"/>
          </w:tcPr>
          <w:p w14:paraId="4CF32510" w14:textId="0E7595AC" w:rsidR="00DF659F" w:rsidRPr="00A068B0" w:rsidRDefault="00DF659F" w:rsidP="00A068B0">
            <w:pPr>
              <w:spacing w:before="120" w:after="120"/>
              <w:rPr>
                <w:spacing w:val="0"/>
                <w:sz w:val="20"/>
              </w:rPr>
            </w:pPr>
            <w:r w:rsidRPr="00A068B0">
              <w:rPr>
                <w:spacing w:val="0"/>
                <w:sz w:val="20"/>
              </w:rPr>
              <w:t>Address</w:t>
            </w:r>
          </w:p>
        </w:tc>
        <w:tc>
          <w:tcPr>
            <w:tcW w:w="5697" w:type="dxa"/>
          </w:tcPr>
          <w:p w14:paraId="26E1BEF7" w14:textId="77777777" w:rsidR="00DF659F" w:rsidRPr="00A068B0" w:rsidRDefault="00DF659F" w:rsidP="00A068B0">
            <w:pPr>
              <w:spacing w:before="120" w:after="120"/>
              <w:rPr>
                <w:spacing w:val="0"/>
                <w:sz w:val="24"/>
                <w:highlight w:val="yellow"/>
                <w:lang w:eastAsia="en-GB"/>
              </w:rPr>
            </w:pPr>
          </w:p>
        </w:tc>
      </w:tr>
      <w:tr w:rsidR="00DF659F" w:rsidRPr="003B2076" w14:paraId="5ABDBC67" w14:textId="77777777" w:rsidTr="000A6A63">
        <w:tc>
          <w:tcPr>
            <w:tcW w:w="3367" w:type="dxa"/>
            <w:vAlign w:val="center"/>
          </w:tcPr>
          <w:p w14:paraId="02CC0C21" w14:textId="689F10CA" w:rsidR="00DF659F" w:rsidRPr="00A068B0" w:rsidRDefault="00DF659F" w:rsidP="00A068B0">
            <w:pPr>
              <w:spacing w:before="120" w:after="120"/>
              <w:rPr>
                <w:spacing w:val="0"/>
                <w:sz w:val="20"/>
              </w:rPr>
            </w:pPr>
            <w:r w:rsidRPr="00A068B0">
              <w:rPr>
                <w:spacing w:val="0"/>
                <w:sz w:val="20"/>
              </w:rPr>
              <w:t>Post Code</w:t>
            </w:r>
          </w:p>
        </w:tc>
        <w:tc>
          <w:tcPr>
            <w:tcW w:w="5697" w:type="dxa"/>
          </w:tcPr>
          <w:p w14:paraId="68FA05CF" w14:textId="77777777" w:rsidR="00DF659F" w:rsidRPr="00A068B0" w:rsidRDefault="00DF659F" w:rsidP="00A068B0">
            <w:pPr>
              <w:spacing w:before="120" w:after="120"/>
              <w:rPr>
                <w:spacing w:val="0"/>
                <w:sz w:val="24"/>
                <w:highlight w:val="yellow"/>
                <w:lang w:eastAsia="en-GB"/>
              </w:rPr>
            </w:pPr>
          </w:p>
        </w:tc>
      </w:tr>
      <w:tr w:rsidR="00DF659F" w:rsidRPr="003B2076" w14:paraId="6631EAFF" w14:textId="77777777" w:rsidTr="000A6A63">
        <w:tc>
          <w:tcPr>
            <w:tcW w:w="3367" w:type="dxa"/>
            <w:vAlign w:val="center"/>
          </w:tcPr>
          <w:p w14:paraId="1FDFCDAC" w14:textId="123CFE75" w:rsidR="00DF659F" w:rsidRPr="00A068B0" w:rsidRDefault="00DF659F" w:rsidP="00A068B0">
            <w:pPr>
              <w:spacing w:before="120" w:after="120"/>
              <w:rPr>
                <w:spacing w:val="0"/>
                <w:sz w:val="20"/>
              </w:rPr>
            </w:pPr>
            <w:r w:rsidRPr="00A068B0">
              <w:rPr>
                <w:spacing w:val="0"/>
                <w:sz w:val="20"/>
              </w:rPr>
              <w:t>MPAN(s)</w:t>
            </w:r>
          </w:p>
        </w:tc>
        <w:tc>
          <w:tcPr>
            <w:tcW w:w="5697" w:type="dxa"/>
          </w:tcPr>
          <w:p w14:paraId="67E20DA2" w14:textId="77777777" w:rsidR="00DF659F" w:rsidRPr="00A068B0" w:rsidRDefault="00DF659F" w:rsidP="00A068B0">
            <w:pPr>
              <w:spacing w:before="120" w:after="120"/>
              <w:rPr>
                <w:spacing w:val="0"/>
                <w:sz w:val="24"/>
                <w:highlight w:val="yellow"/>
                <w:lang w:eastAsia="en-GB"/>
              </w:rPr>
            </w:pPr>
          </w:p>
        </w:tc>
      </w:tr>
    </w:tbl>
    <w:p w14:paraId="47A20B8A" w14:textId="77777777" w:rsidR="00D22790" w:rsidRDefault="00D22790">
      <w:r>
        <w:br w:type="page"/>
      </w: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912"/>
        <w:gridCol w:w="1388"/>
        <w:gridCol w:w="595"/>
        <w:gridCol w:w="307"/>
        <w:gridCol w:w="1535"/>
        <w:gridCol w:w="591"/>
        <w:gridCol w:w="471"/>
        <w:gridCol w:w="598"/>
        <w:gridCol w:w="464"/>
        <w:gridCol w:w="1136"/>
      </w:tblGrid>
      <w:tr w:rsidR="0029104E" w:rsidRPr="003B2076" w14:paraId="5D54768B" w14:textId="77777777" w:rsidTr="000A6A63">
        <w:tc>
          <w:tcPr>
            <w:tcW w:w="9064" w:type="dxa"/>
            <w:gridSpan w:val="11"/>
            <w:shd w:val="pct20" w:color="auto" w:fill="auto"/>
          </w:tcPr>
          <w:p w14:paraId="524FE015" w14:textId="48AD9E63" w:rsidR="0029104E" w:rsidRPr="00A068B0" w:rsidRDefault="0029104E" w:rsidP="00A068B0">
            <w:pPr>
              <w:spacing w:before="120" w:after="120"/>
              <w:rPr>
                <w:spacing w:val="0"/>
                <w:sz w:val="24"/>
                <w:lang w:eastAsia="en-GB"/>
              </w:rPr>
            </w:pPr>
            <w:r w:rsidRPr="00A068B0">
              <w:rPr>
                <w:spacing w:val="0"/>
                <w:lang w:eastAsia="en-GB"/>
              </w:rPr>
              <w:lastRenderedPageBreak/>
              <w:t xml:space="preserve">Details of removed </w:t>
            </w:r>
            <w:r w:rsidRPr="00A068B0">
              <w:rPr>
                <w:b/>
                <w:spacing w:val="0"/>
                <w:sz w:val="20"/>
              </w:rPr>
              <w:t>Micro-generator</w:t>
            </w:r>
            <w:r w:rsidRPr="00A068B0">
              <w:rPr>
                <w:b/>
                <w:spacing w:val="0"/>
                <w:lang w:eastAsia="en-GB"/>
              </w:rPr>
              <w:t>(s)</w:t>
            </w:r>
          </w:p>
        </w:tc>
      </w:tr>
      <w:tr w:rsidR="0029104E" w:rsidRPr="003B2076" w14:paraId="312CF649" w14:textId="77777777" w:rsidTr="000A6A63">
        <w:trPr>
          <w:trHeight w:val="177"/>
        </w:trPr>
        <w:tc>
          <w:tcPr>
            <w:tcW w:w="1979" w:type="dxa"/>
            <w:gridSpan w:val="2"/>
            <w:vMerge w:val="restart"/>
            <w:vAlign w:val="center"/>
          </w:tcPr>
          <w:p w14:paraId="0C54A870"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26CE806B" w14:textId="70812AFD" w:rsidR="0029104E" w:rsidRPr="00A068B0" w:rsidRDefault="006F1070" w:rsidP="00A068B0">
            <w:pPr>
              <w:spacing w:before="120" w:after="120"/>
              <w:jc w:val="left"/>
              <w:rPr>
                <w:spacing w:val="0"/>
                <w:sz w:val="20"/>
                <w:lang w:eastAsia="en-GB"/>
              </w:rPr>
            </w:pPr>
            <w:r>
              <w:rPr>
                <w:b/>
                <w:spacing w:val="0"/>
                <w:sz w:val="20"/>
                <w:lang w:eastAsia="en-GB"/>
              </w:rPr>
              <w:t>Fully T</w:t>
            </w:r>
            <w:r w:rsidR="0029104E" w:rsidRPr="00A068B0">
              <w:rPr>
                <w:b/>
                <w:spacing w:val="0"/>
                <w:sz w:val="20"/>
                <w:lang w:eastAsia="en-GB"/>
              </w:rPr>
              <w:t>ype Tested</w:t>
            </w:r>
            <w:r w:rsidR="0029104E" w:rsidRPr="00A068B0">
              <w:rPr>
                <w:spacing w:val="0"/>
                <w:sz w:val="20"/>
                <w:lang w:eastAsia="en-GB"/>
              </w:rPr>
              <w:t xml:space="preserve"> Reference number or </w:t>
            </w:r>
            <w:r w:rsidR="0029104E" w:rsidRPr="00A068B0">
              <w:rPr>
                <w:b/>
                <w:spacing w:val="0"/>
                <w:sz w:val="20"/>
                <w:lang w:eastAsia="en-GB"/>
              </w:rPr>
              <w:t>Manufacturer’s</w:t>
            </w:r>
            <w:r w:rsidR="0029104E" w:rsidRPr="00A068B0">
              <w:rPr>
                <w:spacing w:val="0"/>
                <w:sz w:val="20"/>
                <w:lang w:eastAsia="en-GB"/>
              </w:rPr>
              <w:t xml:space="preserve"> reference number</w:t>
            </w:r>
          </w:p>
        </w:tc>
        <w:tc>
          <w:tcPr>
            <w:tcW w:w="1842" w:type="dxa"/>
            <w:gridSpan w:val="2"/>
            <w:vMerge w:val="restart"/>
            <w:vAlign w:val="center"/>
          </w:tcPr>
          <w:p w14:paraId="5B215765"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2922A552"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Registered Capacity</w:t>
            </w:r>
            <w:r w:rsidRPr="00A068B0">
              <w:rPr>
                <w:spacing w:val="0"/>
                <w:sz w:val="20"/>
                <w:lang w:eastAsia="en-GB"/>
              </w:rPr>
              <w:t xml:space="preserve"> in kW</w:t>
            </w:r>
          </w:p>
        </w:tc>
      </w:tr>
      <w:tr w:rsidR="0029104E" w:rsidRPr="003B2076" w14:paraId="25B3FBC2" w14:textId="77777777" w:rsidTr="000A6A63">
        <w:trPr>
          <w:trHeight w:val="125"/>
        </w:trPr>
        <w:tc>
          <w:tcPr>
            <w:tcW w:w="1979" w:type="dxa"/>
            <w:gridSpan w:val="2"/>
            <w:vMerge/>
          </w:tcPr>
          <w:p w14:paraId="24F10A8A" w14:textId="77777777" w:rsidR="0029104E" w:rsidRPr="00A068B0" w:rsidRDefault="0029104E" w:rsidP="00A068B0">
            <w:pPr>
              <w:spacing w:before="120" w:after="120"/>
              <w:rPr>
                <w:spacing w:val="0"/>
                <w:sz w:val="20"/>
                <w:lang w:eastAsia="en-GB"/>
              </w:rPr>
            </w:pPr>
          </w:p>
        </w:tc>
        <w:tc>
          <w:tcPr>
            <w:tcW w:w="1983" w:type="dxa"/>
            <w:gridSpan w:val="2"/>
            <w:vMerge/>
          </w:tcPr>
          <w:p w14:paraId="4E2E1691" w14:textId="77777777" w:rsidR="0029104E" w:rsidRPr="00A068B0" w:rsidRDefault="0029104E" w:rsidP="00A068B0">
            <w:pPr>
              <w:spacing w:before="120" w:after="120"/>
              <w:rPr>
                <w:spacing w:val="0"/>
                <w:sz w:val="20"/>
                <w:lang w:eastAsia="en-GB"/>
              </w:rPr>
            </w:pPr>
          </w:p>
        </w:tc>
        <w:tc>
          <w:tcPr>
            <w:tcW w:w="1842" w:type="dxa"/>
            <w:gridSpan w:val="2"/>
            <w:vMerge/>
          </w:tcPr>
          <w:p w14:paraId="592488A0" w14:textId="77777777" w:rsidR="0029104E" w:rsidRPr="00A068B0" w:rsidRDefault="0029104E" w:rsidP="00A068B0">
            <w:pPr>
              <w:spacing w:before="120" w:after="120"/>
              <w:rPr>
                <w:spacing w:val="0"/>
                <w:sz w:val="20"/>
                <w:lang w:eastAsia="en-GB"/>
              </w:rPr>
            </w:pPr>
          </w:p>
        </w:tc>
        <w:tc>
          <w:tcPr>
            <w:tcW w:w="1062" w:type="dxa"/>
            <w:gridSpan w:val="2"/>
          </w:tcPr>
          <w:p w14:paraId="699A34B2"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5BE470F2"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65CDDD6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65049E8C" w14:textId="77777777" w:rsidTr="000A6A63">
        <w:trPr>
          <w:trHeight w:val="125"/>
        </w:trPr>
        <w:tc>
          <w:tcPr>
            <w:tcW w:w="1979" w:type="dxa"/>
            <w:gridSpan w:val="2"/>
          </w:tcPr>
          <w:p w14:paraId="04CE0990" w14:textId="77777777" w:rsidR="0029104E" w:rsidRPr="00A068B0" w:rsidRDefault="0029104E" w:rsidP="00A068B0">
            <w:pPr>
              <w:spacing w:before="120" w:after="120"/>
              <w:rPr>
                <w:spacing w:val="0"/>
                <w:sz w:val="20"/>
                <w:lang w:eastAsia="en-GB"/>
              </w:rPr>
            </w:pPr>
          </w:p>
        </w:tc>
        <w:tc>
          <w:tcPr>
            <w:tcW w:w="1983" w:type="dxa"/>
            <w:gridSpan w:val="2"/>
          </w:tcPr>
          <w:p w14:paraId="6F5182BF" w14:textId="77777777" w:rsidR="0029104E" w:rsidRPr="00A068B0" w:rsidRDefault="0029104E" w:rsidP="00A068B0">
            <w:pPr>
              <w:spacing w:before="120" w:after="120"/>
              <w:rPr>
                <w:spacing w:val="0"/>
                <w:sz w:val="20"/>
                <w:lang w:eastAsia="en-GB"/>
              </w:rPr>
            </w:pPr>
          </w:p>
        </w:tc>
        <w:tc>
          <w:tcPr>
            <w:tcW w:w="1842" w:type="dxa"/>
            <w:gridSpan w:val="2"/>
          </w:tcPr>
          <w:p w14:paraId="2511C463" w14:textId="77777777" w:rsidR="0029104E" w:rsidRPr="00A068B0" w:rsidRDefault="0029104E" w:rsidP="00A068B0">
            <w:pPr>
              <w:spacing w:before="120" w:after="120"/>
              <w:rPr>
                <w:spacing w:val="0"/>
                <w:sz w:val="20"/>
                <w:lang w:eastAsia="en-GB"/>
              </w:rPr>
            </w:pPr>
          </w:p>
        </w:tc>
        <w:tc>
          <w:tcPr>
            <w:tcW w:w="1062" w:type="dxa"/>
            <w:gridSpan w:val="2"/>
          </w:tcPr>
          <w:p w14:paraId="35A7CC21" w14:textId="77777777" w:rsidR="0029104E" w:rsidRPr="00A068B0" w:rsidRDefault="0029104E" w:rsidP="00A068B0">
            <w:pPr>
              <w:spacing w:before="120" w:after="120"/>
              <w:rPr>
                <w:spacing w:val="0"/>
                <w:sz w:val="20"/>
                <w:lang w:eastAsia="en-GB"/>
              </w:rPr>
            </w:pPr>
          </w:p>
        </w:tc>
        <w:tc>
          <w:tcPr>
            <w:tcW w:w="1062" w:type="dxa"/>
            <w:gridSpan w:val="2"/>
          </w:tcPr>
          <w:p w14:paraId="014ED061" w14:textId="77777777" w:rsidR="0029104E" w:rsidRPr="00A068B0" w:rsidRDefault="0029104E" w:rsidP="00A068B0">
            <w:pPr>
              <w:spacing w:before="120" w:after="120"/>
              <w:rPr>
                <w:spacing w:val="0"/>
                <w:sz w:val="20"/>
                <w:lang w:eastAsia="en-GB"/>
              </w:rPr>
            </w:pPr>
          </w:p>
        </w:tc>
        <w:tc>
          <w:tcPr>
            <w:tcW w:w="1136" w:type="dxa"/>
          </w:tcPr>
          <w:p w14:paraId="479CCA2B" w14:textId="77777777" w:rsidR="0029104E" w:rsidRPr="00A068B0" w:rsidRDefault="0029104E" w:rsidP="00A068B0">
            <w:pPr>
              <w:spacing w:before="120" w:after="120"/>
              <w:rPr>
                <w:spacing w:val="0"/>
                <w:sz w:val="20"/>
                <w:lang w:eastAsia="en-GB"/>
              </w:rPr>
            </w:pPr>
          </w:p>
        </w:tc>
      </w:tr>
      <w:tr w:rsidR="0029104E" w:rsidRPr="003B2076" w14:paraId="72B21563" w14:textId="77777777" w:rsidTr="000A6A63">
        <w:trPr>
          <w:trHeight w:val="125"/>
        </w:trPr>
        <w:tc>
          <w:tcPr>
            <w:tcW w:w="1979" w:type="dxa"/>
            <w:gridSpan w:val="2"/>
          </w:tcPr>
          <w:p w14:paraId="7D435EBC" w14:textId="77777777" w:rsidR="0029104E" w:rsidRPr="00A068B0" w:rsidRDefault="0029104E" w:rsidP="00A068B0">
            <w:pPr>
              <w:spacing w:before="120" w:after="120"/>
              <w:rPr>
                <w:spacing w:val="0"/>
                <w:sz w:val="20"/>
                <w:lang w:eastAsia="en-GB"/>
              </w:rPr>
            </w:pPr>
          </w:p>
        </w:tc>
        <w:tc>
          <w:tcPr>
            <w:tcW w:w="1983" w:type="dxa"/>
            <w:gridSpan w:val="2"/>
          </w:tcPr>
          <w:p w14:paraId="1C96587F" w14:textId="77777777" w:rsidR="0029104E" w:rsidRPr="00A068B0" w:rsidRDefault="0029104E" w:rsidP="00A068B0">
            <w:pPr>
              <w:spacing w:before="120" w:after="120"/>
              <w:rPr>
                <w:spacing w:val="0"/>
                <w:sz w:val="20"/>
                <w:lang w:eastAsia="en-GB"/>
              </w:rPr>
            </w:pPr>
          </w:p>
        </w:tc>
        <w:tc>
          <w:tcPr>
            <w:tcW w:w="1842" w:type="dxa"/>
            <w:gridSpan w:val="2"/>
          </w:tcPr>
          <w:p w14:paraId="4ECDBFE6" w14:textId="77777777" w:rsidR="0029104E" w:rsidRPr="00A068B0" w:rsidRDefault="0029104E" w:rsidP="00A068B0">
            <w:pPr>
              <w:spacing w:before="120" w:after="120"/>
              <w:rPr>
                <w:spacing w:val="0"/>
                <w:sz w:val="20"/>
                <w:lang w:eastAsia="en-GB"/>
              </w:rPr>
            </w:pPr>
          </w:p>
        </w:tc>
        <w:tc>
          <w:tcPr>
            <w:tcW w:w="1062" w:type="dxa"/>
            <w:gridSpan w:val="2"/>
          </w:tcPr>
          <w:p w14:paraId="4647CA7F" w14:textId="77777777" w:rsidR="0029104E" w:rsidRPr="00A068B0" w:rsidRDefault="0029104E" w:rsidP="00A068B0">
            <w:pPr>
              <w:spacing w:before="120" w:after="120"/>
              <w:rPr>
                <w:spacing w:val="0"/>
                <w:sz w:val="20"/>
                <w:lang w:eastAsia="en-GB"/>
              </w:rPr>
            </w:pPr>
          </w:p>
        </w:tc>
        <w:tc>
          <w:tcPr>
            <w:tcW w:w="1062" w:type="dxa"/>
            <w:gridSpan w:val="2"/>
          </w:tcPr>
          <w:p w14:paraId="4B305236" w14:textId="77777777" w:rsidR="0029104E" w:rsidRPr="00A068B0" w:rsidRDefault="0029104E" w:rsidP="00A068B0">
            <w:pPr>
              <w:spacing w:before="120" w:after="120"/>
              <w:rPr>
                <w:spacing w:val="0"/>
                <w:sz w:val="20"/>
                <w:lang w:eastAsia="en-GB"/>
              </w:rPr>
            </w:pPr>
          </w:p>
        </w:tc>
        <w:tc>
          <w:tcPr>
            <w:tcW w:w="1136" w:type="dxa"/>
          </w:tcPr>
          <w:p w14:paraId="17CEC6EC" w14:textId="77777777" w:rsidR="0029104E" w:rsidRPr="00A068B0" w:rsidRDefault="0029104E" w:rsidP="00A068B0">
            <w:pPr>
              <w:spacing w:before="120" w:after="120"/>
              <w:rPr>
                <w:spacing w:val="0"/>
                <w:sz w:val="20"/>
                <w:lang w:eastAsia="en-GB"/>
              </w:rPr>
            </w:pPr>
          </w:p>
        </w:tc>
      </w:tr>
      <w:tr w:rsidR="0029104E" w:rsidRPr="003B2076" w14:paraId="45B53C0F" w14:textId="77777777" w:rsidTr="000A6A63">
        <w:tc>
          <w:tcPr>
            <w:tcW w:w="9064" w:type="dxa"/>
            <w:gridSpan w:val="11"/>
            <w:shd w:val="pct20" w:color="auto" w:fill="auto"/>
          </w:tcPr>
          <w:p w14:paraId="34EB6602" w14:textId="77777777" w:rsidR="0029104E" w:rsidRPr="00A068B0" w:rsidRDefault="0029104E" w:rsidP="00A068B0">
            <w:pPr>
              <w:spacing w:before="120" w:after="120"/>
              <w:rPr>
                <w:spacing w:val="0"/>
                <w:sz w:val="24"/>
                <w:lang w:eastAsia="en-GB"/>
              </w:rPr>
            </w:pPr>
            <w:r w:rsidRPr="00A068B0">
              <w:rPr>
                <w:spacing w:val="0"/>
                <w:lang w:eastAsia="en-GB"/>
              </w:rPr>
              <w:t xml:space="preserve">Details of remaining </w:t>
            </w:r>
            <w:r w:rsidRPr="00A068B0">
              <w:rPr>
                <w:b/>
                <w:spacing w:val="0"/>
                <w:sz w:val="20"/>
              </w:rPr>
              <w:t>Micro-generator</w:t>
            </w:r>
            <w:r w:rsidRPr="00A068B0">
              <w:rPr>
                <w:b/>
                <w:spacing w:val="0"/>
                <w:lang w:eastAsia="en-GB"/>
              </w:rPr>
              <w:t>(s)</w:t>
            </w:r>
          </w:p>
        </w:tc>
      </w:tr>
      <w:tr w:rsidR="0029104E" w:rsidRPr="003B2076" w14:paraId="4C383DE3" w14:textId="77777777" w:rsidTr="000A6A63">
        <w:trPr>
          <w:trHeight w:val="177"/>
        </w:trPr>
        <w:tc>
          <w:tcPr>
            <w:tcW w:w="1979" w:type="dxa"/>
            <w:gridSpan w:val="2"/>
            <w:vMerge w:val="restart"/>
            <w:vAlign w:val="center"/>
          </w:tcPr>
          <w:p w14:paraId="54CDE36A"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799A3CC9" w14:textId="6377FD39" w:rsidR="0029104E" w:rsidRPr="00A068B0" w:rsidRDefault="006F1070" w:rsidP="00A068B0">
            <w:pPr>
              <w:spacing w:before="120" w:after="120"/>
              <w:jc w:val="left"/>
              <w:rPr>
                <w:spacing w:val="0"/>
                <w:sz w:val="20"/>
                <w:lang w:eastAsia="en-GB"/>
              </w:rPr>
            </w:pPr>
            <w:r>
              <w:rPr>
                <w:b/>
                <w:spacing w:val="0"/>
                <w:sz w:val="20"/>
                <w:lang w:eastAsia="en-GB"/>
              </w:rPr>
              <w:t>Fully T</w:t>
            </w:r>
            <w:r w:rsidR="0029104E" w:rsidRPr="00A068B0">
              <w:rPr>
                <w:b/>
                <w:spacing w:val="0"/>
                <w:sz w:val="20"/>
                <w:lang w:eastAsia="en-GB"/>
              </w:rPr>
              <w:t>ype Tested</w:t>
            </w:r>
            <w:r w:rsidR="0029104E" w:rsidRPr="00A068B0">
              <w:rPr>
                <w:spacing w:val="0"/>
                <w:sz w:val="20"/>
                <w:lang w:eastAsia="en-GB"/>
              </w:rPr>
              <w:t xml:space="preserve"> Reference number or </w:t>
            </w:r>
            <w:r w:rsidR="0029104E" w:rsidRPr="00A068B0">
              <w:rPr>
                <w:b/>
                <w:spacing w:val="0"/>
                <w:sz w:val="20"/>
                <w:lang w:eastAsia="en-GB"/>
              </w:rPr>
              <w:t>Manufacturer’s</w:t>
            </w:r>
            <w:r w:rsidR="0029104E" w:rsidRPr="00A068B0">
              <w:rPr>
                <w:spacing w:val="0"/>
                <w:sz w:val="20"/>
                <w:lang w:eastAsia="en-GB"/>
              </w:rPr>
              <w:t xml:space="preserve"> reference number</w:t>
            </w:r>
          </w:p>
        </w:tc>
        <w:tc>
          <w:tcPr>
            <w:tcW w:w="1842" w:type="dxa"/>
            <w:gridSpan w:val="2"/>
            <w:vMerge w:val="restart"/>
            <w:vAlign w:val="center"/>
          </w:tcPr>
          <w:p w14:paraId="2D1ADEB6"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7ADEB0F9"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 xml:space="preserve">Registered Capacity </w:t>
            </w:r>
            <w:r w:rsidRPr="00A068B0">
              <w:rPr>
                <w:spacing w:val="0"/>
                <w:sz w:val="20"/>
                <w:lang w:eastAsia="en-GB"/>
              </w:rPr>
              <w:t>in kW</w:t>
            </w:r>
          </w:p>
        </w:tc>
      </w:tr>
      <w:tr w:rsidR="0029104E" w:rsidRPr="003B2076" w14:paraId="78E7246C" w14:textId="77777777" w:rsidTr="000A6A63">
        <w:trPr>
          <w:trHeight w:val="125"/>
        </w:trPr>
        <w:tc>
          <w:tcPr>
            <w:tcW w:w="1979" w:type="dxa"/>
            <w:gridSpan w:val="2"/>
            <w:vMerge/>
          </w:tcPr>
          <w:p w14:paraId="24AB0A01" w14:textId="77777777" w:rsidR="0029104E" w:rsidRPr="00A068B0" w:rsidRDefault="0029104E" w:rsidP="00A068B0">
            <w:pPr>
              <w:spacing w:before="120" w:after="120"/>
              <w:rPr>
                <w:spacing w:val="0"/>
                <w:sz w:val="20"/>
                <w:lang w:eastAsia="en-GB"/>
              </w:rPr>
            </w:pPr>
          </w:p>
        </w:tc>
        <w:tc>
          <w:tcPr>
            <w:tcW w:w="1983" w:type="dxa"/>
            <w:gridSpan w:val="2"/>
            <w:vMerge/>
          </w:tcPr>
          <w:p w14:paraId="50AB885A" w14:textId="77777777" w:rsidR="0029104E" w:rsidRPr="00A068B0" w:rsidRDefault="0029104E" w:rsidP="00A068B0">
            <w:pPr>
              <w:spacing w:before="120" w:after="120"/>
              <w:rPr>
                <w:spacing w:val="0"/>
                <w:sz w:val="20"/>
                <w:lang w:eastAsia="en-GB"/>
              </w:rPr>
            </w:pPr>
          </w:p>
        </w:tc>
        <w:tc>
          <w:tcPr>
            <w:tcW w:w="1842" w:type="dxa"/>
            <w:gridSpan w:val="2"/>
            <w:vMerge/>
          </w:tcPr>
          <w:p w14:paraId="5F9AC32E" w14:textId="77777777" w:rsidR="0029104E" w:rsidRPr="00A068B0" w:rsidRDefault="0029104E" w:rsidP="00A068B0">
            <w:pPr>
              <w:spacing w:before="120" w:after="120"/>
              <w:rPr>
                <w:spacing w:val="0"/>
                <w:sz w:val="20"/>
                <w:lang w:eastAsia="en-GB"/>
              </w:rPr>
            </w:pPr>
          </w:p>
        </w:tc>
        <w:tc>
          <w:tcPr>
            <w:tcW w:w="1062" w:type="dxa"/>
            <w:gridSpan w:val="2"/>
          </w:tcPr>
          <w:p w14:paraId="4F3E976C"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2F43F0AA"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5C7468D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2FFF29D3" w14:textId="77777777" w:rsidTr="000A6A63">
        <w:trPr>
          <w:trHeight w:val="125"/>
        </w:trPr>
        <w:tc>
          <w:tcPr>
            <w:tcW w:w="1979" w:type="dxa"/>
            <w:gridSpan w:val="2"/>
          </w:tcPr>
          <w:p w14:paraId="566D2A09" w14:textId="77777777" w:rsidR="0029104E" w:rsidRPr="00A068B0" w:rsidRDefault="0029104E" w:rsidP="00A068B0">
            <w:pPr>
              <w:spacing w:before="120" w:after="120"/>
              <w:rPr>
                <w:spacing w:val="0"/>
                <w:sz w:val="20"/>
                <w:lang w:eastAsia="en-GB"/>
              </w:rPr>
            </w:pPr>
          </w:p>
        </w:tc>
        <w:tc>
          <w:tcPr>
            <w:tcW w:w="1983" w:type="dxa"/>
            <w:gridSpan w:val="2"/>
          </w:tcPr>
          <w:p w14:paraId="34F27D34" w14:textId="77777777" w:rsidR="0029104E" w:rsidRPr="00A068B0" w:rsidRDefault="0029104E" w:rsidP="00A068B0">
            <w:pPr>
              <w:spacing w:before="120" w:after="120"/>
              <w:rPr>
                <w:spacing w:val="0"/>
                <w:sz w:val="20"/>
                <w:lang w:eastAsia="en-GB"/>
              </w:rPr>
            </w:pPr>
          </w:p>
        </w:tc>
        <w:tc>
          <w:tcPr>
            <w:tcW w:w="1842" w:type="dxa"/>
            <w:gridSpan w:val="2"/>
          </w:tcPr>
          <w:p w14:paraId="55B9F6E0" w14:textId="77777777" w:rsidR="0029104E" w:rsidRPr="00A068B0" w:rsidRDefault="0029104E" w:rsidP="00A068B0">
            <w:pPr>
              <w:spacing w:before="120" w:after="120"/>
              <w:rPr>
                <w:spacing w:val="0"/>
                <w:sz w:val="20"/>
                <w:lang w:eastAsia="en-GB"/>
              </w:rPr>
            </w:pPr>
          </w:p>
        </w:tc>
        <w:tc>
          <w:tcPr>
            <w:tcW w:w="1062" w:type="dxa"/>
            <w:gridSpan w:val="2"/>
          </w:tcPr>
          <w:p w14:paraId="5A40D80C" w14:textId="77777777" w:rsidR="0029104E" w:rsidRPr="00A068B0" w:rsidRDefault="0029104E" w:rsidP="00A068B0">
            <w:pPr>
              <w:spacing w:before="120" w:after="120"/>
              <w:rPr>
                <w:spacing w:val="0"/>
                <w:sz w:val="20"/>
                <w:lang w:eastAsia="en-GB"/>
              </w:rPr>
            </w:pPr>
          </w:p>
        </w:tc>
        <w:tc>
          <w:tcPr>
            <w:tcW w:w="1062" w:type="dxa"/>
            <w:gridSpan w:val="2"/>
          </w:tcPr>
          <w:p w14:paraId="04AD3B0D" w14:textId="77777777" w:rsidR="0029104E" w:rsidRPr="00A068B0" w:rsidRDefault="0029104E" w:rsidP="00A068B0">
            <w:pPr>
              <w:spacing w:before="120" w:after="120"/>
              <w:rPr>
                <w:spacing w:val="0"/>
                <w:sz w:val="20"/>
                <w:lang w:eastAsia="en-GB"/>
              </w:rPr>
            </w:pPr>
          </w:p>
        </w:tc>
        <w:tc>
          <w:tcPr>
            <w:tcW w:w="1136" w:type="dxa"/>
          </w:tcPr>
          <w:p w14:paraId="04BF0A6A" w14:textId="77777777" w:rsidR="0029104E" w:rsidRPr="00A068B0" w:rsidRDefault="0029104E" w:rsidP="00A068B0">
            <w:pPr>
              <w:spacing w:before="120" w:after="120"/>
              <w:rPr>
                <w:spacing w:val="0"/>
                <w:sz w:val="20"/>
                <w:lang w:eastAsia="en-GB"/>
              </w:rPr>
            </w:pPr>
          </w:p>
        </w:tc>
      </w:tr>
      <w:tr w:rsidR="0029104E" w:rsidRPr="003B2076" w14:paraId="7B93DE9C" w14:textId="77777777" w:rsidTr="000A6A63">
        <w:trPr>
          <w:trHeight w:val="125"/>
        </w:trPr>
        <w:tc>
          <w:tcPr>
            <w:tcW w:w="1979" w:type="dxa"/>
            <w:gridSpan w:val="2"/>
          </w:tcPr>
          <w:p w14:paraId="6AF448A9" w14:textId="77777777" w:rsidR="0029104E" w:rsidRPr="00A068B0" w:rsidRDefault="0029104E" w:rsidP="00A068B0">
            <w:pPr>
              <w:spacing w:before="120" w:after="120"/>
              <w:rPr>
                <w:spacing w:val="0"/>
                <w:sz w:val="20"/>
                <w:lang w:eastAsia="en-GB"/>
              </w:rPr>
            </w:pPr>
          </w:p>
        </w:tc>
        <w:tc>
          <w:tcPr>
            <w:tcW w:w="1983" w:type="dxa"/>
            <w:gridSpan w:val="2"/>
          </w:tcPr>
          <w:p w14:paraId="38946066" w14:textId="77777777" w:rsidR="0029104E" w:rsidRPr="00A068B0" w:rsidRDefault="0029104E" w:rsidP="00A068B0">
            <w:pPr>
              <w:spacing w:before="120" w:after="120"/>
              <w:rPr>
                <w:spacing w:val="0"/>
                <w:sz w:val="20"/>
                <w:lang w:eastAsia="en-GB"/>
              </w:rPr>
            </w:pPr>
          </w:p>
        </w:tc>
        <w:tc>
          <w:tcPr>
            <w:tcW w:w="1842" w:type="dxa"/>
            <w:gridSpan w:val="2"/>
          </w:tcPr>
          <w:p w14:paraId="2F42FD33" w14:textId="77777777" w:rsidR="0029104E" w:rsidRPr="00A068B0" w:rsidRDefault="0029104E" w:rsidP="00A068B0">
            <w:pPr>
              <w:spacing w:before="120" w:after="120"/>
              <w:rPr>
                <w:spacing w:val="0"/>
                <w:sz w:val="20"/>
                <w:lang w:eastAsia="en-GB"/>
              </w:rPr>
            </w:pPr>
          </w:p>
        </w:tc>
        <w:tc>
          <w:tcPr>
            <w:tcW w:w="1062" w:type="dxa"/>
            <w:gridSpan w:val="2"/>
          </w:tcPr>
          <w:p w14:paraId="37F866B1" w14:textId="77777777" w:rsidR="0029104E" w:rsidRPr="00A068B0" w:rsidRDefault="0029104E" w:rsidP="00A068B0">
            <w:pPr>
              <w:spacing w:before="120" w:after="120"/>
              <w:rPr>
                <w:spacing w:val="0"/>
                <w:sz w:val="20"/>
                <w:lang w:eastAsia="en-GB"/>
              </w:rPr>
            </w:pPr>
          </w:p>
        </w:tc>
        <w:tc>
          <w:tcPr>
            <w:tcW w:w="1062" w:type="dxa"/>
            <w:gridSpan w:val="2"/>
          </w:tcPr>
          <w:p w14:paraId="4F8873FC" w14:textId="77777777" w:rsidR="0029104E" w:rsidRPr="00A068B0" w:rsidRDefault="0029104E" w:rsidP="00A068B0">
            <w:pPr>
              <w:spacing w:before="120" w:after="120"/>
              <w:rPr>
                <w:spacing w:val="0"/>
                <w:sz w:val="20"/>
                <w:lang w:eastAsia="en-GB"/>
              </w:rPr>
            </w:pPr>
          </w:p>
        </w:tc>
        <w:tc>
          <w:tcPr>
            <w:tcW w:w="1136" w:type="dxa"/>
          </w:tcPr>
          <w:p w14:paraId="40D662AA" w14:textId="77777777" w:rsidR="0029104E" w:rsidRPr="00A068B0" w:rsidRDefault="0029104E" w:rsidP="00A068B0">
            <w:pPr>
              <w:spacing w:before="120" w:after="120"/>
              <w:rPr>
                <w:spacing w:val="0"/>
                <w:sz w:val="20"/>
                <w:lang w:eastAsia="en-GB"/>
              </w:rPr>
            </w:pPr>
          </w:p>
        </w:tc>
      </w:tr>
      <w:tr w:rsidR="0029104E" w:rsidRPr="003B2076" w14:paraId="2E885505" w14:textId="77777777" w:rsidTr="000A6A63">
        <w:tc>
          <w:tcPr>
            <w:tcW w:w="9064" w:type="dxa"/>
            <w:gridSpan w:val="11"/>
            <w:shd w:val="clear" w:color="auto" w:fill="D9D9D9"/>
          </w:tcPr>
          <w:p w14:paraId="72CFF21E" w14:textId="4748444B" w:rsidR="0029104E" w:rsidRPr="00A068B0" w:rsidRDefault="0029104E" w:rsidP="00A068B0">
            <w:pPr>
              <w:spacing w:before="120" w:after="120"/>
              <w:rPr>
                <w:spacing w:val="0"/>
                <w:sz w:val="20"/>
              </w:rPr>
            </w:pPr>
            <w:r w:rsidRPr="00A068B0">
              <w:rPr>
                <w:spacing w:val="0"/>
                <w:sz w:val="20"/>
              </w:rPr>
              <w:t xml:space="preserve">I confirm that the </w:t>
            </w:r>
            <w:r w:rsidRPr="00A068B0">
              <w:rPr>
                <w:b/>
                <w:spacing w:val="0"/>
                <w:sz w:val="20"/>
              </w:rPr>
              <w:t>Micro-generator</w:t>
            </w:r>
            <w:r w:rsidRPr="00A068B0">
              <w:rPr>
                <w:spacing w:val="0"/>
                <w:sz w:val="20"/>
              </w:rPr>
              <w:t xml:space="preserve"> installation noted above has totally de-commissioned and that any remaining </w:t>
            </w:r>
            <w:r w:rsidRPr="00A068B0">
              <w:rPr>
                <w:b/>
                <w:spacing w:val="0"/>
                <w:sz w:val="20"/>
              </w:rPr>
              <w:t>Micro-generating</w:t>
            </w:r>
            <w:r w:rsidRPr="00A068B0">
              <w:rPr>
                <w:spacing w:val="0"/>
                <w:sz w:val="20"/>
              </w:rPr>
              <w:t xml:space="preserve"> </w:t>
            </w:r>
            <w:r w:rsidRPr="00A068B0">
              <w:rPr>
                <w:b/>
                <w:spacing w:val="0"/>
                <w:sz w:val="20"/>
              </w:rPr>
              <w:t>Plant</w:t>
            </w:r>
            <w:r w:rsidRPr="00A068B0">
              <w:rPr>
                <w:spacing w:val="0"/>
                <w:sz w:val="20"/>
              </w:rPr>
              <w:t xml:space="preserve"> continues to </w:t>
            </w:r>
            <w:r w:rsidR="00C52A0F" w:rsidRPr="00A068B0">
              <w:rPr>
                <w:spacing w:val="0"/>
                <w:sz w:val="20"/>
              </w:rPr>
              <w:t>conform to</w:t>
            </w:r>
            <w:r w:rsidRPr="00A068B0">
              <w:rPr>
                <w:spacing w:val="0"/>
                <w:sz w:val="20"/>
              </w:rPr>
              <w:t xml:space="preserve"> the requirements of EREC G83 or EREC G98 as appropriate, as required by the Distribution Code of </w:t>
            </w:r>
            <w:r w:rsidRPr="00A068B0">
              <w:rPr>
                <w:b/>
                <w:spacing w:val="0"/>
                <w:sz w:val="20"/>
              </w:rPr>
              <w:t>Great Britain</w:t>
            </w:r>
            <w:r w:rsidRPr="00A068B0">
              <w:rPr>
                <w:spacing w:val="0"/>
                <w:sz w:val="20"/>
              </w:rPr>
              <w:t xml:space="preserve">.  I enclose a copy of the system schematic which has been left on site at the </w:t>
            </w:r>
            <w:r w:rsidRPr="00A068B0">
              <w:rPr>
                <w:b/>
                <w:spacing w:val="0"/>
                <w:sz w:val="20"/>
              </w:rPr>
              <w:t>Customer’s</w:t>
            </w:r>
            <w:r w:rsidRPr="00A068B0">
              <w:rPr>
                <w:spacing w:val="0"/>
                <w:sz w:val="20"/>
              </w:rPr>
              <w:t xml:space="preserve"> incoming meter location.</w:t>
            </w:r>
          </w:p>
        </w:tc>
      </w:tr>
      <w:tr w:rsidR="0029104E" w:rsidRPr="003B2076" w14:paraId="445BE8E2" w14:textId="77777777" w:rsidTr="000A6A63">
        <w:tc>
          <w:tcPr>
            <w:tcW w:w="1067" w:type="dxa"/>
          </w:tcPr>
          <w:p w14:paraId="3F327EDA" w14:textId="77777777" w:rsidR="0029104E" w:rsidRPr="00A068B0" w:rsidRDefault="0029104E" w:rsidP="00A068B0">
            <w:pPr>
              <w:spacing w:before="120" w:after="120"/>
              <w:rPr>
                <w:spacing w:val="0"/>
                <w:sz w:val="20"/>
              </w:rPr>
            </w:pPr>
            <w:r w:rsidRPr="00A068B0">
              <w:rPr>
                <w:b/>
                <w:spacing w:val="0"/>
                <w:sz w:val="20"/>
                <w:lang w:eastAsia="en-GB"/>
              </w:rPr>
              <w:t>Installer</w:t>
            </w:r>
            <w:r w:rsidRPr="00A068B0">
              <w:rPr>
                <w:spacing w:val="0"/>
                <w:sz w:val="20"/>
                <w:lang w:eastAsia="en-GB"/>
              </w:rPr>
              <w:t xml:space="preserve"> </w:t>
            </w:r>
            <w:r w:rsidRPr="00A068B0">
              <w:rPr>
                <w:spacing w:val="0"/>
                <w:sz w:val="20"/>
              </w:rPr>
              <w:t>Name</w:t>
            </w:r>
          </w:p>
        </w:tc>
        <w:tc>
          <w:tcPr>
            <w:tcW w:w="2300" w:type="dxa"/>
            <w:gridSpan w:val="2"/>
          </w:tcPr>
          <w:p w14:paraId="0F394977" w14:textId="77777777" w:rsidR="0029104E" w:rsidRPr="00A068B0" w:rsidRDefault="0029104E" w:rsidP="00A068B0">
            <w:pPr>
              <w:spacing w:before="120" w:after="120"/>
              <w:rPr>
                <w:spacing w:val="0"/>
                <w:sz w:val="20"/>
              </w:rPr>
            </w:pPr>
          </w:p>
        </w:tc>
        <w:tc>
          <w:tcPr>
            <w:tcW w:w="902" w:type="dxa"/>
            <w:gridSpan w:val="2"/>
          </w:tcPr>
          <w:p w14:paraId="23C40CA9" w14:textId="77777777" w:rsidR="0029104E" w:rsidRPr="00A068B0" w:rsidRDefault="0029104E" w:rsidP="00A068B0">
            <w:pPr>
              <w:spacing w:before="120" w:after="120"/>
              <w:rPr>
                <w:spacing w:val="0"/>
                <w:sz w:val="20"/>
              </w:rPr>
            </w:pPr>
            <w:r w:rsidRPr="00A068B0">
              <w:rPr>
                <w:spacing w:val="0"/>
                <w:sz w:val="20"/>
              </w:rPr>
              <w:t>Signed</w:t>
            </w:r>
          </w:p>
        </w:tc>
        <w:tc>
          <w:tcPr>
            <w:tcW w:w="2126" w:type="dxa"/>
            <w:gridSpan w:val="2"/>
          </w:tcPr>
          <w:p w14:paraId="33266C3D" w14:textId="77777777" w:rsidR="0029104E" w:rsidRPr="00A068B0" w:rsidRDefault="0029104E" w:rsidP="00A068B0">
            <w:pPr>
              <w:spacing w:before="120" w:after="120"/>
              <w:rPr>
                <w:spacing w:val="0"/>
                <w:sz w:val="20"/>
              </w:rPr>
            </w:pPr>
          </w:p>
          <w:p w14:paraId="64132684" w14:textId="77777777" w:rsidR="0029104E" w:rsidRPr="00A068B0" w:rsidRDefault="0029104E" w:rsidP="00A068B0">
            <w:pPr>
              <w:spacing w:before="120" w:after="120"/>
              <w:rPr>
                <w:spacing w:val="0"/>
                <w:sz w:val="20"/>
              </w:rPr>
            </w:pPr>
          </w:p>
        </w:tc>
        <w:tc>
          <w:tcPr>
            <w:tcW w:w="1069" w:type="dxa"/>
            <w:gridSpan w:val="2"/>
          </w:tcPr>
          <w:p w14:paraId="4DB9854C" w14:textId="77777777" w:rsidR="0029104E" w:rsidRPr="00A068B0" w:rsidRDefault="0029104E" w:rsidP="00A068B0">
            <w:pPr>
              <w:spacing w:before="120" w:after="120"/>
              <w:rPr>
                <w:spacing w:val="0"/>
                <w:sz w:val="20"/>
              </w:rPr>
            </w:pPr>
            <w:r w:rsidRPr="00A068B0">
              <w:rPr>
                <w:spacing w:val="0"/>
                <w:sz w:val="20"/>
              </w:rPr>
              <w:t>Date</w:t>
            </w:r>
          </w:p>
        </w:tc>
        <w:tc>
          <w:tcPr>
            <w:tcW w:w="1600" w:type="dxa"/>
            <w:gridSpan w:val="2"/>
          </w:tcPr>
          <w:p w14:paraId="613B8B4D" w14:textId="77777777" w:rsidR="0029104E" w:rsidRPr="00A068B0" w:rsidRDefault="0029104E" w:rsidP="00A068B0">
            <w:pPr>
              <w:spacing w:before="120" w:after="120"/>
              <w:rPr>
                <w:spacing w:val="0"/>
                <w:sz w:val="20"/>
              </w:rPr>
            </w:pPr>
          </w:p>
        </w:tc>
      </w:tr>
    </w:tbl>
    <w:p w14:paraId="1501ECC3" w14:textId="77777777" w:rsidR="0029104E" w:rsidRPr="003B2076" w:rsidRDefault="0029104E" w:rsidP="0029104E">
      <w:pPr>
        <w:rPr>
          <w:b/>
          <w:bCs/>
          <w:kern w:val="32"/>
          <w:sz w:val="24"/>
          <w:szCs w:val="32"/>
          <w:lang w:val="x-none"/>
        </w:rPr>
      </w:pPr>
    </w:p>
    <w:p w14:paraId="05E4B355" w14:textId="77777777" w:rsidR="0029104E" w:rsidRPr="003B2076" w:rsidRDefault="0029104E" w:rsidP="0029104E">
      <w:pPr>
        <w:rPr>
          <w:b/>
          <w:bCs/>
          <w:kern w:val="32"/>
          <w:sz w:val="24"/>
          <w:szCs w:val="32"/>
          <w:lang w:val="x-none"/>
        </w:rPr>
      </w:pPr>
      <w:r w:rsidRPr="003B2076">
        <w:rPr>
          <w:b/>
          <w:bCs/>
          <w:kern w:val="32"/>
          <w:sz w:val="24"/>
          <w:szCs w:val="32"/>
          <w:lang w:val="x-none"/>
        </w:rPr>
        <w:br w:type="page"/>
      </w:r>
    </w:p>
    <w:p w14:paraId="31C08A17" w14:textId="7966C182" w:rsidR="0029104E" w:rsidRPr="003B2076" w:rsidRDefault="0029104E" w:rsidP="0029104E">
      <w:pPr>
        <w:pStyle w:val="Heading1"/>
        <w:numPr>
          <w:ilvl w:val="0"/>
          <w:numId w:val="0"/>
        </w:numPr>
      </w:pPr>
      <w:bookmarkStart w:id="500" w:name="_Toc527053387"/>
      <w:r w:rsidRPr="003B2076">
        <w:lastRenderedPageBreak/>
        <w:t>Appendix 4 Relaxation of Commissioning Notification Timescales for Micro-generator: HSE Certificate of Exemption (August 2008)</w:t>
      </w:r>
      <w:bookmarkEnd w:id="500"/>
    </w:p>
    <w:p w14:paraId="427E4F66" w14:textId="77777777" w:rsidR="0029104E" w:rsidRPr="003B2076" w:rsidRDefault="0029104E" w:rsidP="0029104E"/>
    <w:p w14:paraId="02B8DAFE" w14:textId="77777777" w:rsidR="0029104E" w:rsidRPr="003B2076" w:rsidRDefault="0029104E" w:rsidP="0029104E">
      <w:pPr>
        <w:jc w:val="center"/>
      </w:pPr>
      <w:r w:rsidRPr="003B2076">
        <w:t>Electricity Act 1989</w:t>
      </w:r>
    </w:p>
    <w:p w14:paraId="08B5FB13" w14:textId="77777777" w:rsidR="0029104E" w:rsidRPr="003B2076" w:rsidRDefault="0029104E" w:rsidP="0029104E">
      <w:pPr>
        <w:jc w:val="center"/>
      </w:pPr>
    </w:p>
    <w:p w14:paraId="486DAF3E" w14:textId="77777777" w:rsidR="0029104E" w:rsidRPr="003B2076" w:rsidRDefault="0029104E" w:rsidP="0029104E">
      <w:pPr>
        <w:jc w:val="center"/>
      </w:pPr>
      <w:r w:rsidRPr="003B2076">
        <w:t>Health &amp; Safety At Work Etc Act 1974</w:t>
      </w:r>
    </w:p>
    <w:p w14:paraId="32E8B5DB" w14:textId="77777777" w:rsidR="0029104E" w:rsidRPr="003B2076" w:rsidRDefault="0029104E" w:rsidP="0029104E">
      <w:pPr>
        <w:jc w:val="center"/>
      </w:pPr>
    </w:p>
    <w:p w14:paraId="24956309" w14:textId="77777777" w:rsidR="0029104E" w:rsidRPr="003B2076" w:rsidRDefault="0029104E" w:rsidP="0029104E">
      <w:pPr>
        <w:jc w:val="center"/>
      </w:pPr>
      <w:r w:rsidRPr="003B2076">
        <w:t xml:space="preserve">The </w:t>
      </w:r>
      <w:r w:rsidRPr="003B2076">
        <w:rPr>
          <w:b/>
        </w:rPr>
        <w:t>Electricity Safety Quality and Continuity Regulations</w:t>
      </w:r>
      <w:r w:rsidRPr="003B2076">
        <w:t xml:space="preserve"> 2002</w:t>
      </w:r>
    </w:p>
    <w:p w14:paraId="120506E5" w14:textId="77777777" w:rsidR="0029104E" w:rsidRPr="003B2076" w:rsidRDefault="0029104E" w:rsidP="0029104E"/>
    <w:p w14:paraId="65E642A0" w14:textId="77777777" w:rsidR="0029104E" w:rsidRPr="003B2076" w:rsidRDefault="0029104E" w:rsidP="0029104E">
      <w:pPr>
        <w:jc w:val="center"/>
      </w:pPr>
      <w:r w:rsidRPr="003B2076">
        <w:t>Certificate of Exemption</w:t>
      </w:r>
    </w:p>
    <w:p w14:paraId="4D96E03F" w14:textId="77777777" w:rsidR="0029104E" w:rsidRPr="003B2076" w:rsidRDefault="0029104E" w:rsidP="0029104E">
      <w:pPr>
        <w:jc w:val="center"/>
      </w:pPr>
    </w:p>
    <w:p w14:paraId="3025AED9" w14:textId="77777777" w:rsidR="0029104E" w:rsidRPr="003B2076" w:rsidRDefault="0029104E" w:rsidP="0029104E">
      <w:pPr>
        <w:pStyle w:val="ListParagraph"/>
        <w:ind w:left="0"/>
        <w:jc w:val="both"/>
        <w:rPr>
          <w:rFonts w:ascii="Arial" w:hAnsi="Arial" w:cs="Arial"/>
        </w:rPr>
      </w:pPr>
      <w:r w:rsidRPr="003B2076">
        <w:rPr>
          <w:rFonts w:ascii="Arial" w:hAnsi="Arial" w:cs="Arial"/>
        </w:rPr>
        <w:t xml:space="preserve">The Health and Safety Executive, in pursuance of the powers conferred on it by section 33 of the </w:t>
      </w:r>
      <w:r w:rsidRPr="003B2076">
        <w:rPr>
          <w:rFonts w:ascii="Arial" w:hAnsi="Arial" w:cs="Arial"/>
          <w:b/>
        </w:rPr>
        <w:t>Electricity Safety Quality and Continuity Regulations</w:t>
      </w:r>
      <w:r w:rsidRPr="003B2076">
        <w:rPr>
          <w:rFonts w:ascii="Arial" w:hAnsi="Arial" w:cs="Arial"/>
        </w:rPr>
        <w:t xml:space="preserve"> 2002 (the “Regulations”) Health &amp; Safety At Work Etc Act 1974 ( as amended by the Legislative Reform ( Health and Safety Executive) Order 2008) and by the Agreement dated 2 October 2006 between the Secretary of State for Trade and Industry and the Health and Safety Commission, and being satisfied as required by regulation 33(2) hereby grants an exemption to the person or persons installing the source of energy from the requirements imposed by regulation 22(2)(c) of the regulations subject to the condition set out in paragraph 2 of this certificate.</w:t>
      </w:r>
    </w:p>
    <w:p w14:paraId="30B18C21" w14:textId="77777777" w:rsidR="0029104E" w:rsidRPr="003B2076" w:rsidRDefault="0029104E" w:rsidP="0029104E"/>
    <w:p w14:paraId="2659AAE7" w14:textId="77777777" w:rsidR="0029104E" w:rsidRPr="003B2076" w:rsidRDefault="0029104E" w:rsidP="0029104E">
      <w:pPr>
        <w:pStyle w:val="ListParagraph"/>
        <w:ind w:left="0"/>
        <w:jc w:val="both"/>
        <w:rPr>
          <w:rFonts w:ascii="Arial" w:hAnsi="Arial" w:cs="Arial"/>
        </w:rPr>
      </w:pPr>
      <w:r w:rsidRPr="003B2076">
        <w:rPr>
          <w:rFonts w:ascii="Arial" w:hAnsi="Arial" w:cs="Arial"/>
        </w:rPr>
        <w:t>The condition referred to in paragraph 1 of this certificate is that in so far as Regulation 22(2) (c) of the regulations applies to a source of energy, the person or persons installing the source of energy will ensure that the distributor is advised of the intention to use the source of energy in parallel with network no later than 28 days (inclusive of the day of commissioning) after commissioning the source.</w:t>
      </w:r>
    </w:p>
    <w:p w14:paraId="58FE1C62" w14:textId="77777777" w:rsidR="0029104E" w:rsidRPr="003B2076" w:rsidRDefault="0029104E" w:rsidP="0029104E">
      <w:pPr>
        <w:pStyle w:val="ListParagraph"/>
        <w:jc w:val="both"/>
        <w:rPr>
          <w:rFonts w:ascii="Arial" w:hAnsi="Arial" w:cs="Arial"/>
        </w:rPr>
      </w:pPr>
    </w:p>
    <w:p w14:paraId="2793CBD9" w14:textId="0D3A5C3C" w:rsidR="0029104E" w:rsidRPr="003B2076" w:rsidRDefault="0029104E" w:rsidP="0029104E">
      <w:pPr>
        <w:rPr>
          <w:sz w:val="24"/>
          <w:szCs w:val="24"/>
        </w:rPr>
      </w:pPr>
      <w:r w:rsidRPr="003B2076">
        <w:rPr>
          <w:sz w:val="24"/>
          <w:szCs w:val="24"/>
        </w:rPr>
        <w:t>This certificate shall come into force on 4 August 2008 and will remain in force until revoked by the Health and Safety Executive by a certificate in writing</w:t>
      </w:r>
      <w:r w:rsidR="006F1070">
        <w:rPr>
          <w:sz w:val="24"/>
          <w:szCs w:val="24"/>
        </w:rPr>
        <w:t>.</w:t>
      </w:r>
    </w:p>
    <w:p w14:paraId="6BFFFB0D" w14:textId="77777777" w:rsidR="0029104E" w:rsidRPr="003B2076" w:rsidRDefault="0029104E" w:rsidP="0029104E">
      <w:pPr>
        <w:pStyle w:val="Heading1"/>
        <w:numPr>
          <w:ilvl w:val="0"/>
          <w:numId w:val="0"/>
        </w:numPr>
      </w:pPr>
      <w:r w:rsidRPr="003B2076">
        <w:rPr>
          <w:rFonts w:cs="Arial"/>
        </w:rPr>
        <w:br w:type="page"/>
      </w:r>
    </w:p>
    <w:p w14:paraId="5B69D6E9" w14:textId="4060E8BC" w:rsidR="008E483E" w:rsidRPr="003B2076" w:rsidRDefault="008E483E" w:rsidP="00A068B0">
      <w:pPr>
        <w:pStyle w:val="ANNEX-heading1"/>
      </w:pPr>
      <w:bookmarkStart w:id="501" w:name="_Toc527053388"/>
      <w:r w:rsidRPr="0025429E">
        <w:lastRenderedPageBreak/>
        <w:t>Annex</w:t>
      </w:r>
      <w:r w:rsidRPr="003B2076">
        <w:t xml:space="preserve"> A1 Requirements for </w:t>
      </w:r>
      <w:r w:rsidR="003F1822">
        <w:t xml:space="preserve">Type </w:t>
      </w:r>
      <w:r w:rsidRPr="003B2076">
        <w:t>Testing of Inverter Connected Micro-generators</w:t>
      </w:r>
      <w:bookmarkEnd w:id="501"/>
    </w:p>
    <w:p w14:paraId="0666857C" w14:textId="0B52F176" w:rsidR="008E483E" w:rsidRPr="003B2076" w:rsidRDefault="008E483E" w:rsidP="003B7C17">
      <w:pPr>
        <w:pStyle w:val="ANNEX-heading2"/>
      </w:pPr>
      <w:r w:rsidRPr="003B2076">
        <w:t>General</w:t>
      </w:r>
    </w:p>
    <w:p w14:paraId="261B9B8C" w14:textId="1B2BBFE0" w:rsidR="008E483E" w:rsidRPr="003B2076" w:rsidRDefault="008E483E" w:rsidP="003B7C17">
      <w:pPr>
        <w:rPr>
          <w:spacing w:val="0"/>
        </w:rPr>
      </w:pPr>
      <w:r w:rsidRPr="003B2076">
        <w:rPr>
          <w:spacing w:val="0"/>
        </w:rPr>
        <w:t xml:space="preserve">This Annex describes a methodology for obtaining type certification or type verification for </w:t>
      </w:r>
      <w:r w:rsidRPr="003B2076">
        <w:rPr>
          <w:b/>
          <w:spacing w:val="0"/>
        </w:rPr>
        <w:t>Micro-generators</w:t>
      </w:r>
      <w:r w:rsidRPr="003B2076">
        <w:rPr>
          <w:spacing w:val="0"/>
        </w:rPr>
        <w:t xml:space="preserve"> which are connected to the </w:t>
      </w:r>
      <w:r w:rsidRPr="003B2076">
        <w:rPr>
          <w:b/>
          <w:spacing w:val="0"/>
        </w:rPr>
        <w:t>Distribution Network</w:t>
      </w:r>
      <w:r w:rsidRPr="003B2076">
        <w:rPr>
          <w:spacing w:val="0"/>
        </w:rPr>
        <w:t xml:space="preserve"> via an </w:t>
      </w:r>
      <w:r w:rsidRPr="003B2076">
        <w:rPr>
          <w:b/>
          <w:spacing w:val="0"/>
        </w:rPr>
        <w:t>Inverter</w:t>
      </w:r>
      <w:r w:rsidRPr="003B2076">
        <w:rPr>
          <w:spacing w:val="0"/>
        </w:rPr>
        <w:t>.</w:t>
      </w:r>
    </w:p>
    <w:p w14:paraId="786CAF1E" w14:textId="77777777" w:rsidR="008E483E" w:rsidRPr="003B2076" w:rsidRDefault="008E483E" w:rsidP="003B7C17">
      <w:pPr>
        <w:rPr>
          <w:spacing w:val="0"/>
        </w:rPr>
      </w:pPr>
    </w:p>
    <w:p w14:paraId="0C2B17DD" w14:textId="3ABA1700" w:rsidR="008E483E" w:rsidRPr="00A068B0" w:rsidDel="004E61F8" w:rsidRDefault="008E483E" w:rsidP="003B7C17">
      <w:pPr>
        <w:rPr>
          <w:bCs/>
          <w:spacing w:val="0"/>
        </w:rPr>
      </w:pPr>
      <w:r w:rsidRPr="003B2076">
        <w:rPr>
          <w:spacing w:val="0"/>
        </w:rPr>
        <w:t xml:space="preserve">The compliance testing annex of EN 50438 should be complied with except where </w:t>
      </w:r>
      <w:r w:rsidR="00C30529" w:rsidRPr="003B2076">
        <w:rPr>
          <w:spacing w:val="0"/>
        </w:rPr>
        <w:t>alternative requirements</w:t>
      </w:r>
      <w:r w:rsidRPr="003B2076">
        <w:rPr>
          <w:spacing w:val="0"/>
        </w:rPr>
        <w:t xml:space="preserve"> are detailed in this Annex.</w:t>
      </w:r>
    </w:p>
    <w:p w14:paraId="3EEF17AF" w14:textId="77777777" w:rsidR="008E483E" w:rsidRPr="00A068B0" w:rsidRDefault="008E483E" w:rsidP="003B7C17">
      <w:pPr>
        <w:rPr>
          <w:spacing w:val="0"/>
        </w:rPr>
      </w:pPr>
    </w:p>
    <w:p w14:paraId="74871881" w14:textId="77777777" w:rsidR="006F1070" w:rsidRPr="006F1070" w:rsidRDefault="006F1070" w:rsidP="006F1070">
      <w:pPr>
        <w:rPr>
          <w:spacing w:val="0"/>
        </w:rPr>
      </w:pPr>
      <w:bookmarkStart w:id="502" w:name="_Hlk505930334"/>
      <w:r w:rsidRPr="006F1070">
        <w:rPr>
          <w:spacing w:val="0"/>
        </w:rPr>
        <w:t xml:space="preserve">Typically, all interface functions are contained within an </w:t>
      </w:r>
      <w:r w:rsidRPr="006F1070">
        <w:rPr>
          <w:b/>
          <w:spacing w:val="0"/>
        </w:rPr>
        <w:t>Inverter</w:t>
      </w:r>
      <w:r w:rsidRPr="006F1070">
        <w:rPr>
          <w:spacing w:val="0"/>
        </w:rPr>
        <w:t xml:space="preserve"> and in such cases it is only necessary to have the </w:t>
      </w:r>
      <w:r w:rsidRPr="006F1070">
        <w:rPr>
          <w:b/>
          <w:spacing w:val="0"/>
        </w:rPr>
        <w:t>Inverter</w:t>
      </w:r>
      <w:r w:rsidRPr="006F1070">
        <w:rPr>
          <w:spacing w:val="0"/>
        </w:rPr>
        <w:t xml:space="preserve"> </w:t>
      </w:r>
      <w:r w:rsidRPr="006F1070">
        <w:rPr>
          <w:b/>
          <w:spacing w:val="0"/>
        </w:rPr>
        <w:t>Fully</w:t>
      </w:r>
      <w:r w:rsidRPr="006F1070">
        <w:rPr>
          <w:spacing w:val="0"/>
        </w:rPr>
        <w:t xml:space="preserve"> </w:t>
      </w:r>
      <w:r w:rsidRPr="006F1070">
        <w:rPr>
          <w:b/>
          <w:spacing w:val="0"/>
        </w:rPr>
        <w:t>Type Tested</w:t>
      </w:r>
      <w:r w:rsidRPr="006F1070">
        <w:rPr>
          <w:spacing w:val="0"/>
        </w:rPr>
        <w:t xml:space="preserve">. In the case where  a package of specific separate parts are used to assemble a </w:t>
      </w:r>
      <w:r w:rsidRPr="006F1070">
        <w:rPr>
          <w:b/>
          <w:spacing w:val="0"/>
        </w:rPr>
        <w:t>Fully Type Tested</w:t>
      </w:r>
      <w:r w:rsidRPr="006F1070">
        <w:rPr>
          <w:spacing w:val="0"/>
        </w:rPr>
        <w:t xml:space="preserve"> </w:t>
      </w:r>
      <w:r w:rsidRPr="006F1070">
        <w:rPr>
          <w:b/>
          <w:spacing w:val="0"/>
        </w:rPr>
        <w:t>Micro-generator</w:t>
      </w:r>
      <w:r w:rsidRPr="006F1070">
        <w:rPr>
          <w:spacing w:val="0"/>
        </w:rPr>
        <w:t xml:space="preserve"> the completed </w:t>
      </w:r>
      <w:r w:rsidRPr="006F1070">
        <w:rPr>
          <w:b/>
          <w:spacing w:val="0"/>
          <w:lang w:val="en-US"/>
        </w:rPr>
        <w:t>Micro-generator</w:t>
      </w:r>
      <w:r w:rsidRPr="006F1070">
        <w:rPr>
          <w:spacing w:val="0"/>
          <w:lang w:val="en-US"/>
        </w:rPr>
        <w:t>’s</w:t>
      </w:r>
      <w:r w:rsidRPr="006F1070">
        <w:rPr>
          <w:b/>
          <w:spacing w:val="0"/>
        </w:rPr>
        <w:t xml:space="preserve"> Interface Protection</w:t>
      </w:r>
      <w:r w:rsidRPr="006F1070">
        <w:rPr>
          <w:spacing w:val="0"/>
        </w:rPr>
        <w:t xml:space="preserve"> shall not rely on interconnection using cables which could be terminated incorrectly on site ie the interconnections shall be made by plug and socket which the </w:t>
      </w:r>
      <w:r w:rsidRPr="006F1070">
        <w:rPr>
          <w:b/>
          <w:spacing w:val="0"/>
        </w:rPr>
        <w:t>Manufacturer</w:t>
      </w:r>
      <w:r w:rsidRPr="006F1070">
        <w:rPr>
          <w:spacing w:val="0"/>
        </w:rPr>
        <w:t xml:space="preserve"> has made and tested prior to delivery to site.</w:t>
      </w:r>
    </w:p>
    <w:bookmarkEnd w:id="502"/>
    <w:p w14:paraId="0FB8AC6E" w14:textId="0E45E514" w:rsidR="00D749A2" w:rsidRPr="00A068B0" w:rsidRDefault="00D749A2" w:rsidP="003B7C17">
      <w:pPr>
        <w:rPr>
          <w:spacing w:val="0"/>
        </w:rPr>
      </w:pPr>
    </w:p>
    <w:p w14:paraId="3088EC71" w14:textId="77777777" w:rsidR="00D749A2" w:rsidRPr="003B2076" w:rsidRDefault="00D749A2" w:rsidP="00D749A2">
      <w:pPr>
        <w:widowControl w:val="0"/>
        <w:autoSpaceDE w:val="0"/>
        <w:autoSpaceDN w:val="0"/>
        <w:adjustRightInd w:val="0"/>
        <w:rPr>
          <w:spacing w:val="0"/>
          <w:szCs w:val="22"/>
        </w:rPr>
      </w:pPr>
      <w:r w:rsidRPr="003B2076">
        <w:rPr>
          <w:spacing w:val="0"/>
          <w:szCs w:val="22"/>
        </w:rPr>
        <w:t xml:space="preserve">The </w:t>
      </w:r>
      <w:r w:rsidRPr="003B2076">
        <w:rPr>
          <w:b/>
          <w:spacing w:val="0"/>
          <w:szCs w:val="22"/>
        </w:rPr>
        <w:t>Interface Protection</w:t>
      </w:r>
      <w:r w:rsidRPr="003B2076">
        <w:rPr>
          <w:spacing w:val="0"/>
          <w:szCs w:val="22"/>
        </w:rPr>
        <w:t xml:space="preserve"> shall satisfy the requirements of all of the following standards. Where these standards have more than one part, the requirements of all such parts shall be satisfied, so far as they are applicable.</w:t>
      </w:r>
    </w:p>
    <w:p w14:paraId="0FE3656C" w14:textId="77777777" w:rsidR="00D749A2" w:rsidRPr="003B2076" w:rsidRDefault="00D749A2" w:rsidP="00D749A2">
      <w:pPr>
        <w:widowControl w:val="0"/>
        <w:autoSpaceDE w:val="0"/>
        <w:autoSpaceDN w:val="0"/>
        <w:adjustRightInd w:val="0"/>
        <w:rPr>
          <w:spacing w:val="0"/>
          <w:szCs w:val="22"/>
        </w:rPr>
      </w:pPr>
    </w:p>
    <w:p w14:paraId="21B6A6D2"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61000 (Electromagnetic Standards)</w:t>
      </w:r>
    </w:p>
    <w:p w14:paraId="772A7DCF"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60255 (Electrical Relays)</w:t>
      </w:r>
    </w:p>
    <w:p w14:paraId="34295EE4"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61810 (Electrical Elementary Relays)</w:t>
      </w:r>
    </w:p>
    <w:p w14:paraId="322A31DD"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60947 (Low Voltage Switchgear and Control gear)</w:t>
      </w:r>
    </w:p>
    <w:p w14:paraId="6BB27C46" w14:textId="55603504" w:rsidR="008E483E" w:rsidRPr="00A068B0" w:rsidRDefault="001D0E67" w:rsidP="003B7C17">
      <w:pPr>
        <w:rPr>
          <w:spacing w:val="0"/>
        </w:rPr>
      </w:pPr>
      <w:r>
        <w:rPr>
          <w:spacing w:val="0"/>
          <w:szCs w:val="22"/>
        </w:rPr>
        <w:t xml:space="preserve">BS EN </w:t>
      </w:r>
      <w:r w:rsidRPr="00374FE0">
        <w:rPr>
          <w:spacing w:val="0"/>
          <w:szCs w:val="22"/>
        </w:rPr>
        <w:t>61869</w:t>
      </w:r>
      <w:r>
        <w:rPr>
          <w:spacing w:val="0"/>
          <w:szCs w:val="22"/>
        </w:rPr>
        <w:t xml:space="preserve"> (</w:t>
      </w:r>
      <w:r w:rsidR="00A85508">
        <w:rPr>
          <w:spacing w:val="0"/>
          <w:szCs w:val="22"/>
        </w:rPr>
        <w:t>Instrument Transformers:</w:t>
      </w:r>
      <w:r w:rsidRPr="00374FE0">
        <w:rPr>
          <w:spacing w:val="0"/>
          <w:szCs w:val="22"/>
        </w:rPr>
        <w:t xml:space="preserve"> Additional requirements for current transformers</w:t>
      </w:r>
      <w:r>
        <w:rPr>
          <w:spacing w:val="0"/>
          <w:szCs w:val="22"/>
        </w:rPr>
        <w:t>)</w:t>
      </w:r>
    </w:p>
    <w:p w14:paraId="15C891DE" w14:textId="77777777" w:rsidR="00A85508" w:rsidRDefault="00A85508" w:rsidP="007962C9">
      <w:pPr>
        <w:rPr>
          <w:spacing w:val="0"/>
        </w:rPr>
      </w:pPr>
    </w:p>
    <w:p w14:paraId="6D68E223" w14:textId="5FCEA624" w:rsidR="003C6DD7" w:rsidRDefault="008E483E" w:rsidP="007962C9">
      <w:pPr>
        <w:rPr>
          <w:spacing w:val="0"/>
        </w:rPr>
      </w:pPr>
      <w:r w:rsidRPr="003B2076">
        <w:rPr>
          <w:spacing w:val="0"/>
        </w:rPr>
        <w:t xml:space="preserve">Currently there are no harmonised functional standards that apply to the </w:t>
      </w:r>
      <w:r w:rsidRPr="003B2076">
        <w:rPr>
          <w:b/>
          <w:spacing w:val="0"/>
        </w:rPr>
        <w:t>Microgenerator’s</w:t>
      </w:r>
      <w:r w:rsidRPr="003B2076">
        <w:rPr>
          <w:spacing w:val="0"/>
        </w:rPr>
        <w:t xml:space="preserve"> </w:t>
      </w:r>
      <w:r w:rsidRPr="003B2076">
        <w:rPr>
          <w:b/>
          <w:spacing w:val="0"/>
        </w:rPr>
        <w:t>Interface Protection</w:t>
      </w:r>
      <w:r w:rsidRPr="003B2076">
        <w:rPr>
          <w:spacing w:val="0"/>
        </w:rPr>
        <w:t xml:space="preserve">. Consequently, in cases where power electronics is used for energy conversion along with any separate </w:t>
      </w:r>
      <w:r w:rsidRPr="003B2076">
        <w:rPr>
          <w:b/>
          <w:spacing w:val="0"/>
        </w:rPr>
        <w:t>Interface Protection</w:t>
      </w:r>
      <w:r w:rsidRPr="003B2076">
        <w:rPr>
          <w:spacing w:val="0"/>
        </w:rPr>
        <w:t xml:space="preserve"> unit they will need to be brought together and tested as a complete </w:t>
      </w:r>
      <w:r w:rsidRPr="003B2076">
        <w:rPr>
          <w:b/>
          <w:spacing w:val="0"/>
        </w:rPr>
        <w:t>Microgenerator</w:t>
      </w:r>
      <w:r w:rsidRPr="003B2076">
        <w:rPr>
          <w:spacing w:val="0"/>
        </w:rPr>
        <w:t xml:space="preserve"> as described in this EREC G98, and recorded in </w:t>
      </w:r>
      <w:r w:rsidR="00C07FA6">
        <w:rPr>
          <w:spacing w:val="0"/>
        </w:rPr>
        <w:t xml:space="preserve">a </w:t>
      </w:r>
      <w:r w:rsidRPr="003B2076">
        <w:rPr>
          <w:spacing w:val="0"/>
        </w:rPr>
        <w:t xml:space="preserve">format similar to that shown in Form C (Appendix 3). </w:t>
      </w:r>
    </w:p>
    <w:p w14:paraId="4086C1D5" w14:textId="77777777" w:rsidR="003C6DD7" w:rsidRDefault="003C6DD7" w:rsidP="007962C9">
      <w:pPr>
        <w:rPr>
          <w:spacing w:val="0"/>
        </w:rPr>
      </w:pPr>
    </w:p>
    <w:p w14:paraId="4F2660B1" w14:textId="5B5E0230" w:rsidR="008E483E" w:rsidRDefault="008E483E" w:rsidP="007962C9">
      <w:pPr>
        <w:rPr>
          <w:spacing w:val="0"/>
        </w:rPr>
      </w:pPr>
      <w:r w:rsidRPr="003B2076">
        <w:rPr>
          <w:spacing w:val="0"/>
        </w:rPr>
        <w:t xml:space="preserve">Where the </w:t>
      </w:r>
      <w:r w:rsidRPr="003B2076">
        <w:rPr>
          <w:b/>
          <w:spacing w:val="0"/>
        </w:rPr>
        <w:t>Interface Protection</w:t>
      </w:r>
      <w:r w:rsidRPr="003B2076">
        <w:rPr>
          <w:spacing w:val="0"/>
        </w:rPr>
        <w:t xml:space="preserve"> is physically integrated within the overall </w:t>
      </w:r>
      <w:r w:rsidR="00C07FA6">
        <w:rPr>
          <w:b/>
          <w:spacing w:val="0"/>
        </w:rPr>
        <w:t>Micro-generator</w:t>
      </w:r>
      <w:r w:rsidRPr="003B2076">
        <w:rPr>
          <w:spacing w:val="0"/>
        </w:rPr>
        <w:t xml:space="preserve"> control system, the functionality of the </w:t>
      </w:r>
      <w:r w:rsidRPr="003B2076">
        <w:rPr>
          <w:b/>
          <w:spacing w:val="0"/>
        </w:rPr>
        <w:t>Interface Protection</w:t>
      </w:r>
      <w:r w:rsidRPr="003B2076">
        <w:rPr>
          <w:spacing w:val="0"/>
        </w:rPr>
        <w:t xml:space="preserve"> unit should not be compromised by any failure of other elements of the control system (fail safe).</w:t>
      </w:r>
    </w:p>
    <w:p w14:paraId="629EB1D3" w14:textId="079A84C3" w:rsidR="003F2E52" w:rsidRPr="003B2076" w:rsidRDefault="003F2E52" w:rsidP="007962C9">
      <w:pPr>
        <w:rPr>
          <w:spacing w:val="0"/>
        </w:rPr>
      </w:pPr>
    </w:p>
    <w:p w14:paraId="2E962930" w14:textId="77777777" w:rsidR="006F1070" w:rsidRPr="006F1070" w:rsidRDefault="006F1070" w:rsidP="006F1070">
      <w:pPr>
        <w:widowControl w:val="0"/>
        <w:autoSpaceDE w:val="0"/>
        <w:autoSpaceDN w:val="0"/>
        <w:adjustRightInd w:val="0"/>
        <w:rPr>
          <w:spacing w:val="0"/>
          <w:szCs w:val="22"/>
        </w:rPr>
      </w:pPr>
      <w:bookmarkStart w:id="503" w:name="_Hlk503191377"/>
      <w:bookmarkStart w:id="504" w:name="_Hlk503192038"/>
      <w:r w:rsidRPr="006F1070">
        <w:rPr>
          <w:spacing w:val="0"/>
          <w:szCs w:val="22"/>
        </w:rPr>
        <w:t xml:space="preserve">This Annex applies to </w:t>
      </w:r>
      <w:r w:rsidRPr="006F1070">
        <w:rPr>
          <w:b/>
          <w:spacing w:val="0"/>
          <w:szCs w:val="22"/>
        </w:rPr>
        <w:t>Micro-generator</w:t>
      </w:r>
      <w:r w:rsidRPr="006F1070">
        <w:rPr>
          <w:spacing w:val="0"/>
          <w:szCs w:val="22"/>
        </w:rPr>
        <w:t>s:</w:t>
      </w:r>
    </w:p>
    <w:p w14:paraId="51B6E32A" w14:textId="77777777" w:rsidR="006F1070" w:rsidRPr="006F1070" w:rsidRDefault="006F1070" w:rsidP="00830607">
      <w:pPr>
        <w:widowControl w:val="0"/>
        <w:numPr>
          <w:ilvl w:val="0"/>
          <w:numId w:val="34"/>
        </w:numPr>
        <w:autoSpaceDE w:val="0"/>
        <w:autoSpaceDN w:val="0"/>
        <w:adjustRightInd w:val="0"/>
        <w:rPr>
          <w:spacing w:val="0"/>
          <w:szCs w:val="22"/>
        </w:rPr>
      </w:pPr>
      <w:r w:rsidRPr="006F1070">
        <w:rPr>
          <w:spacing w:val="0"/>
          <w:szCs w:val="22"/>
        </w:rPr>
        <w:t xml:space="preserve"> with or without or energy storage systems connected on the energy source or prime mover side of the </w:t>
      </w:r>
      <w:r w:rsidRPr="006F1070">
        <w:rPr>
          <w:b/>
          <w:spacing w:val="0"/>
          <w:szCs w:val="22"/>
        </w:rPr>
        <w:t>Micro-generator</w:t>
      </w:r>
      <w:r w:rsidRPr="006F1070">
        <w:rPr>
          <w:spacing w:val="0"/>
          <w:szCs w:val="22"/>
        </w:rPr>
        <w:t>;</w:t>
      </w:r>
      <w:r w:rsidRPr="006F1070">
        <w:rPr>
          <w:b/>
          <w:spacing w:val="0"/>
          <w:szCs w:val="22"/>
        </w:rPr>
        <w:t xml:space="preserve"> </w:t>
      </w:r>
      <w:r w:rsidRPr="006F1070">
        <w:rPr>
          <w:spacing w:val="0"/>
          <w:szCs w:val="22"/>
        </w:rPr>
        <w:t>and</w:t>
      </w:r>
    </w:p>
    <w:p w14:paraId="70359C18" w14:textId="77777777" w:rsidR="006F1070" w:rsidRPr="006F1070" w:rsidRDefault="006F1070" w:rsidP="00830607">
      <w:pPr>
        <w:widowControl w:val="0"/>
        <w:numPr>
          <w:ilvl w:val="0"/>
          <w:numId w:val="34"/>
        </w:numPr>
        <w:autoSpaceDE w:val="0"/>
        <w:autoSpaceDN w:val="0"/>
        <w:adjustRightInd w:val="0"/>
        <w:rPr>
          <w:spacing w:val="0"/>
          <w:szCs w:val="22"/>
        </w:rPr>
      </w:pPr>
      <w:r w:rsidRPr="006F1070">
        <w:rPr>
          <w:spacing w:val="0"/>
          <w:szCs w:val="22"/>
        </w:rPr>
        <w:t>with or without load management devices.</w:t>
      </w:r>
    </w:p>
    <w:p w14:paraId="1B9DAD57" w14:textId="1FBDBBCD" w:rsidR="00DE3170" w:rsidRPr="003B2076" w:rsidRDefault="00DE3170" w:rsidP="00DE3170">
      <w:pPr>
        <w:widowControl w:val="0"/>
        <w:autoSpaceDE w:val="0"/>
        <w:autoSpaceDN w:val="0"/>
        <w:adjustRightInd w:val="0"/>
        <w:rPr>
          <w:spacing w:val="0"/>
          <w:szCs w:val="22"/>
        </w:rPr>
      </w:pPr>
    </w:p>
    <w:bookmarkEnd w:id="503"/>
    <w:bookmarkEnd w:id="504"/>
    <w:p w14:paraId="0E584623" w14:textId="373D5B1F" w:rsidR="008E483E" w:rsidRPr="003B2076" w:rsidRDefault="008E483E" w:rsidP="003B7C17">
      <w:pPr>
        <w:pStyle w:val="ANNEX-heading2"/>
      </w:pPr>
      <w:r w:rsidRPr="003B2076">
        <w:t>Type Verification Functional Testing of the Interface Protection</w:t>
      </w:r>
    </w:p>
    <w:p w14:paraId="4AABEDD5" w14:textId="77777777" w:rsidR="008E483E" w:rsidRPr="00A068B0" w:rsidRDefault="008E483E" w:rsidP="008E483E">
      <w:pPr>
        <w:widowControl w:val="0"/>
        <w:autoSpaceDE w:val="0"/>
        <w:autoSpaceDN w:val="0"/>
        <w:adjustRightInd w:val="0"/>
        <w:ind w:right="53"/>
        <w:rPr>
          <w:spacing w:val="0"/>
          <w:sz w:val="20"/>
        </w:rPr>
      </w:pPr>
    </w:p>
    <w:p w14:paraId="6B876C67" w14:textId="1318E19B" w:rsidR="008E483E" w:rsidRPr="00A068B0" w:rsidRDefault="008E483E" w:rsidP="003C6DD7">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r w:rsidR="003C6DD7">
        <w:rPr>
          <w:spacing w:val="0"/>
        </w:rPr>
        <w:t xml:space="preserve"> </w:t>
      </w:r>
      <w:r w:rsidRPr="00A068B0">
        <w:rPr>
          <w:spacing w:val="0"/>
        </w:rPr>
        <w:t xml:space="preserve"> </w:t>
      </w:r>
    </w:p>
    <w:p w14:paraId="3EDB8B08" w14:textId="3EF7CFCC" w:rsidR="007962C9" w:rsidRPr="00A068B0" w:rsidRDefault="007962C9" w:rsidP="003C6DD7">
      <w:pPr>
        <w:widowControl w:val="0"/>
        <w:autoSpaceDE w:val="0"/>
        <w:autoSpaceDN w:val="0"/>
        <w:adjustRightInd w:val="0"/>
        <w:ind w:right="53"/>
        <w:rPr>
          <w:spacing w:val="0"/>
        </w:rPr>
      </w:pPr>
    </w:p>
    <w:p w14:paraId="45569464" w14:textId="2547AC0B" w:rsidR="008E483E" w:rsidRPr="00A068B0" w:rsidRDefault="008E483E" w:rsidP="00DE0CB0">
      <w:pPr>
        <w:widowControl w:val="0"/>
        <w:autoSpaceDE w:val="0"/>
        <w:autoSpaceDN w:val="0"/>
        <w:adjustRightInd w:val="0"/>
        <w:ind w:right="53"/>
        <w:rPr>
          <w:spacing w:val="0"/>
        </w:rPr>
      </w:pPr>
      <w:r w:rsidRPr="00A068B0">
        <w:rPr>
          <w:spacing w:val="0"/>
        </w:rPr>
        <w:t xml:space="preserve">The type testing can be done by the </w:t>
      </w:r>
      <w:r w:rsidRPr="00A068B0">
        <w:rPr>
          <w:b/>
          <w:spacing w:val="0"/>
        </w:rPr>
        <w:t>Manufacturer</w:t>
      </w:r>
      <w:r w:rsidRPr="00A068B0">
        <w:rPr>
          <w:spacing w:val="0"/>
        </w:rPr>
        <w:t xml:space="preserve"> of an individual component or by an external test house or by the supplier of the complete system, or any combination of them as appropriate.</w:t>
      </w:r>
    </w:p>
    <w:p w14:paraId="26D46287" w14:textId="77E7EFEF" w:rsidR="007962C9" w:rsidRPr="004D2414" w:rsidRDefault="007962C9" w:rsidP="00DE0CB0">
      <w:pPr>
        <w:widowControl w:val="0"/>
        <w:autoSpaceDE w:val="0"/>
        <w:autoSpaceDN w:val="0"/>
        <w:adjustRightInd w:val="0"/>
        <w:ind w:right="53"/>
        <w:rPr>
          <w:spacing w:val="0"/>
        </w:rPr>
      </w:pPr>
    </w:p>
    <w:p w14:paraId="2587AC9A" w14:textId="38CAAEE0" w:rsidR="008E483E" w:rsidRPr="009116C5" w:rsidRDefault="008E483E" w:rsidP="008E483E">
      <w:pPr>
        <w:widowControl w:val="0"/>
        <w:autoSpaceDE w:val="0"/>
        <w:autoSpaceDN w:val="0"/>
        <w:adjustRightInd w:val="0"/>
        <w:rPr>
          <w:spacing w:val="0"/>
        </w:rPr>
      </w:pPr>
      <w:r w:rsidRPr="004D2414">
        <w:rPr>
          <w:spacing w:val="0"/>
        </w:rPr>
        <w:t>The type testing</w:t>
      </w:r>
      <w:r w:rsidRPr="009116C5">
        <w:rPr>
          <w:spacing w:val="0"/>
        </w:rPr>
        <w:t xml:space="preserve"> will verify that the operation of the</w:t>
      </w:r>
      <w:r w:rsidR="004D2414" w:rsidRPr="009116C5">
        <w:rPr>
          <w:spacing w:val="0"/>
        </w:rPr>
        <w:t xml:space="preserve"> </w:t>
      </w:r>
      <w:r w:rsidRPr="004D2414">
        <w:rPr>
          <w:b/>
          <w:spacing w:val="0"/>
        </w:rPr>
        <w:t>Interface Protection</w:t>
      </w:r>
      <w:r w:rsidRPr="009116C5">
        <w:rPr>
          <w:spacing w:val="0"/>
        </w:rPr>
        <w:t xml:space="preserve"> shall result:</w:t>
      </w:r>
    </w:p>
    <w:p w14:paraId="60F5557A" w14:textId="674A90BB" w:rsidR="008E483E" w:rsidRPr="004D2414"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9116C5">
        <w:rPr>
          <w:rFonts w:ascii="Arial" w:hAnsi="Arial" w:cs="Arial"/>
        </w:rPr>
        <w:t xml:space="preserve">in the safe disconnection of the </w:t>
      </w:r>
      <w:r w:rsidR="00C07FA6" w:rsidRPr="004D2414">
        <w:rPr>
          <w:rFonts w:ascii="Arial" w:hAnsi="Arial" w:cs="Arial"/>
          <w:b/>
        </w:rPr>
        <w:t>Micro-generator</w:t>
      </w:r>
      <w:r w:rsidRPr="004D2414">
        <w:rPr>
          <w:rFonts w:ascii="Arial" w:hAnsi="Arial" w:cs="Arial"/>
        </w:rPr>
        <w:t xml:space="preserve"> </w:t>
      </w:r>
      <w:r w:rsidRPr="009116C5">
        <w:rPr>
          <w:rFonts w:ascii="Arial" w:hAnsi="Arial" w:cs="Arial"/>
        </w:rPr>
        <w:t xml:space="preserve">from the </w:t>
      </w:r>
      <w:r w:rsidRPr="009116C5">
        <w:rPr>
          <w:rFonts w:ascii="Arial" w:hAnsi="Arial" w:cs="Arial"/>
          <w:b/>
        </w:rPr>
        <w:t xml:space="preserve">DNO’s Distribution </w:t>
      </w:r>
      <w:r w:rsidRPr="009116C5">
        <w:rPr>
          <w:rFonts w:ascii="Arial" w:hAnsi="Arial" w:cs="Arial"/>
          <w:b/>
        </w:rPr>
        <w:lastRenderedPageBreak/>
        <w:t>Network</w:t>
      </w:r>
      <w:r w:rsidRPr="00183741">
        <w:rPr>
          <w:rFonts w:ascii="Arial" w:hAnsi="Arial" w:cs="Arial"/>
        </w:rPr>
        <w:t xml:space="preserve"> in the event that the pr</w:t>
      </w:r>
      <w:r w:rsidR="004314BC" w:rsidRPr="00183741">
        <w:rPr>
          <w:rFonts w:ascii="Arial" w:hAnsi="Arial" w:cs="Arial"/>
        </w:rPr>
        <w:t>otection settings specified in T</w:t>
      </w:r>
      <w:r w:rsidRPr="00183741">
        <w:rPr>
          <w:rFonts w:ascii="Arial" w:hAnsi="Arial" w:cs="Arial"/>
        </w:rPr>
        <w:t>able 2 are exceeded; and</w:t>
      </w:r>
    </w:p>
    <w:p w14:paraId="3EDD18BD" w14:textId="77777777" w:rsidR="008E483E" w:rsidRPr="004D2414" w:rsidRDefault="008E483E" w:rsidP="008E483E">
      <w:pPr>
        <w:pStyle w:val="ListParagraph"/>
        <w:widowControl w:val="0"/>
        <w:autoSpaceDE w:val="0"/>
        <w:autoSpaceDN w:val="0"/>
        <w:adjustRightInd w:val="0"/>
        <w:spacing w:before="240" w:line="240" w:lineRule="auto"/>
        <w:ind w:left="643"/>
        <w:jc w:val="both"/>
        <w:rPr>
          <w:rFonts w:ascii="Arial" w:hAnsi="Arial" w:cs="Arial"/>
        </w:rPr>
      </w:pPr>
    </w:p>
    <w:p w14:paraId="430AE852" w14:textId="257BF11B" w:rsidR="008E483E" w:rsidRPr="004D2414"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183741">
        <w:rPr>
          <w:rFonts w:ascii="Arial" w:hAnsi="Arial" w:cs="Arial"/>
        </w:rPr>
        <w:t xml:space="preserve">in the </w:t>
      </w:r>
      <w:r w:rsidR="00C07FA6" w:rsidRPr="004D2414">
        <w:rPr>
          <w:rFonts w:ascii="Arial" w:hAnsi="Arial" w:cs="Arial"/>
          <w:b/>
        </w:rPr>
        <w:t>Micro-generator</w:t>
      </w:r>
      <w:r w:rsidRPr="004D2414">
        <w:rPr>
          <w:rFonts w:ascii="Arial" w:hAnsi="Arial" w:cs="Arial"/>
        </w:rPr>
        <w:t xml:space="preserve"> </w:t>
      </w:r>
      <w:r w:rsidRPr="009116C5">
        <w:rPr>
          <w:rFonts w:ascii="Arial" w:hAnsi="Arial" w:cs="Arial"/>
        </w:rPr>
        <w:t xml:space="preserve">remaining connected to the </w:t>
      </w:r>
      <w:r w:rsidRPr="009116C5">
        <w:rPr>
          <w:rFonts w:ascii="Arial" w:hAnsi="Arial" w:cs="Arial"/>
          <w:b/>
        </w:rPr>
        <w:t>DNO’s Distribution Network</w:t>
      </w:r>
      <w:r w:rsidRPr="00183741">
        <w:rPr>
          <w:rFonts w:ascii="Arial" w:hAnsi="Arial" w:cs="Arial"/>
        </w:rPr>
        <w:t xml:space="preserve"> while </w:t>
      </w:r>
      <w:r w:rsidRPr="00183741">
        <w:rPr>
          <w:rFonts w:ascii="Arial" w:hAnsi="Arial" w:cs="Arial"/>
          <w:b/>
          <w:lang w:val="en-US"/>
        </w:rPr>
        <w:t>Distribution</w:t>
      </w:r>
      <w:r w:rsidRPr="00183741">
        <w:rPr>
          <w:rFonts w:ascii="Arial" w:hAnsi="Arial" w:cs="Arial"/>
          <w:b/>
        </w:rPr>
        <w:t xml:space="preserve"> Network</w:t>
      </w:r>
      <w:r w:rsidRPr="00183741">
        <w:rPr>
          <w:rFonts w:ascii="Arial" w:hAnsi="Arial" w:cs="Arial"/>
        </w:rPr>
        <w:t xml:space="preserve"> conditions are:</w:t>
      </w:r>
    </w:p>
    <w:p w14:paraId="147F6D94" w14:textId="707AC151" w:rsidR="008E483E" w:rsidRPr="004D2414" w:rsidRDefault="008E483E" w:rsidP="00830607">
      <w:pPr>
        <w:pStyle w:val="ListParagraph"/>
        <w:widowControl w:val="0"/>
        <w:numPr>
          <w:ilvl w:val="0"/>
          <w:numId w:val="29"/>
        </w:numPr>
        <w:autoSpaceDE w:val="0"/>
        <w:autoSpaceDN w:val="0"/>
        <w:adjustRightInd w:val="0"/>
        <w:spacing w:after="0" w:line="240" w:lineRule="auto"/>
        <w:jc w:val="both"/>
        <w:rPr>
          <w:rFonts w:ascii="Arial" w:hAnsi="Arial" w:cs="Arial"/>
        </w:rPr>
      </w:pPr>
      <w:r w:rsidRPr="00183741">
        <w:rPr>
          <w:rFonts w:ascii="Arial" w:hAnsi="Arial" w:cs="Arial"/>
        </w:rPr>
        <w:t>within the envelope specified by the settings plus and minus the tolerances specif</w:t>
      </w:r>
      <w:r w:rsidR="00577C33" w:rsidRPr="00183741">
        <w:rPr>
          <w:rFonts w:ascii="Arial" w:hAnsi="Arial" w:cs="Arial"/>
        </w:rPr>
        <w:t>ied for equipment operation in T</w:t>
      </w:r>
      <w:r w:rsidRPr="00183741">
        <w:rPr>
          <w:rFonts w:ascii="Arial" w:hAnsi="Arial" w:cs="Arial"/>
        </w:rPr>
        <w:t xml:space="preserve">able 2; and </w:t>
      </w:r>
    </w:p>
    <w:p w14:paraId="779B8DCB" w14:textId="6FC8D06F" w:rsidR="008E483E" w:rsidRPr="004D2414" w:rsidRDefault="008E483E" w:rsidP="00830607">
      <w:pPr>
        <w:pStyle w:val="ListParagraph"/>
        <w:widowControl w:val="0"/>
        <w:numPr>
          <w:ilvl w:val="0"/>
          <w:numId w:val="29"/>
        </w:numPr>
        <w:autoSpaceDE w:val="0"/>
        <w:autoSpaceDN w:val="0"/>
        <w:adjustRightInd w:val="0"/>
        <w:spacing w:after="0" w:line="240" w:lineRule="auto"/>
        <w:ind w:right="53"/>
        <w:jc w:val="both"/>
        <w:rPr>
          <w:rFonts w:ascii="Arial" w:hAnsi="Arial" w:cs="Arial"/>
        </w:rPr>
      </w:pPr>
      <w:r w:rsidRPr="00183741">
        <w:rPr>
          <w:rFonts w:ascii="Arial" w:hAnsi="Arial" w:cs="Arial"/>
        </w:rPr>
        <w:t>within the time</w:t>
      </w:r>
      <w:r w:rsidR="00577C33" w:rsidRPr="00183741">
        <w:rPr>
          <w:rFonts w:ascii="Arial" w:hAnsi="Arial" w:cs="Arial"/>
        </w:rPr>
        <w:t xml:space="preserve"> delay settings specified in T</w:t>
      </w:r>
      <w:r w:rsidRPr="00183741">
        <w:rPr>
          <w:rFonts w:ascii="Arial" w:hAnsi="Arial" w:cs="Arial"/>
        </w:rPr>
        <w:t>able 2.</w:t>
      </w:r>
    </w:p>
    <w:p w14:paraId="05F121F9" w14:textId="06EADB48" w:rsidR="003F2E52" w:rsidRPr="004D2414" w:rsidRDefault="003F2E52" w:rsidP="00A068B0">
      <w:pPr>
        <w:widowControl w:val="0"/>
        <w:autoSpaceDE w:val="0"/>
        <w:autoSpaceDN w:val="0"/>
        <w:adjustRightInd w:val="0"/>
        <w:ind w:right="53"/>
      </w:pPr>
    </w:p>
    <w:p w14:paraId="5E0B4CA4" w14:textId="53B4AC9E" w:rsidR="003F2E52" w:rsidRPr="004D2414" w:rsidRDefault="003F2E52" w:rsidP="003F2E52">
      <w:pPr>
        <w:widowControl w:val="0"/>
        <w:autoSpaceDE w:val="0"/>
        <w:autoSpaceDN w:val="0"/>
        <w:adjustRightInd w:val="0"/>
        <w:rPr>
          <w:spacing w:val="0"/>
          <w:szCs w:val="22"/>
        </w:rPr>
      </w:pPr>
      <w:bookmarkStart w:id="505" w:name="_Hlk503191467"/>
      <w:r w:rsidRPr="004D2414">
        <w:rPr>
          <w:spacing w:val="0"/>
          <w:szCs w:val="22"/>
        </w:rPr>
        <w:t xml:space="preserve">Wherever possible the type testing of a </w:t>
      </w:r>
      <w:r w:rsidR="00C07FA6" w:rsidRPr="004D2414">
        <w:rPr>
          <w:b/>
          <w:spacing w:val="0"/>
          <w:szCs w:val="22"/>
        </w:rPr>
        <w:t>Micro-generator</w:t>
      </w:r>
      <w:r w:rsidRPr="004D2414">
        <w:rPr>
          <w:spacing w:val="0"/>
          <w:szCs w:val="22"/>
        </w:rPr>
        <w:t xml:space="preserve"> designed for a particular type of prime mover should be proved under normal conditions of operation for that technology (unless otherwise noted).</w:t>
      </w:r>
    </w:p>
    <w:p w14:paraId="33A57B19" w14:textId="27E85C34" w:rsidR="003F2E52" w:rsidRPr="004D2414" w:rsidRDefault="003F2E52" w:rsidP="00A068B0">
      <w:pPr>
        <w:rPr>
          <w:b/>
          <w:bCs/>
        </w:rPr>
      </w:pPr>
      <w:bookmarkStart w:id="506" w:name="_Hlk503191786"/>
      <w:bookmarkEnd w:id="505"/>
    </w:p>
    <w:p w14:paraId="1825F8AE" w14:textId="55D3955A" w:rsidR="003F2E52" w:rsidRPr="00A068B0" w:rsidRDefault="003F2E52" w:rsidP="00A068B0">
      <w:pPr>
        <w:pStyle w:val="ANNEX-heading3"/>
      </w:pPr>
      <w:r w:rsidRPr="00A068B0">
        <w:rPr>
          <w:lang w:eastAsia="en-US"/>
        </w:rPr>
        <w:t>A 1.2.1</w:t>
      </w:r>
      <w:r w:rsidRPr="00A068B0">
        <w:rPr>
          <w:lang w:eastAsia="en-US"/>
        </w:rPr>
        <w:tab/>
        <w:t>Disconnection times</w:t>
      </w:r>
    </w:p>
    <w:p w14:paraId="5D2A8AB0" w14:textId="483D1790" w:rsidR="003F2E52" w:rsidRPr="003B2076" w:rsidRDefault="003F2E52" w:rsidP="003F2E52">
      <w:pPr>
        <w:widowControl w:val="0"/>
        <w:autoSpaceDE w:val="0"/>
        <w:autoSpaceDN w:val="0"/>
        <w:adjustRightInd w:val="0"/>
        <w:spacing w:line="252" w:lineRule="exact"/>
        <w:ind w:right="54"/>
        <w:rPr>
          <w:spacing w:val="0"/>
          <w:szCs w:val="22"/>
        </w:rPr>
      </w:pPr>
      <w:r w:rsidRPr="003B2076">
        <w:rPr>
          <w:spacing w:val="0"/>
          <w:szCs w:val="22"/>
        </w:rPr>
        <w:t xml:space="preserve">The minimum trip time delay settings, for over / under voltage, over / under frequency and loss of mains tests below, are presented in Table </w:t>
      </w:r>
      <w:r w:rsidR="00171C6B" w:rsidRPr="003B2076">
        <w:rPr>
          <w:spacing w:val="0"/>
          <w:szCs w:val="22"/>
        </w:rPr>
        <w:t xml:space="preserve">2. </w:t>
      </w:r>
    </w:p>
    <w:p w14:paraId="44175B7A" w14:textId="77777777" w:rsidR="003F2E52" w:rsidRPr="003B2076" w:rsidRDefault="003F2E52" w:rsidP="003F2E52">
      <w:pPr>
        <w:widowControl w:val="0"/>
        <w:autoSpaceDE w:val="0"/>
        <w:autoSpaceDN w:val="0"/>
        <w:adjustRightInd w:val="0"/>
        <w:spacing w:before="12" w:line="240" w:lineRule="exact"/>
        <w:rPr>
          <w:spacing w:val="0"/>
          <w:szCs w:val="22"/>
        </w:rPr>
      </w:pPr>
    </w:p>
    <w:p w14:paraId="4F1D337B" w14:textId="77777777" w:rsidR="003F2E52" w:rsidRPr="003B2076" w:rsidRDefault="003F2E52" w:rsidP="003F2E52">
      <w:pPr>
        <w:widowControl w:val="0"/>
        <w:autoSpaceDE w:val="0"/>
        <w:autoSpaceDN w:val="0"/>
        <w:adjustRightInd w:val="0"/>
        <w:ind w:right="505"/>
        <w:rPr>
          <w:spacing w:val="0"/>
          <w:szCs w:val="22"/>
        </w:rPr>
      </w:pPr>
      <w:r w:rsidRPr="003B2076">
        <w:rPr>
          <w:spacing w:val="0"/>
          <w:szCs w:val="22"/>
        </w:rPr>
        <w:t>For over / under voltage, over / under frequency and loss of mains tests, reconnection shall be checked as detailed below.</w:t>
      </w:r>
    </w:p>
    <w:bookmarkEnd w:id="506"/>
    <w:p w14:paraId="259BAC71" w14:textId="77777777" w:rsidR="008E483E" w:rsidRPr="009A1D22" w:rsidRDefault="008E483E" w:rsidP="00A068B0">
      <w:pPr>
        <w:widowControl w:val="0"/>
        <w:autoSpaceDE w:val="0"/>
        <w:autoSpaceDN w:val="0"/>
        <w:adjustRightInd w:val="0"/>
        <w:ind w:right="53"/>
      </w:pPr>
    </w:p>
    <w:p w14:paraId="60334317" w14:textId="4C83B87A" w:rsidR="008E483E" w:rsidRPr="003B2076" w:rsidRDefault="008E483E" w:rsidP="003B7C17">
      <w:pPr>
        <w:pStyle w:val="ANNEX-heading3"/>
      </w:pPr>
      <w:r w:rsidRPr="003B2076">
        <w:t>A 1.2.</w:t>
      </w:r>
      <w:r w:rsidR="003F2E52" w:rsidRPr="003B2076">
        <w:t>2</w:t>
      </w:r>
      <w:r w:rsidRPr="003B2076">
        <w:tab/>
        <w:t>Over / Under Voltage</w:t>
      </w:r>
    </w:p>
    <w:p w14:paraId="29A1B39B" w14:textId="13DD03A9" w:rsidR="008E483E" w:rsidRPr="00A068B0" w:rsidRDefault="008E483E" w:rsidP="008E483E">
      <w:pPr>
        <w:rPr>
          <w:bCs/>
          <w:spacing w:val="0"/>
        </w:rPr>
      </w:pPr>
      <w:r w:rsidRPr="00A068B0">
        <w:rPr>
          <w:bCs/>
          <w:spacing w:val="0"/>
        </w:rPr>
        <w:t>In addition to the EN 50438 over / under voltage tests the tests in this paragraph shall be undertaken.</w:t>
      </w:r>
    </w:p>
    <w:p w14:paraId="20E232A1" w14:textId="77777777" w:rsidR="007962C9" w:rsidRPr="00A068B0" w:rsidRDefault="007962C9" w:rsidP="008E483E">
      <w:pPr>
        <w:rPr>
          <w:bCs/>
          <w:spacing w:val="0"/>
        </w:rPr>
      </w:pPr>
    </w:p>
    <w:p w14:paraId="3B740A84" w14:textId="5DDA7166" w:rsidR="008E483E" w:rsidRPr="00A068B0" w:rsidRDefault="008E483E" w:rsidP="008E483E">
      <w:pPr>
        <w:widowControl w:val="0"/>
        <w:autoSpaceDE w:val="0"/>
        <w:autoSpaceDN w:val="0"/>
        <w:adjustRightInd w:val="0"/>
        <w:rPr>
          <w:spacing w:val="0"/>
        </w:rPr>
      </w:pPr>
      <w:r w:rsidRPr="00A068B0">
        <w:rPr>
          <w:spacing w:val="0"/>
        </w:rPr>
        <w:t xml:space="preserve">The </w:t>
      </w:r>
      <w:r w:rsidR="00F25D84">
        <w:rPr>
          <w:b/>
          <w:spacing w:val="0"/>
        </w:rPr>
        <w:t>Interface Protection</w:t>
      </w:r>
      <w:r w:rsidR="004168B0" w:rsidRPr="00A068B0">
        <w:rPr>
          <w:b/>
          <w:spacing w:val="0"/>
        </w:rPr>
        <w:t xml:space="preserve"> </w:t>
      </w:r>
      <w:r w:rsidRPr="00A068B0">
        <w:rPr>
          <w:spacing w:val="0"/>
        </w:rPr>
        <w:t>shall be tested by operating</w:t>
      </w:r>
      <w:r w:rsidR="00F25D84">
        <w:rPr>
          <w:spacing w:val="0"/>
        </w:rPr>
        <w:t xml:space="preserve"> the </w:t>
      </w:r>
      <w:r w:rsidR="00F25D84">
        <w:rPr>
          <w:b/>
          <w:spacing w:val="0"/>
        </w:rPr>
        <w:t>Controller</w:t>
      </w:r>
      <w:r w:rsidRPr="00A068B0">
        <w:rPr>
          <w:spacing w:val="0"/>
        </w:rPr>
        <w:t xml:space="preserve"> in parallel with a variable AC test supply, </w:t>
      </w:r>
      <w:r w:rsidR="00F25D84">
        <w:rPr>
          <w:spacing w:val="0"/>
        </w:rPr>
        <w:t xml:space="preserve">as an example </w:t>
      </w:r>
      <w:r w:rsidRPr="00A068B0">
        <w:rPr>
          <w:spacing w:val="0"/>
        </w:rPr>
        <w:t xml:space="preserve">see </w:t>
      </w:r>
      <w:r w:rsidR="004B3390">
        <w:rPr>
          <w:spacing w:val="0"/>
        </w:rPr>
        <w:t>F</w:t>
      </w:r>
      <w:r w:rsidRPr="00A068B0">
        <w:rPr>
          <w:spacing w:val="0"/>
        </w:rPr>
        <w:t>igure A1</w:t>
      </w:r>
      <w:r w:rsidR="00577C33" w:rsidRPr="00A068B0">
        <w:rPr>
          <w:spacing w:val="0"/>
        </w:rPr>
        <w:t>.1</w:t>
      </w:r>
      <w:r w:rsidRPr="00A068B0">
        <w:rPr>
          <w:spacing w:val="0"/>
        </w:rPr>
        <w:t xml:space="preserve">. Correct protection and ride-through operation shall be confirmed. The set points for over and under voltage at which the </w:t>
      </w:r>
      <w:r w:rsidR="00F25D84">
        <w:rPr>
          <w:b/>
          <w:spacing w:val="0"/>
        </w:rPr>
        <w:t>Interface Protection</w:t>
      </w:r>
      <w:r w:rsidR="004B3390">
        <w:rPr>
          <w:spacing w:val="0"/>
        </w:rPr>
        <w:t xml:space="preserve"> </w:t>
      </w:r>
      <w:r w:rsidRPr="00A068B0">
        <w:rPr>
          <w:b/>
          <w:vanish/>
          <w:spacing w:val="0"/>
        </w:rPr>
        <w:t xml:space="preserve">Inverter </w:t>
      </w:r>
      <w:r w:rsidRPr="00A068B0">
        <w:rPr>
          <w:spacing w:val="0"/>
        </w:rPr>
        <w:t>disconnects from the supply will be established by varying the AC supply voltage.</w:t>
      </w:r>
      <w:r w:rsidR="00F25D84">
        <w:rPr>
          <w:spacing w:val="0"/>
        </w:rPr>
        <w:t xml:space="preserve"> The disconnect sequence should be initiated when the network conditions mean the protection should trip in accordance with the settings in Table 2, otherwise normal operation should continue. </w:t>
      </w:r>
    </w:p>
    <w:p w14:paraId="268B98E9" w14:textId="77777777" w:rsidR="007962C9" w:rsidRPr="00A068B0" w:rsidRDefault="007962C9" w:rsidP="008E483E">
      <w:pPr>
        <w:widowControl w:val="0"/>
        <w:autoSpaceDE w:val="0"/>
        <w:autoSpaceDN w:val="0"/>
        <w:adjustRightInd w:val="0"/>
        <w:rPr>
          <w:spacing w:val="0"/>
        </w:rPr>
      </w:pPr>
    </w:p>
    <w:p w14:paraId="6DC42F2F" w14:textId="1F23B7C5" w:rsidR="008E483E" w:rsidRPr="00A068B0" w:rsidRDefault="008E483E" w:rsidP="008E483E">
      <w:pPr>
        <w:autoSpaceDE w:val="0"/>
        <w:autoSpaceDN w:val="0"/>
        <w:rPr>
          <w:spacing w:val="0"/>
        </w:rPr>
      </w:pPr>
      <w:r w:rsidRPr="00A068B0">
        <w:rPr>
          <w:spacing w:val="0"/>
        </w:rPr>
        <w:t xml:space="preserve">To establish </w:t>
      </w:r>
      <w:r w:rsidR="00F25D84">
        <w:rPr>
          <w:spacing w:val="0"/>
        </w:rPr>
        <w:t>the certified</w:t>
      </w:r>
      <w:r w:rsidRPr="00A068B0">
        <w:rPr>
          <w:spacing w:val="0"/>
        </w:rPr>
        <w:t xml:space="preserve"> trip voltage, the test voltage should be applied in steps of ± 0.5% </w:t>
      </w:r>
      <w:r w:rsidR="00F25D84">
        <w:rPr>
          <w:spacing w:val="0"/>
        </w:rPr>
        <w:t xml:space="preserve">of setting </w:t>
      </w:r>
      <w:r w:rsidRPr="00A068B0">
        <w:rPr>
          <w:spacing w:val="0"/>
        </w:rPr>
        <w:t xml:space="preserve">for a duration that is longer than the trip time delay, for example 1 s in the case </w:t>
      </w:r>
      <w:r w:rsidR="00E22770" w:rsidRPr="00A068B0">
        <w:rPr>
          <w:spacing w:val="0"/>
        </w:rPr>
        <w:t>of a delay setting of 0.5 s</w:t>
      </w:r>
      <w:r w:rsidRPr="00A068B0">
        <w:rPr>
          <w:spacing w:val="0"/>
        </w:rPr>
        <w:t xml:space="preserve">. </w:t>
      </w:r>
      <w:r w:rsidR="00F25D84">
        <w:rPr>
          <w:spacing w:val="0"/>
        </w:rPr>
        <w:t xml:space="preserve">It will be necessary to carry out five tests for each trip setting. </w:t>
      </w:r>
      <w:r w:rsidRPr="00A068B0">
        <w:rPr>
          <w:spacing w:val="0"/>
        </w:rPr>
        <w:t>The test voltage at which this trip occurred is to be recorded</w:t>
      </w:r>
      <w:r w:rsidR="009F2EBC">
        <w:rPr>
          <w:spacing w:val="0"/>
        </w:rPr>
        <w:t xml:space="preserve"> as the certified trip voltage</w:t>
      </w:r>
      <w:r w:rsidRPr="00A068B0">
        <w:rPr>
          <w:spacing w:val="0"/>
        </w:rPr>
        <w:t>.</w:t>
      </w:r>
    </w:p>
    <w:p w14:paraId="0C9E9F17" w14:textId="11038101" w:rsidR="007962C9" w:rsidRPr="00A068B0" w:rsidRDefault="007962C9" w:rsidP="008E483E">
      <w:pPr>
        <w:autoSpaceDE w:val="0"/>
        <w:autoSpaceDN w:val="0"/>
        <w:rPr>
          <w:spacing w:val="0"/>
        </w:rPr>
      </w:pPr>
    </w:p>
    <w:p w14:paraId="22F81250" w14:textId="678DD5C2" w:rsidR="00E6597D" w:rsidRDefault="008E483E" w:rsidP="008E483E">
      <w:pPr>
        <w:autoSpaceDE w:val="0"/>
        <w:autoSpaceDN w:val="0"/>
        <w:rPr>
          <w:spacing w:val="0"/>
        </w:rPr>
      </w:pPr>
      <w:r w:rsidRPr="00A068B0">
        <w:rPr>
          <w:spacing w:val="0"/>
        </w:rPr>
        <w:t xml:space="preserve">To establish the </w:t>
      </w:r>
      <w:r w:rsidR="009F2EBC">
        <w:rPr>
          <w:spacing w:val="0"/>
        </w:rPr>
        <w:t xml:space="preserve">certified </w:t>
      </w:r>
      <w:r w:rsidRPr="00A068B0">
        <w:rPr>
          <w:spacing w:val="0"/>
        </w:rPr>
        <w:t xml:space="preserve">trip time, the test voltage should be applied starting from </w:t>
      </w:r>
      <w:r w:rsidR="009F2EBC">
        <w:rPr>
          <w:spacing w:val="0"/>
        </w:rPr>
        <w:t xml:space="preserve">± 1.8% </w:t>
      </w:r>
      <w:r w:rsidRPr="00A068B0">
        <w:rPr>
          <w:spacing w:val="0"/>
        </w:rPr>
        <w:t xml:space="preserve">below the </w:t>
      </w:r>
      <w:r w:rsidR="009F2EBC">
        <w:rPr>
          <w:spacing w:val="0"/>
        </w:rPr>
        <w:t>certified</w:t>
      </w:r>
      <w:r w:rsidR="009F2EBC" w:rsidRPr="00A068B0">
        <w:rPr>
          <w:spacing w:val="0"/>
        </w:rPr>
        <w:t xml:space="preserve"> </w:t>
      </w:r>
      <w:r w:rsidRPr="00A068B0">
        <w:rPr>
          <w:spacing w:val="0"/>
        </w:rPr>
        <w:t xml:space="preserve">trip voltage </w:t>
      </w:r>
      <w:r w:rsidR="009F2EBC">
        <w:rPr>
          <w:spacing w:val="0"/>
        </w:rPr>
        <w:t xml:space="preserve">in a step of at least </w:t>
      </w:r>
      <w:r w:rsidR="009F2EBC" w:rsidRPr="00CF04D8">
        <w:rPr>
          <w:spacing w:val="0"/>
        </w:rPr>
        <w:t>± 0.5%</w:t>
      </w:r>
      <w:r w:rsidR="009F2EBC">
        <w:rPr>
          <w:spacing w:val="0"/>
        </w:rPr>
        <w:t xml:space="preserve"> of setting for a duration that is longer than the trip time delay, for example 1 s in the case of a delay setting of 0.5 s. Where the </w:t>
      </w:r>
      <w:r w:rsidR="009F2EBC" w:rsidRPr="00A068B0">
        <w:rPr>
          <w:b/>
          <w:spacing w:val="0"/>
        </w:rPr>
        <w:t>Interface Protection</w:t>
      </w:r>
      <w:r w:rsidR="009F2EBC">
        <w:rPr>
          <w:spacing w:val="0"/>
        </w:rPr>
        <w:t xml:space="preserve"> functionality is implemented in the </w:t>
      </w:r>
      <w:r w:rsidR="009F2EBC" w:rsidRPr="00A068B0">
        <w:rPr>
          <w:b/>
          <w:spacing w:val="0"/>
        </w:rPr>
        <w:t>Controller</w:t>
      </w:r>
      <w:r w:rsidR="009F2EBC">
        <w:rPr>
          <w:spacing w:val="0"/>
        </w:rPr>
        <w:t xml:space="preserve"> it will be necessary to carry out five tests for each trip setting. The longest trip time is to be recorded as the certified trip time. </w:t>
      </w:r>
    </w:p>
    <w:p w14:paraId="5A07E11F" w14:textId="77777777" w:rsidR="007962C9" w:rsidRPr="00A068B0" w:rsidRDefault="007962C9" w:rsidP="008E483E">
      <w:pPr>
        <w:autoSpaceDE w:val="0"/>
        <w:autoSpaceDN w:val="0"/>
        <w:rPr>
          <w:spacing w:val="0"/>
        </w:rPr>
      </w:pPr>
    </w:p>
    <w:p w14:paraId="2952DEAD" w14:textId="7E1EE80D" w:rsidR="008E483E" w:rsidRPr="00A068B0" w:rsidRDefault="008E483E" w:rsidP="008E483E">
      <w:pPr>
        <w:autoSpaceDE w:val="0"/>
        <w:autoSpaceDN w:val="0"/>
        <w:rPr>
          <w:spacing w:val="0"/>
        </w:rPr>
      </w:pPr>
      <w:r w:rsidRPr="00A068B0">
        <w:rPr>
          <w:spacing w:val="0"/>
        </w:rPr>
        <w:t xml:space="preserve">For example to test overvoltage setting stage 1 which is required to be set at </w:t>
      </w:r>
      <w:r w:rsidRPr="00A068B0">
        <w:rPr>
          <w:bCs/>
          <w:spacing w:val="0"/>
        </w:rPr>
        <w:t>nominally</w:t>
      </w:r>
      <w:r w:rsidRPr="00A068B0">
        <w:rPr>
          <w:spacing w:val="0"/>
        </w:rPr>
        <w:t xml:space="preserve"> 262.2</w:t>
      </w:r>
      <w:r w:rsidR="00E22770" w:rsidRPr="00A068B0">
        <w:rPr>
          <w:spacing w:val="0"/>
        </w:rPr>
        <w:t> </w:t>
      </w:r>
      <w:r w:rsidRPr="00A068B0">
        <w:rPr>
          <w:bCs/>
          <w:spacing w:val="0"/>
        </w:rPr>
        <w:t>V</w:t>
      </w:r>
      <w:r w:rsidRPr="00A068B0">
        <w:rPr>
          <w:spacing w:val="0"/>
        </w:rPr>
        <w:t xml:space="preserve"> the circuit </w:t>
      </w:r>
      <w:r w:rsidR="009F2EBC">
        <w:rPr>
          <w:spacing w:val="0"/>
        </w:rPr>
        <w:t>can</w:t>
      </w:r>
      <w:r w:rsidRPr="00A068B0">
        <w:rPr>
          <w:spacing w:val="0"/>
        </w:rPr>
        <w:t xml:space="preserve"> be set up as shown below and the voltage adjusted to 254.2 </w:t>
      </w:r>
      <w:r w:rsidR="00E22770" w:rsidRPr="00A068B0">
        <w:rPr>
          <w:spacing w:val="0"/>
        </w:rPr>
        <w:t>V</w:t>
      </w:r>
      <w:r w:rsidRPr="00A068B0">
        <w:rPr>
          <w:spacing w:val="0"/>
        </w:rPr>
        <w:t xml:space="preserve">. </w:t>
      </w:r>
      <w:r w:rsidR="009F2EBC">
        <w:rPr>
          <w:spacing w:val="0"/>
        </w:rPr>
        <w:t xml:space="preserve">In integrated designs where there is no separate way of establishing that the </w:t>
      </w:r>
      <w:r w:rsidR="009F2EBC" w:rsidRPr="00A068B0">
        <w:rPr>
          <w:b/>
          <w:spacing w:val="0"/>
        </w:rPr>
        <w:t>Micro-generator</w:t>
      </w:r>
      <w:r w:rsidR="009F2EBC">
        <w:rPr>
          <w:spacing w:val="0"/>
        </w:rPr>
        <w:t xml:space="preserve"> is disconnected, t</w:t>
      </w:r>
      <w:r w:rsidRPr="00A068B0">
        <w:rPr>
          <w:spacing w:val="0"/>
        </w:rPr>
        <w:t xml:space="preserve">he </w:t>
      </w:r>
      <w:r w:rsidR="009F2EBC">
        <w:rPr>
          <w:b/>
          <w:spacing w:val="0"/>
        </w:rPr>
        <w:t>Micro-generator</w:t>
      </w:r>
      <w:r w:rsidRPr="00A068B0">
        <w:rPr>
          <w:b/>
          <w:vanish/>
          <w:spacing w:val="0"/>
        </w:rPr>
        <w:t xml:space="preserve"> </w:t>
      </w:r>
      <w:r w:rsidRPr="00A068B0">
        <w:rPr>
          <w:spacing w:val="0"/>
        </w:rPr>
        <w:t xml:space="preserve">should be powered up to export a measurable amount of energy so that it can be confirmed that the </w:t>
      </w:r>
      <w:r w:rsidR="009F2EBC">
        <w:rPr>
          <w:b/>
          <w:spacing w:val="0"/>
        </w:rPr>
        <w:t>Micro-generator</w:t>
      </w:r>
      <w:r w:rsidR="004168B0" w:rsidRPr="00A068B0">
        <w:rPr>
          <w:b/>
          <w:spacing w:val="0"/>
        </w:rPr>
        <w:t xml:space="preserve"> </w:t>
      </w:r>
      <w:r w:rsidRPr="00A068B0">
        <w:rPr>
          <w:spacing w:val="0"/>
        </w:rPr>
        <w:t>has ceased to output energy. The variable voltage supply is then increased in steps of no more than 0.5% of nominal (1.15</w:t>
      </w:r>
      <w:r w:rsidR="009F2EBC">
        <w:rPr>
          <w:spacing w:val="0"/>
        </w:rPr>
        <w:t> </w:t>
      </w:r>
      <w:r w:rsidRPr="00A068B0">
        <w:rPr>
          <w:spacing w:val="0"/>
        </w:rPr>
        <w:t>V) maintaining the voltage for at least 1.5 s</w:t>
      </w:r>
      <w:r w:rsidR="00E22770" w:rsidRPr="00A068B0">
        <w:rPr>
          <w:spacing w:val="0"/>
        </w:rPr>
        <w:t xml:space="preserve"> (</w:t>
      </w:r>
      <w:r w:rsidRPr="00A068B0">
        <w:rPr>
          <w:spacing w:val="0"/>
        </w:rPr>
        <w:t xml:space="preserve">trip time plus 0.5 s) at each voltage level.  At each voltage level confirmation that the </w:t>
      </w:r>
      <w:r w:rsidR="009F2EBC">
        <w:rPr>
          <w:b/>
          <w:spacing w:val="0"/>
        </w:rPr>
        <w:t>Micro-generator</w:t>
      </w:r>
      <w:r w:rsidR="004168B0" w:rsidRPr="00A068B0">
        <w:rPr>
          <w:b/>
          <w:spacing w:val="0"/>
        </w:rPr>
        <w:t xml:space="preserve"> </w:t>
      </w:r>
      <w:r w:rsidRPr="00A068B0">
        <w:rPr>
          <w:spacing w:val="0"/>
        </w:rPr>
        <w:t xml:space="preserve">has not tripped after the </w:t>
      </w:r>
      <w:r w:rsidRPr="00A068B0">
        <w:rPr>
          <w:spacing w:val="0"/>
        </w:rPr>
        <w:lastRenderedPageBreak/>
        <w:t xml:space="preserve">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A068B0">
        <w:rPr>
          <w:bCs/>
          <w:spacing w:val="0"/>
        </w:rPr>
        <w:t>being</w:t>
      </w:r>
      <w:r w:rsidRPr="00A068B0">
        <w:rPr>
          <w:spacing w:val="0"/>
        </w:rPr>
        <w:t xml:space="preserve"> </w:t>
      </w:r>
      <w:r w:rsidRPr="00A068B0">
        <w:rPr>
          <w:bCs/>
          <w:spacing w:val="0"/>
        </w:rPr>
        <w:t>261</w:t>
      </w:r>
      <w:r w:rsidR="00E22770" w:rsidRPr="00A068B0">
        <w:rPr>
          <w:bCs/>
          <w:spacing w:val="0"/>
        </w:rPr>
        <w:t xml:space="preserve"> </w:t>
      </w:r>
      <w:r w:rsidRPr="00A068B0">
        <w:rPr>
          <w:bCs/>
          <w:spacing w:val="0"/>
        </w:rPr>
        <w:t>V</w:t>
      </w:r>
      <w:r w:rsidRPr="00A068B0">
        <w:rPr>
          <w:spacing w:val="0"/>
        </w:rPr>
        <w:t xml:space="preserve">.  The variable voltage supply should be set to </w:t>
      </w:r>
      <w:r w:rsidRPr="00A068B0">
        <w:rPr>
          <w:bCs/>
          <w:spacing w:val="0"/>
        </w:rPr>
        <w:t>257</w:t>
      </w:r>
      <w:r w:rsidR="00E22770" w:rsidRPr="00A068B0">
        <w:rPr>
          <w:bCs/>
          <w:spacing w:val="0"/>
        </w:rPr>
        <w:t xml:space="preserve"> </w:t>
      </w:r>
      <w:r w:rsidRPr="00A068B0">
        <w:rPr>
          <w:bCs/>
          <w:spacing w:val="0"/>
        </w:rPr>
        <w:t>V,</w:t>
      </w:r>
      <w:r w:rsidRPr="00A068B0">
        <w:rPr>
          <w:spacing w:val="0"/>
        </w:rPr>
        <w:t xml:space="preserve"> the </w:t>
      </w:r>
      <w:r w:rsidR="009F2EBC" w:rsidRPr="00A068B0">
        <w:rPr>
          <w:b/>
          <w:spacing w:val="0"/>
        </w:rPr>
        <w:t>Micro-generator</w:t>
      </w:r>
      <w:r w:rsidR="004168B0" w:rsidRPr="00A068B0">
        <w:rPr>
          <w:b/>
          <w:spacing w:val="0"/>
        </w:rPr>
        <w:t xml:space="preserve"> </w:t>
      </w:r>
      <w:r w:rsidRPr="00A068B0">
        <w:rPr>
          <w:spacing w:val="0"/>
        </w:rPr>
        <w:t xml:space="preserve">set to produce a measurable output </w:t>
      </w:r>
      <w:r w:rsidR="009F2EBC">
        <w:rPr>
          <w:spacing w:val="0"/>
        </w:rPr>
        <w:t xml:space="preserve">(if necessary) </w:t>
      </w:r>
      <w:r w:rsidRPr="00A068B0">
        <w:rPr>
          <w:spacing w:val="0"/>
        </w:rPr>
        <w:t xml:space="preserve">and then the voltage raised to </w:t>
      </w:r>
      <w:r w:rsidRPr="00A068B0">
        <w:rPr>
          <w:bCs/>
          <w:spacing w:val="0"/>
        </w:rPr>
        <w:t>265</w:t>
      </w:r>
      <w:r w:rsidR="004168B0" w:rsidRPr="00A068B0">
        <w:rPr>
          <w:bCs/>
          <w:spacing w:val="0"/>
        </w:rPr>
        <w:t> </w:t>
      </w:r>
      <w:r w:rsidRPr="00A068B0">
        <w:rPr>
          <w:bCs/>
          <w:spacing w:val="0"/>
        </w:rPr>
        <w:t>V</w:t>
      </w:r>
      <w:r w:rsidRPr="00A068B0">
        <w:rPr>
          <w:spacing w:val="0"/>
        </w:rPr>
        <w:t xml:space="preserve"> in a single step.  The time from the step change to the </w:t>
      </w:r>
      <w:r w:rsidR="009F2EBC">
        <w:rPr>
          <w:spacing w:val="0"/>
        </w:rPr>
        <w:t>disconnection of the</w:t>
      </w:r>
      <w:r w:rsidR="009F2EBC" w:rsidRPr="00A068B0">
        <w:rPr>
          <w:b/>
          <w:spacing w:val="0"/>
        </w:rPr>
        <w:t xml:space="preserve"> Micro-generator</w:t>
      </w:r>
      <w:r w:rsidR="009F2EBC">
        <w:rPr>
          <w:spacing w:val="0"/>
        </w:rPr>
        <w:t xml:space="preserve"> </w:t>
      </w:r>
      <w:r w:rsidRPr="00A068B0">
        <w:rPr>
          <w:spacing w:val="0"/>
        </w:rPr>
        <w:t>should be recorded as the trip time.</w:t>
      </w:r>
    </w:p>
    <w:p w14:paraId="24020508" w14:textId="77777777" w:rsidR="007962C9" w:rsidRPr="00A068B0" w:rsidRDefault="007962C9" w:rsidP="008E483E">
      <w:pPr>
        <w:autoSpaceDE w:val="0"/>
        <w:autoSpaceDN w:val="0"/>
        <w:rPr>
          <w:spacing w:val="0"/>
        </w:rPr>
      </w:pPr>
    </w:p>
    <w:p w14:paraId="6B3563D8" w14:textId="147817FE" w:rsidR="008E483E" w:rsidRPr="00A068B0" w:rsidRDefault="008E483E" w:rsidP="008E483E">
      <w:pPr>
        <w:autoSpaceDE w:val="0"/>
        <w:autoSpaceDN w:val="0"/>
        <w:rPr>
          <w:spacing w:val="0"/>
        </w:rPr>
      </w:pPr>
      <w:r w:rsidRPr="00A068B0">
        <w:rPr>
          <w:spacing w:val="0"/>
        </w:rPr>
        <w:t xml:space="preserve">The </w:t>
      </w:r>
      <w:r w:rsidR="009F2EBC">
        <w:rPr>
          <w:b/>
          <w:spacing w:val="0"/>
        </w:rPr>
        <w:t>Micro-generator</w:t>
      </w:r>
      <w:r w:rsidR="004168B0" w:rsidRPr="00A068B0">
        <w:rPr>
          <w:b/>
          <w:spacing w:val="0"/>
        </w:rPr>
        <w:t xml:space="preserve"> </w:t>
      </w:r>
      <w:r w:rsidRPr="00A068B0">
        <w:rPr>
          <w:spacing w:val="0"/>
        </w:rPr>
        <w:t xml:space="preserve">then needs to operate at 4 </w:t>
      </w:r>
      <w:r w:rsidR="00E22770" w:rsidRPr="00A068B0">
        <w:rPr>
          <w:spacing w:val="0"/>
        </w:rPr>
        <w:t>V</w:t>
      </w:r>
      <w:r w:rsidRPr="00A068B0">
        <w:rPr>
          <w:spacing w:val="0"/>
        </w:rPr>
        <w:t xml:space="preserve"> below the nominal overvoltage stage 1 setting which is 258.2</w:t>
      </w:r>
      <w:r w:rsidR="00E22770" w:rsidRPr="00A068B0">
        <w:rPr>
          <w:spacing w:val="0"/>
        </w:rPr>
        <w:t xml:space="preserve"> </w:t>
      </w:r>
      <w:r w:rsidRPr="00A068B0">
        <w:rPr>
          <w:spacing w:val="0"/>
        </w:rPr>
        <w:t>V for a period of at least 2 s without tripping and while producing a measurable output. This can be confirmed as a no trip in the relevant part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577C33" w:rsidRPr="003B2076">
        <w:rPr>
          <w:spacing w:val="0"/>
        </w:rPr>
        <w:t>3</w:t>
      </w:r>
      <w:r w:rsidRPr="003B2076">
        <w:rPr>
          <w:spacing w:val="0"/>
        </w:rPr>
        <w:t xml:space="preserve"> Form C</w:t>
      </w:r>
      <w:r w:rsidRPr="00A068B0">
        <w:rPr>
          <w:spacing w:val="0"/>
        </w:rPr>
        <w:t>.  The voltage then needs to be stepped up to the next level of 269.7</w:t>
      </w:r>
      <w:r w:rsidR="00E22770" w:rsidRPr="00A068B0">
        <w:rPr>
          <w:spacing w:val="0"/>
        </w:rPr>
        <w:t xml:space="preserve"> </w:t>
      </w:r>
      <w:r w:rsidRPr="00A068B0">
        <w:rPr>
          <w:spacing w:val="0"/>
        </w:rPr>
        <w:t>V for a period of 0.98 s and then back to 258.2</w:t>
      </w:r>
      <w:r w:rsidR="00E22770" w:rsidRPr="00A068B0">
        <w:rPr>
          <w:spacing w:val="0"/>
        </w:rPr>
        <w:t xml:space="preserve"> </w:t>
      </w:r>
      <w:r w:rsidRPr="00A068B0">
        <w:rPr>
          <w:spacing w:val="0"/>
        </w:rPr>
        <w:t>V during which time the output of the relay should continue with no interruption though it may change due to the change in voltage, this can be recorded as a no trip for the second value.  The step up and step down test needs to be done a second time with a max value of 277.7</w:t>
      </w:r>
      <w:r w:rsidR="00E22770" w:rsidRPr="00A068B0">
        <w:rPr>
          <w:spacing w:val="0"/>
        </w:rPr>
        <w:t xml:space="preserve"> </w:t>
      </w:r>
      <w:r w:rsidRPr="00A068B0">
        <w:rPr>
          <w:spacing w:val="0"/>
        </w:rPr>
        <w:t xml:space="preserve">V and with a time of 0.48 s.  The </w:t>
      </w:r>
      <w:r w:rsidR="009F2EBC" w:rsidRPr="00A068B0">
        <w:rPr>
          <w:b/>
          <w:spacing w:val="0"/>
        </w:rPr>
        <w:t>Micro-generator</w:t>
      </w:r>
      <w:r w:rsidR="004168B0" w:rsidRPr="00A068B0">
        <w:rPr>
          <w:b/>
          <w:spacing w:val="0"/>
        </w:rPr>
        <w:t xml:space="preserve"> </w:t>
      </w:r>
      <w:r w:rsidRPr="00A068B0">
        <w:rPr>
          <w:spacing w:val="0"/>
        </w:rPr>
        <w:t xml:space="preserve">is allowed to shut down during this period to protect itself as allowed by </w:t>
      </w:r>
      <w:r w:rsidR="00D240D8" w:rsidRPr="00A068B0">
        <w:rPr>
          <w:spacing w:val="0"/>
        </w:rPr>
        <w:t>foot</w:t>
      </w:r>
      <w:r w:rsidRPr="00A068B0">
        <w:rPr>
          <w:spacing w:val="0"/>
        </w:rPr>
        <w:t xml:space="preserve">note 3 of Table 2 of this document, but it </w:t>
      </w:r>
      <w:r w:rsidR="006F1070">
        <w:rPr>
          <w:spacing w:val="0"/>
        </w:rPr>
        <w:t>shall</w:t>
      </w:r>
      <w:r w:rsidRPr="00A068B0">
        <w:rPr>
          <w:spacing w:val="0"/>
        </w:rPr>
        <w:t xml:space="preserve"> resume production again when the voltage has been restored to 258.2</w:t>
      </w:r>
      <w:r w:rsidR="00E22770" w:rsidRPr="00A068B0">
        <w:rPr>
          <w:spacing w:val="0"/>
        </w:rPr>
        <w:t xml:space="preserve"> </w:t>
      </w:r>
      <w:r w:rsidRPr="00A068B0">
        <w:rPr>
          <w:spacing w:val="0"/>
        </w:rPr>
        <w:t xml:space="preserve">V or it may continue to produce an output during this period. There is no defined time for resumption of production but it </w:t>
      </w:r>
      <w:r w:rsidR="006F1070">
        <w:rPr>
          <w:spacing w:val="0"/>
        </w:rPr>
        <w:t>shall</w:t>
      </w:r>
      <w:r w:rsidRPr="00A068B0">
        <w:rPr>
          <w:spacing w:val="0"/>
        </w:rPr>
        <w:t xml:space="preserve"> be shown that </w:t>
      </w:r>
      <w:r w:rsidR="004168B0" w:rsidRPr="00A068B0">
        <w:rPr>
          <w:spacing w:val="0"/>
        </w:rPr>
        <w:t>the</w:t>
      </w:r>
      <w:r w:rsidR="00F66135">
        <w:rPr>
          <w:spacing w:val="0"/>
        </w:rPr>
        <w:t xml:space="preserve"> </w:t>
      </w:r>
      <w:r w:rsidR="00F66135" w:rsidRPr="00A068B0">
        <w:rPr>
          <w:b/>
          <w:spacing w:val="0"/>
        </w:rPr>
        <w:t>Micro-generator</w:t>
      </w:r>
      <w:r w:rsidR="004168B0" w:rsidRPr="00A068B0">
        <w:rPr>
          <w:spacing w:val="0"/>
        </w:rPr>
        <w:t xml:space="preserve"> </w:t>
      </w:r>
      <w:r w:rsidRPr="00A068B0">
        <w:rPr>
          <w:spacing w:val="0"/>
        </w:rPr>
        <w:t>restart timer has not operated so it begin</w:t>
      </w:r>
      <w:r w:rsidR="006F1070">
        <w:rPr>
          <w:spacing w:val="0"/>
        </w:rPr>
        <w:t>s</w:t>
      </w:r>
      <w:r w:rsidRPr="00A068B0">
        <w:rPr>
          <w:spacing w:val="0"/>
        </w:rPr>
        <w:t xml:space="preserve"> producing again in less than 20 s.  </w:t>
      </w:r>
    </w:p>
    <w:p w14:paraId="02145F59" w14:textId="77777777" w:rsidR="007962C9" w:rsidRPr="00A068B0" w:rsidRDefault="007962C9" w:rsidP="008E483E">
      <w:pPr>
        <w:autoSpaceDE w:val="0"/>
        <w:autoSpaceDN w:val="0"/>
        <w:rPr>
          <w:spacing w:val="0"/>
        </w:rPr>
      </w:pPr>
    </w:p>
    <w:p w14:paraId="7A44485E" w14:textId="298463C6" w:rsidR="008E483E" w:rsidRDefault="008E483E" w:rsidP="008E483E">
      <w:pPr>
        <w:autoSpaceDE w:val="0"/>
        <w:autoSpaceDN w:val="0"/>
        <w:rPr>
          <w:spacing w:val="0"/>
        </w:rPr>
      </w:pPr>
      <w:r w:rsidRPr="00A068B0">
        <w:rPr>
          <w:spacing w:val="0"/>
        </w:rPr>
        <w:t>Note that this philosophy should be applied to the under voltage, over and under frequency, RoCoF and Vector shift stability tests which follow.</w:t>
      </w:r>
    </w:p>
    <w:p w14:paraId="56F47EB7" w14:textId="77777777" w:rsidR="00B41F6D" w:rsidRPr="00A068B0" w:rsidRDefault="00B41F6D" w:rsidP="008E483E">
      <w:pPr>
        <w:autoSpaceDE w:val="0"/>
        <w:autoSpaceDN w:val="0"/>
        <w:rPr>
          <w:spacing w:val="0"/>
        </w:rPr>
      </w:pPr>
    </w:p>
    <w:p w14:paraId="20AE8ADC" w14:textId="370080EF" w:rsidR="007962C9" w:rsidRPr="00A068B0" w:rsidRDefault="008E483E" w:rsidP="008E483E">
      <w:pPr>
        <w:keepLines/>
        <w:rPr>
          <w:spacing w:val="0"/>
        </w:rPr>
      </w:pPr>
      <w:r w:rsidRPr="00A068B0">
        <w:rPr>
          <w:spacing w:val="0"/>
        </w:rPr>
        <w:t>Note:</w:t>
      </w:r>
    </w:p>
    <w:p w14:paraId="1A3ED157" w14:textId="02B940D9" w:rsidR="008E483E" w:rsidRPr="00A068B0" w:rsidRDefault="008E483E" w:rsidP="008E483E">
      <w:pPr>
        <w:keepLines/>
        <w:rPr>
          <w:spacing w:val="0"/>
        </w:rPr>
      </w:pPr>
      <w:r w:rsidRPr="00A068B0">
        <w:rPr>
          <w:spacing w:val="0"/>
        </w:rPr>
        <w:t xml:space="preserve">(1)  The frequency required to trip is the setting </w:t>
      </w:r>
      <w:r w:rsidR="00B41F6D">
        <w:rPr>
          <w:spacing w:val="0"/>
        </w:rPr>
        <w:t xml:space="preserve">± </w:t>
      </w:r>
      <w:r w:rsidRPr="00A068B0">
        <w:rPr>
          <w:spacing w:val="0"/>
        </w:rPr>
        <w:t>0.1</w:t>
      </w:r>
      <w:r w:rsidR="00E22770" w:rsidRPr="00A068B0">
        <w:rPr>
          <w:spacing w:val="0"/>
        </w:rPr>
        <w:t xml:space="preserve"> </w:t>
      </w:r>
      <w:r w:rsidRPr="00A068B0">
        <w:rPr>
          <w:spacing w:val="0"/>
        </w:rPr>
        <w:t>Hz</w:t>
      </w:r>
    </w:p>
    <w:p w14:paraId="76F1C0C8" w14:textId="17F97DB5" w:rsidR="008E483E" w:rsidRPr="00A068B0" w:rsidRDefault="008E483E" w:rsidP="008E483E">
      <w:pPr>
        <w:keepLines/>
        <w:rPr>
          <w:spacing w:val="0"/>
        </w:rPr>
      </w:pPr>
      <w:r w:rsidRPr="00A068B0">
        <w:rPr>
          <w:spacing w:val="0"/>
        </w:rPr>
        <w:t>(2) Measurement of operating time should be measured at a value of 0.</w:t>
      </w:r>
      <w:r w:rsidR="00B41F6D">
        <w:rPr>
          <w:spacing w:val="0"/>
        </w:rPr>
        <w:t>3</w:t>
      </w:r>
      <w:r w:rsidR="00E22770" w:rsidRPr="00A068B0">
        <w:rPr>
          <w:spacing w:val="0"/>
        </w:rPr>
        <w:t xml:space="preserve"> </w:t>
      </w:r>
      <w:r w:rsidRPr="00A068B0">
        <w:rPr>
          <w:spacing w:val="0"/>
        </w:rPr>
        <w:t>Hz (suggestion – 2 x tolerance) above/below the setting to give “positive” operation</w:t>
      </w:r>
    </w:p>
    <w:p w14:paraId="337DB21E" w14:textId="1180CB87" w:rsidR="008E483E" w:rsidRPr="00FB4470" w:rsidRDefault="008E483E" w:rsidP="00DE0CB0">
      <w:pPr>
        <w:autoSpaceDE w:val="0"/>
        <w:autoSpaceDN w:val="0"/>
        <w:spacing w:before="100" w:beforeAutospacing="1" w:after="100" w:afterAutospacing="1"/>
        <w:rPr>
          <w:spacing w:val="0"/>
          <w:szCs w:val="22"/>
        </w:rPr>
      </w:pPr>
      <w:r w:rsidRPr="00A068B0">
        <w:rPr>
          <w:spacing w:val="0"/>
        </w:rPr>
        <w:t xml:space="preserve">(3) The “No trip tests” need to be carried out at the relevant values and times </w:t>
      </w:r>
      <w:r w:rsidR="00B41F6D">
        <w:rPr>
          <w:spacing w:val="0"/>
        </w:rPr>
        <w:t xml:space="preserve">as shown in </w:t>
      </w:r>
      <w:r w:rsidR="00B41F6D" w:rsidRPr="009A1944">
        <w:rPr>
          <w:spacing w:val="0"/>
          <w:szCs w:val="22"/>
        </w:rPr>
        <w:t>the</w:t>
      </w:r>
      <w:r w:rsidR="00B41F6D">
        <w:rPr>
          <w:spacing w:val="0"/>
          <w:szCs w:val="22"/>
        </w:rPr>
        <w:t xml:space="preserve"> </w:t>
      </w:r>
      <w:r w:rsidR="00B41F6D" w:rsidRPr="00A068B0">
        <w:rPr>
          <w:b/>
          <w:spacing w:val="0"/>
        </w:rPr>
        <w:t>Type Test Verification Report</w:t>
      </w:r>
      <w:r w:rsidR="00B41F6D" w:rsidRPr="00A068B0">
        <w:rPr>
          <w:spacing w:val="0"/>
        </w:rPr>
        <w:t xml:space="preserve">, Appendix </w:t>
      </w:r>
      <w:r w:rsidR="00B41F6D" w:rsidRPr="003B2076">
        <w:rPr>
          <w:spacing w:val="0"/>
        </w:rPr>
        <w:t>3 Form C</w:t>
      </w:r>
      <w:r w:rsidR="00B41F6D">
        <w:rPr>
          <w:spacing w:val="0"/>
        </w:rPr>
        <w:t xml:space="preserve"> </w:t>
      </w:r>
      <w:r w:rsidRPr="00A068B0">
        <w:rPr>
          <w:spacing w:val="0"/>
        </w:rPr>
        <w:t>to ensure that the protection will not trip in error.</w:t>
      </w:r>
    </w:p>
    <w:p w14:paraId="7E1590BF" w14:textId="77777777" w:rsidR="007962C9" w:rsidRPr="00A068B0" w:rsidRDefault="007962C9" w:rsidP="008E483E">
      <w:pPr>
        <w:autoSpaceDE w:val="0"/>
        <w:autoSpaceDN w:val="0"/>
        <w:rPr>
          <w:spacing w:val="0"/>
        </w:rPr>
      </w:pPr>
    </w:p>
    <w:p w14:paraId="7826ED4E" w14:textId="74DD919A" w:rsidR="008E483E" w:rsidRPr="00DE0CB0" w:rsidRDefault="008E483E" w:rsidP="003B7C17">
      <w:pPr>
        <w:pStyle w:val="FIGURE-title"/>
        <w:rPr>
          <w:rFonts w:ascii="Arial Bold" w:hAnsi="Arial Bold"/>
        </w:rPr>
      </w:pPr>
      <w:r w:rsidRPr="00DE0CB0">
        <w:rPr>
          <w:rFonts w:ascii="Arial Bold" w:hAnsi="Arial Bold"/>
        </w:rPr>
        <w:t xml:space="preserve">Figure </w:t>
      </w:r>
      <w:r w:rsidR="00F8260E" w:rsidRPr="00DE0CB0">
        <w:rPr>
          <w:rFonts w:ascii="Arial Bold" w:hAnsi="Arial Bold"/>
        </w:rPr>
        <w:t>A1</w:t>
      </w:r>
      <w:r w:rsidR="00577C33" w:rsidRPr="00DE0CB0">
        <w:rPr>
          <w:rFonts w:ascii="Arial Bold" w:hAnsi="Arial Bold"/>
        </w:rPr>
        <w:t>.1</w:t>
      </w:r>
      <w:r w:rsidR="00F8260E" w:rsidRPr="00DE0CB0">
        <w:rPr>
          <w:rFonts w:ascii="Arial Bold" w:hAnsi="Arial Bold"/>
        </w:rPr>
        <w:t>.</w:t>
      </w:r>
      <w:r w:rsidRPr="00DE0CB0">
        <w:rPr>
          <w:rFonts w:ascii="Arial Bold" w:hAnsi="Arial Bold"/>
        </w:rPr>
        <w:t xml:space="preserve"> Micro-generator Test set up – Over / Under Voltage</w:t>
      </w:r>
    </w:p>
    <w:p w14:paraId="67D5E88D" w14:textId="77777777" w:rsidR="007962C9" w:rsidRPr="00DE0CB0" w:rsidRDefault="007962C9" w:rsidP="003B7C17">
      <w:pPr>
        <w:widowControl w:val="0"/>
        <w:tabs>
          <w:tab w:val="left" w:pos="3200"/>
        </w:tabs>
        <w:autoSpaceDE w:val="0"/>
        <w:autoSpaceDN w:val="0"/>
        <w:adjustRightInd w:val="0"/>
        <w:spacing w:before="31"/>
        <w:ind w:right="-20"/>
        <w:jc w:val="center"/>
        <w:rPr>
          <w:rFonts w:ascii="Arial Bold" w:hAnsi="Arial Bold"/>
          <w:b/>
          <w:bCs/>
          <w:spacing w:val="0"/>
        </w:rPr>
      </w:pPr>
    </w:p>
    <w:p w14:paraId="086AC353" w14:textId="70EF0EE0" w:rsidR="008E483E" w:rsidRPr="00DE0CB0" w:rsidRDefault="008E483E" w:rsidP="008E483E">
      <w:pPr>
        <w:widowControl w:val="0"/>
        <w:tabs>
          <w:tab w:val="left" w:pos="3200"/>
        </w:tabs>
        <w:autoSpaceDE w:val="0"/>
        <w:autoSpaceDN w:val="0"/>
        <w:adjustRightInd w:val="0"/>
        <w:spacing w:before="31"/>
        <w:ind w:right="-20"/>
        <w:rPr>
          <w:rFonts w:ascii="Arial Bold" w:hAnsi="Arial Bold"/>
          <w:b/>
          <w:bCs/>
          <w:spacing w:val="0"/>
        </w:rPr>
      </w:pPr>
      <w:r w:rsidRPr="00DE0CB0">
        <w:rPr>
          <w:rFonts w:ascii="Arial Bold" w:hAnsi="Arial Bold"/>
          <w:b/>
          <w:bCs/>
          <w:noProof/>
          <w:spacing w:val="0"/>
          <w:lang w:eastAsia="en-GB"/>
        </w:rPr>
        <mc:AlternateContent>
          <mc:Choice Requires="wpg">
            <w:drawing>
              <wp:inline distT="0" distB="0" distL="0" distR="0" wp14:anchorId="64810B00" wp14:editId="311E8FE0">
                <wp:extent cx="3198495" cy="850900"/>
                <wp:effectExtent l="0" t="0" r="20955" b="25400"/>
                <wp:docPr id="34" name="Group 34"/>
                <wp:cNvGraphicFramePr/>
                <a:graphic xmlns:a="http://schemas.openxmlformats.org/drawingml/2006/main">
                  <a:graphicData uri="http://schemas.microsoft.com/office/word/2010/wordprocessingGroup">
                    <wpg:wgp>
                      <wpg:cNvGrpSpPr/>
                      <wpg:grpSpPr>
                        <a:xfrm>
                          <a:off x="0" y="0"/>
                          <a:ext cx="3198495" cy="850900"/>
                          <a:chOff x="0" y="0"/>
                          <a:chExt cx="3198877" cy="850900"/>
                        </a:xfrm>
                      </wpg:grpSpPr>
                      <wps:wsp>
                        <wps:cNvPr id="35" name="Text Box 3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3397725" w14:textId="77777777" w:rsidR="0078701E" w:rsidRPr="00FE236B" w:rsidRDefault="0078701E" w:rsidP="008E483E">
                              <w:pP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6" name="Group 36"/>
                        <wpg:cNvGrpSpPr/>
                        <wpg:grpSpPr>
                          <a:xfrm>
                            <a:off x="72958" y="223736"/>
                            <a:ext cx="3125919" cy="553720"/>
                            <a:chOff x="72950" y="58366"/>
                            <a:chExt cx="3126927" cy="554355"/>
                          </a:xfrm>
                        </wpg:grpSpPr>
                        <wps:wsp>
                          <wps:cNvPr id="37" name="Text Box 3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BBB581" w14:textId="77777777" w:rsidR="0078701E" w:rsidRPr="00FE236B" w:rsidRDefault="0078701E" w:rsidP="00DE0CB0">
                                <w:pPr>
                                  <w:jc w:val="left"/>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1287859" y="58366"/>
                              <a:ext cx="734992"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D8E2A7" w14:textId="77777777" w:rsidR="0078701E" w:rsidRPr="00FE236B" w:rsidRDefault="0078701E"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1F1148" w14:textId="77777777" w:rsidR="0078701E" w:rsidRPr="00DE0CB0" w:rsidRDefault="0078701E" w:rsidP="00DE0CB0">
                                <w:pPr>
                                  <w:jc w:val="center"/>
                                  <w:rPr>
                                    <w:sz w:val="14"/>
                                    <w:szCs w:val="16"/>
                                  </w:rPr>
                                </w:pPr>
                                <w:r w:rsidRPr="00DE0CB0">
                                  <w:rPr>
                                    <w:sz w:val="14"/>
                                    <w:szCs w:val="16"/>
                                  </w:rPr>
                                  <w:t>Variable AC Voltage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Straight Arrow Connector 48"/>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6" name="Straight Arrow Connector 66"/>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64810B00" id="Group 34" o:spid="_x0000_s1037" style="width:251.8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">
                <v:shape id="Text Box 35" o:spid="_x0000_s1038" type="#_x0000_t202" style="position:absolute;width:21109;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" filled="f" strokeweight="1pt">
                  <v:stroke dashstyle="dash"/>
                  <v:textbox>
                    <w:txbxContent>
                      <w:p w14:paraId="13397725" w14:textId="77777777" w:rsidR="0078701E" w:rsidRPr="00FE236B" w:rsidRDefault="0078701E" w:rsidP="008E483E">
                        <w:pPr>
                          <w:rPr>
                            <w:b/>
                            <w:sz w:val="16"/>
                            <w:szCs w:val="16"/>
                          </w:rPr>
                        </w:pPr>
                        <w:r w:rsidRPr="00FE236B">
                          <w:rPr>
                            <w:b/>
                            <w:sz w:val="16"/>
                            <w:szCs w:val="16"/>
                          </w:rPr>
                          <w:t>Micro-generator</w:t>
                        </w:r>
                      </w:p>
                    </w:txbxContent>
                  </v:textbox>
                </v:shape>
                <v:group id="Group 36" o:spid="_x0000_s1039" style="position:absolute;left:729;top:2237;width:31259;height:5537" coordorigin="729,583" coordsize="31269,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Text Box 37" o:spid="_x0000_s1040" type="#_x0000_t202" style="position:absolute;left:729;top:583;width:9672;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74BBB581" w14:textId="77777777" w:rsidR="0078701E" w:rsidRPr="00FE236B" w:rsidRDefault="0078701E" w:rsidP="00DE0CB0">
                          <w:pPr>
                            <w:jc w:val="left"/>
                            <w:rPr>
                              <w:sz w:val="16"/>
                              <w:szCs w:val="16"/>
                            </w:rPr>
                          </w:pPr>
                          <w:r w:rsidRPr="00FE236B">
                            <w:rPr>
                              <w:b/>
                              <w:sz w:val="16"/>
                              <w:szCs w:val="16"/>
                            </w:rPr>
                            <w:t>Micro-generator</w:t>
                          </w:r>
                          <w:r w:rsidRPr="00FE236B">
                            <w:rPr>
                              <w:sz w:val="16"/>
                              <w:szCs w:val="16"/>
                            </w:rPr>
                            <w:t xml:space="preserve"> or Simulator</w:t>
                          </w:r>
                        </w:p>
                      </w:txbxContent>
                    </v:textbox>
                  </v:shape>
                  <v:shape id="Text Box 46" o:spid="_x0000_s1041" type="#_x0000_t202" style="position:absolute;left:12878;top:583;width:7350;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08D8E2A7" w14:textId="77777777" w:rsidR="0078701E" w:rsidRPr="00FE236B" w:rsidRDefault="0078701E" w:rsidP="008E483E">
                          <w:pPr>
                            <w:rPr>
                              <w:sz w:val="16"/>
                              <w:szCs w:val="16"/>
                            </w:rPr>
                          </w:pPr>
                          <w:r w:rsidRPr="00FE236B">
                            <w:rPr>
                              <w:b/>
                              <w:sz w:val="16"/>
                              <w:szCs w:val="16"/>
                            </w:rPr>
                            <w:t>Inverter</w:t>
                          </w:r>
                        </w:p>
                      </w:txbxContent>
                    </v:textbox>
                  </v:shape>
                  <v:shape id="Text Box 47" o:spid="_x0000_s1042" type="#_x0000_t202" style="position:absolute;left:24562;top:583;width:7436;height:5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wLwgAAANsAAAAPAAAAZHJzL2Rvd25yZXYueG1sRI9BSwMx&#10;FITvgv8hPMGbzSql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D7DdwLwgAAANsAAAAPAAAA&#10;AAAAAAAAAAAAAAcCAABkcnMvZG93bnJldi54bWxQSwUGAAAAAAMAAwC3AAAA9gIAAAAA&#10;" fillcolor="white [3201]" strokeweight=".5pt">
                    <v:textbox>
                      <w:txbxContent>
                        <w:p w14:paraId="3F1F1148" w14:textId="77777777" w:rsidR="0078701E" w:rsidRPr="00DE0CB0" w:rsidRDefault="0078701E" w:rsidP="00DE0CB0">
                          <w:pPr>
                            <w:jc w:val="center"/>
                            <w:rPr>
                              <w:sz w:val="14"/>
                              <w:szCs w:val="16"/>
                            </w:rPr>
                          </w:pPr>
                          <w:r w:rsidRPr="00DE0CB0">
                            <w:rPr>
                              <w:sz w:val="14"/>
                              <w:szCs w:val="16"/>
                            </w:rPr>
                            <w:t>Variable AC Voltage Test Supply</w:t>
                          </w:r>
                        </w:p>
                      </w:txbxContent>
                    </v:textbox>
                  </v:shape>
                  <v:shape id="Straight Arrow Connector 48" o:spid="_x0000_s1043" type="#_x0000_t32" style="position:absolute;left:10408;top:3112;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" strokecolor="black [3213]" strokeweight="1pt">
                    <v:stroke endarrow="block"/>
                  </v:shape>
                  <v:shape id="Straight Arrow Connector 66" o:spid="_x0000_s1044" type="#_x0000_t32" style="position:absolute;left:21109;top:3161;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" strokecolor="black [3213]" strokeweight="1pt">
                    <v:stroke endarrow="block"/>
                  </v:shape>
                </v:group>
                <w10:anchorlock/>
              </v:group>
            </w:pict>
          </mc:Fallback>
        </mc:AlternateContent>
      </w:r>
    </w:p>
    <w:p w14:paraId="02D3EF8B" w14:textId="77777777" w:rsidR="008E483E" w:rsidRPr="00DE0CB0" w:rsidRDefault="008E483E" w:rsidP="008E483E">
      <w:pPr>
        <w:widowControl w:val="0"/>
        <w:autoSpaceDE w:val="0"/>
        <w:autoSpaceDN w:val="0"/>
        <w:adjustRightInd w:val="0"/>
        <w:ind w:right="850"/>
        <w:rPr>
          <w:rFonts w:ascii="Arial Bold" w:hAnsi="Arial Bold"/>
          <w:b/>
          <w:bCs/>
          <w:spacing w:val="0"/>
        </w:rPr>
      </w:pPr>
    </w:p>
    <w:p w14:paraId="1799574E" w14:textId="54D53A0C" w:rsidR="008E483E" w:rsidRPr="00DE0CB0" w:rsidRDefault="008E483E" w:rsidP="003B7C17">
      <w:pPr>
        <w:pStyle w:val="ANNEX-heading3"/>
        <w:rPr>
          <w:rFonts w:ascii="Arial Bold" w:hAnsi="Arial Bold"/>
        </w:rPr>
      </w:pPr>
      <w:r w:rsidRPr="00DE0CB0">
        <w:rPr>
          <w:rFonts w:ascii="Arial Bold" w:hAnsi="Arial Bold"/>
        </w:rPr>
        <w:t>A 1.</w:t>
      </w:r>
      <w:r w:rsidR="007852DA" w:rsidRPr="00DE0CB0">
        <w:rPr>
          <w:rFonts w:ascii="Arial Bold" w:hAnsi="Arial Bold"/>
        </w:rPr>
        <w:t>2</w:t>
      </w:r>
      <w:r w:rsidRPr="00DE0CB0">
        <w:rPr>
          <w:rFonts w:ascii="Arial Bold" w:hAnsi="Arial Bold"/>
        </w:rPr>
        <w:t>.</w:t>
      </w:r>
      <w:r w:rsidR="003F2E52" w:rsidRPr="00DE0CB0">
        <w:rPr>
          <w:rFonts w:ascii="Arial Bold" w:hAnsi="Arial Bold"/>
        </w:rPr>
        <w:t>3</w:t>
      </w:r>
      <w:r w:rsidRPr="00DE0CB0">
        <w:rPr>
          <w:rFonts w:ascii="Arial Bold" w:hAnsi="Arial Bold"/>
        </w:rPr>
        <w:tab/>
        <w:t>Over / Under Frequency</w:t>
      </w:r>
    </w:p>
    <w:p w14:paraId="70B6FA77" w14:textId="4252B896" w:rsidR="008E483E" w:rsidRPr="00A068B0" w:rsidRDefault="008E483E" w:rsidP="008E483E">
      <w:pPr>
        <w:rPr>
          <w:bCs/>
          <w:spacing w:val="0"/>
        </w:rPr>
      </w:pPr>
      <w:r w:rsidRPr="00A068B0">
        <w:rPr>
          <w:bCs/>
          <w:spacing w:val="0"/>
        </w:rPr>
        <w:t>In addition to the EN 50438 over / under frequency tests the tests in this paragraph shall be undertaken into account.</w:t>
      </w:r>
    </w:p>
    <w:p w14:paraId="7A803CF6" w14:textId="77777777" w:rsidR="007962C9" w:rsidRPr="00A068B0" w:rsidRDefault="007962C9" w:rsidP="008E483E">
      <w:pPr>
        <w:rPr>
          <w:bCs/>
          <w:spacing w:val="0"/>
        </w:rPr>
      </w:pPr>
    </w:p>
    <w:p w14:paraId="36B3A1BD" w14:textId="36D919EF" w:rsidR="008E483E" w:rsidRPr="00A068B0" w:rsidRDefault="008E483E" w:rsidP="008E483E">
      <w:pPr>
        <w:autoSpaceDE w:val="0"/>
        <w:autoSpaceDN w:val="0"/>
        <w:rPr>
          <w:spacing w:val="0"/>
        </w:rPr>
      </w:pPr>
      <w:r w:rsidRPr="00A068B0">
        <w:rPr>
          <w:spacing w:val="0"/>
        </w:rPr>
        <w:t xml:space="preserve">The </w:t>
      </w:r>
      <w:r w:rsidR="00F66135" w:rsidRPr="00A068B0">
        <w:rPr>
          <w:b/>
          <w:spacing w:val="0"/>
        </w:rPr>
        <w:t>Micro-generator</w:t>
      </w:r>
      <w:r w:rsidR="004168B0" w:rsidRPr="00A068B0">
        <w:rPr>
          <w:b/>
          <w:spacing w:val="0"/>
        </w:rPr>
        <w:t xml:space="preserve"> </w:t>
      </w:r>
      <w:r w:rsidRPr="00A068B0">
        <w:rPr>
          <w:spacing w:val="0"/>
        </w:rPr>
        <w:t>shall be tested by operating in parallel with a low impedance, variable frequency test supply system, see figure A</w:t>
      </w:r>
      <w:r w:rsidR="00B24665" w:rsidRPr="00A068B0">
        <w:rPr>
          <w:spacing w:val="0"/>
        </w:rPr>
        <w:t>1.</w:t>
      </w:r>
      <w:r w:rsidRPr="00A068B0">
        <w:rPr>
          <w:spacing w:val="0"/>
        </w:rPr>
        <w:t xml:space="preserve">2. Correct protection and ride-through operation should be confirmed during operation of the </w:t>
      </w:r>
      <w:r w:rsidR="00F66135">
        <w:rPr>
          <w:b/>
          <w:spacing w:val="0"/>
        </w:rPr>
        <w:t>Micro-generator</w:t>
      </w:r>
      <w:r w:rsidRPr="00A068B0">
        <w:rPr>
          <w:spacing w:val="0"/>
        </w:rPr>
        <w:t xml:space="preserve">. The set points for over and </w:t>
      </w:r>
      <w:r w:rsidRPr="00A068B0">
        <w:rPr>
          <w:spacing w:val="0"/>
        </w:rPr>
        <w:lastRenderedPageBreak/>
        <w:t xml:space="preserve">under frequency at which the </w:t>
      </w:r>
      <w:r w:rsidR="00F66135">
        <w:rPr>
          <w:b/>
          <w:spacing w:val="0"/>
        </w:rPr>
        <w:t>Micro-generator</w:t>
      </w:r>
      <w:r w:rsidR="004168B0" w:rsidRPr="00A068B0">
        <w:rPr>
          <w:b/>
          <w:spacing w:val="0"/>
        </w:rPr>
        <w:t xml:space="preserve"> </w:t>
      </w:r>
      <w:r w:rsidRPr="00A068B0">
        <w:rPr>
          <w:spacing w:val="0"/>
        </w:rPr>
        <w:t>disconnects from the supply will be established by varying the test supply frequency.</w:t>
      </w:r>
    </w:p>
    <w:p w14:paraId="00FF5D64" w14:textId="77777777" w:rsidR="007962C9" w:rsidRPr="00A068B0" w:rsidRDefault="007962C9" w:rsidP="008E483E">
      <w:pPr>
        <w:autoSpaceDE w:val="0"/>
        <w:autoSpaceDN w:val="0"/>
        <w:rPr>
          <w:spacing w:val="0"/>
        </w:rPr>
      </w:pPr>
    </w:p>
    <w:p w14:paraId="2450A8E7" w14:textId="35415FB0" w:rsidR="008E483E" w:rsidRPr="00A068B0" w:rsidRDefault="008E483E" w:rsidP="008E483E">
      <w:pPr>
        <w:autoSpaceDE w:val="0"/>
        <w:autoSpaceDN w:val="0"/>
        <w:rPr>
          <w:spacing w:val="0"/>
        </w:rPr>
      </w:pPr>
      <w:r w:rsidRPr="00A068B0">
        <w:rPr>
          <w:spacing w:val="0"/>
        </w:rPr>
        <w:t>To establish a trip frequency, the test frequency should be applied in a slow ramp rate of less than 0.1</w:t>
      </w:r>
      <w:r w:rsidR="00E22770"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E22770" w:rsidRPr="00A068B0">
        <w:rPr>
          <w:spacing w:val="0"/>
        </w:rPr>
        <w:t xml:space="preserve"> </w:t>
      </w:r>
      <w:r w:rsidRPr="00A068B0">
        <w:rPr>
          <w:spacing w:val="0"/>
        </w:rPr>
        <w:t>Hz for a duration that is longer than the t</w:t>
      </w:r>
      <w:r w:rsidR="00E22770" w:rsidRPr="00A068B0">
        <w:rPr>
          <w:spacing w:val="0"/>
        </w:rPr>
        <w:t>rip time delay, for example 1 s</w:t>
      </w:r>
      <w:r w:rsidRPr="00A068B0">
        <w:rPr>
          <w:spacing w:val="0"/>
        </w:rPr>
        <w:t xml:space="preserve">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Pr="003B2076">
        <w:rPr>
          <w:spacing w:val="0"/>
        </w:rPr>
        <w:t>3 Form C</w:t>
      </w:r>
      <w:r w:rsidRPr="00A068B0">
        <w:rPr>
          <w:spacing w:val="0"/>
        </w:rPr>
        <w:t>.</w:t>
      </w:r>
    </w:p>
    <w:p w14:paraId="0BBA0E26" w14:textId="77777777" w:rsidR="007962C9" w:rsidRPr="00A068B0" w:rsidRDefault="007962C9" w:rsidP="008E483E">
      <w:pPr>
        <w:autoSpaceDE w:val="0"/>
        <w:autoSpaceDN w:val="0"/>
        <w:rPr>
          <w:spacing w:val="0"/>
        </w:rPr>
      </w:pPr>
    </w:p>
    <w:p w14:paraId="456C6635" w14:textId="15F928E5" w:rsidR="008E483E" w:rsidRPr="00A068B0" w:rsidRDefault="008E483E">
      <w:pPr>
        <w:autoSpaceDE w:val="0"/>
        <w:autoSpaceDN w:val="0"/>
        <w:rPr>
          <w:spacing w:val="0"/>
        </w:rPr>
      </w:pPr>
      <w:r w:rsidRPr="00A068B0">
        <w:rPr>
          <w:spacing w:val="0"/>
        </w:rPr>
        <w:t>To establish the trip time, the test frequency should be applied starting from 0.3</w:t>
      </w:r>
      <w:r w:rsidR="00E22770" w:rsidRPr="00A068B0">
        <w:rPr>
          <w:spacing w:val="0"/>
        </w:rPr>
        <w:t xml:space="preserve"> </w:t>
      </w:r>
      <w:r w:rsidRPr="00A068B0">
        <w:rPr>
          <w:spacing w:val="0"/>
        </w:rPr>
        <w:t>Hz below or above the recorded trip frequency and should be changed to 0.3</w:t>
      </w:r>
      <w:r w:rsidR="00E22770"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C30529"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It should be noted that with some loss of mains detection techniques this test may result in a faster trip due to operation of the loss of mains protection.  To avoid this it is necessary to establish an accurate frequency for the trip to enable the use of a much smaller step change to initiate the trip and establish a trip time.  This may require the test to be repeated several times to establish that the time delay is correct.</w:t>
      </w:r>
    </w:p>
    <w:p w14:paraId="05B76C87" w14:textId="77777777" w:rsidR="007962C9" w:rsidRPr="00A068B0" w:rsidRDefault="007962C9" w:rsidP="008E483E">
      <w:pPr>
        <w:autoSpaceDE w:val="0"/>
        <w:autoSpaceDN w:val="0"/>
        <w:rPr>
          <w:spacing w:val="0"/>
        </w:rPr>
      </w:pPr>
    </w:p>
    <w:p w14:paraId="6A99D33F" w14:textId="2800B2E3" w:rsidR="008E483E" w:rsidRPr="00A068B0" w:rsidRDefault="008E483E" w:rsidP="008E483E">
      <w:pPr>
        <w:autoSpaceDE w:val="0"/>
        <w:autoSpaceDN w:val="0"/>
        <w:rPr>
          <w:spacing w:val="0"/>
        </w:rPr>
      </w:pPr>
      <w:r w:rsidRPr="00A068B0">
        <w:rPr>
          <w:spacing w:val="0"/>
        </w:rPr>
        <w:t xml:space="preserve">To establish correct ride-through operation, the test frequency should be applied at each setting </w:t>
      </w:r>
      <w:r w:rsidR="00F66135">
        <w:rPr>
          <w:spacing w:val="0"/>
        </w:rPr>
        <w:t xml:space="preserve">± </w:t>
      </w:r>
      <w:r w:rsidRPr="00A068B0">
        <w:rPr>
          <w:spacing w:val="0"/>
        </w:rPr>
        <w:t>0.2</w:t>
      </w:r>
      <w:r w:rsidR="00E22770" w:rsidRPr="00A068B0">
        <w:rPr>
          <w:spacing w:val="0"/>
        </w:rPr>
        <w:t xml:space="preserve"> </w:t>
      </w:r>
      <w:r w:rsidRPr="00A068B0">
        <w:rPr>
          <w:spacing w:val="0"/>
        </w:rPr>
        <w:t xml:space="preserve">Hz and for the relevant times shown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75781BDD" w14:textId="77777777" w:rsidR="007962C9" w:rsidRPr="00A068B0" w:rsidRDefault="007962C9" w:rsidP="008E483E">
      <w:pPr>
        <w:autoSpaceDE w:val="0"/>
        <w:autoSpaceDN w:val="0"/>
        <w:rPr>
          <w:spacing w:val="0"/>
        </w:rPr>
      </w:pPr>
    </w:p>
    <w:p w14:paraId="2A4A097B" w14:textId="022D2DE4" w:rsidR="008E483E" w:rsidRPr="003B2076" w:rsidRDefault="008E483E" w:rsidP="003B7C17">
      <w:pPr>
        <w:pStyle w:val="FIGURE-title"/>
      </w:pPr>
      <w:r w:rsidRPr="003B2076">
        <w:t>Figure A</w:t>
      </w:r>
      <w:r w:rsidR="00B24665" w:rsidRPr="003B2076">
        <w:t>1.</w:t>
      </w:r>
      <w:r w:rsidRPr="003B2076">
        <w:t>2</w:t>
      </w:r>
      <w:r w:rsidR="00F8260E" w:rsidRPr="003B2076">
        <w:t>.</w:t>
      </w:r>
      <w:r w:rsidRPr="003B2076">
        <w:rPr>
          <w:vanish/>
        </w:rPr>
        <w:t>Micro-generator</w:t>
      </w:r>
      <w:r w:rsidRPr="003B2076">
        <w:t xml:space="preserve"> Test set up – Over / Under Frequency</w:t>
      </w:r>
    </w:p>
    <w:p w14:paraId="42F50310" w14:textId="77777777" w:rsidR="007962C9" w:rsidRPr="00A068B0" w:rsidRDefault="007962C9" w:rsidP="008E483E">
      <w:pPr>
        <w:widowControl w:val="0"/>
        <w:tabs>
          <w:tab w:val="left" w:pos="3040"/>
        </w:tabs>
        <w:autoSpaceDE w:val="0"/>
        <w:autoSpaceDN w:val="0"/>
        <w:adjustRightInd w:val="0"/>
        <w:spacing w:before="31"/>
        <w:ind w:right="-20"/>
        <w:jc w:val="center"/>
        <w:rPr>
          <w:b/>
          <w:bCs/>
          <w:spacing w:val="0"/>
        </w:rPr>
      </w:pPr>
    </w:p>
    <w:p w14:paraId="755A753E" w14:textId="7CF0BF21" w:rsidR="008E483E" w:rsidRPr="00A068B0" w:rsidRDefault="008E483E" w:rsidP="008E483E">
      <w:pPr>
        <w:widowControl w:val="0"/>
        <w:tabs>
          <w:tab w:val="left" w:pos="3040"/>
        </w:tabs>
        <w:autoSpaceDE w:val="0"/>
        <w:autoSpaceDN w:val="0"/>
        <w:adjustRightInd w:val="0"/>
        <w:spacing w:before="31"/>
        <w:ind w:right="-20"/>
        <w:jc w:val="center"/>
        <w:rPr>
          <w:b/>
          <w:bCs/>
          <w:spacing w:val="0"/>
        </w:rPr>
      </w:pPr>
      <w:r w:rsidRPr="00A068B0">
        <w:rPr>
          <w:b/>
          <w:bCs/>
          <w:noProof/>
          <w:spacing w:val="0"/>
          <w:lang w:eastAsia="en-GB"/>
        </w:rPr>
        <mc:AlternateContent>
          <mc:Choice Requires="wpg">
            <w:drawing>
              <wp:inline distT="0" distB="0" distL="0" distR="0" wp14:anchorId="3FCB44BC" wp14:editId="7C825E10">
                <wp:extent cx="3489350" cy="850900"/>
                <wp:effectExtent l="0" t="0" r="15875" b="25400"/>
                <wp:docPr id="67" name="Group 67"/>
                <wp:cNvGraphicFramePr/>
                <a:graphic xmlns:a="http://schemas.openxmlformats.org/drawingml/2006/main">
                  <a:graphicData uri="http://schemas.microsoft.com/office/word/2010/wordprocessingGroup">
                    <wpg:wgp>
                      <wpg:cNvGrpSpPr/>
                      <wpg:grpSpPr>
                        <a:xfrm>
                          <a:off x="0" y="0"/>
                          <a:ext cx="3489350" cy="850900"/>
                          <a:chOff x="0" y="0"/>
                          <a:chExt cx="3198877" cy="850900"/>
                        </a:xfrm>
                      </wpg:grpSpPr>
                      <wps:wsp>
                        <wps:cNvPr id="68" name="Text Box 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F911EFB" w14:textId="77777777" w:rsidR="0078701E" w:rsidRPr="00FE236B" w:rsidRDefault="0078701E" w:rsidP="008E483E">
                              <w:pPr>
                                <w:jc w:val="cente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9" name="Group 6"/>
                        <wpg:cNvGrpSpPr/>
                        <wpg:grpSpPr>
                          <a:xfrm>
                            <a:off x="72958" y="223736"/>
                            <a:ext cx="3125919" cy="553720"/>
                            <a:chOff x="72950" y="58366"/>
                            <a:chExt cx="3126927" cy="554355"/>
                          </a:xfrm>
                        </wpg:grpSpPr>
                        <wps:wsp>
                          <wps:cNvPr id="71" name="Text Box 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01DBF4" w14:textId="77777777" w:rsidR="0078701E" w:rsidRPr="00FE236B" w:rsidRDefault="0078701E" w:rsidP="008E483E">
                                <w:pPr>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8"/>
                          <wps:cNvSpPr txBox="1"/>
                          <wps:spPr>
                            <a:xfrm>
                              <a:off x="1386044" y="58366"/>
                              <a:ext cx="637047"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68900E" w14:textId="77777777" w:rsidR="0078701E" w:rsidRPr="00FE236B" w:rsidRDefault="0078701E"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9"/>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8F0B51" w14:textId="77777777" w:rsidR="0078701E" w:rsidRPr="00FE236B" w:rsidRDefault="0078701E"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Straight Arrow Connector 10"/>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5" name="Straight Arrow Connector 11"/>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3FCB44BC" id="Group 67" o:spid="_x0000_s1045" style="width:274.7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">
                <v:shape id="_x0000_s1046" type="#_x0000_t202" style="position:absolute;width:21109;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" filled="f" strokeweight="1pt">
                  <v:stroke dashstyle="dash"/>
                  <v:textbox>
                    <w:txbxContent>
                      <w:p w14:paraId="1F911EFB" w14:textId="77777777" w:rsidR="0078701E" w:rsidRPr="00FE236B" w:rsidRDefault="0078701E" w:rsidP="008E483E">
                        <w:pPr>
                          <w:jc w:val="center"/>
                          <w:rPr>
                            <w:b/>
                            <w:sz w:val="16"/>
                            <w:szCs w:val="16"/>
                          </w:rPr>
                        </w:pPr>
                        <w:r w:rsidRPr="00FE236B">
                          <w:rPr>
                            <w:b/>
                            <w:sz w:val="16"/>
                            <w:szCs w:val="16"/>
                          </w:rPr>
                          <w:t>Micro-generator</w:t>
                        </w:r>
                      </w:p>
                    </w:txbxContent>
                  </v:textbox>
                </v:shape>
                <v:group id="Group 6" o:spid="_x0000_s1047" style="position:absolute;left:729;top:2237;width:31259;height:5537" coordorigin="729,583" coordsize="31269,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Text Box 7" o:spid="_x0000_s1048" type="#_x0000_t202" style="position:absolute;left:729;top:583;width:9672;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" fillcolor="white [3201]" strokeweight=".5pt">
                    <v:textbox>
                      <w:txbxContent>
                        <w:p w14:paraId="4301DBF4" w14:textId="77777777" w:rsidR="0078701E" w:rsidRPr="00FE236B" w:rsidRDefault="0078701E" w:rsidP="008E483E">
                          <w:pPr>
                            <w:rPr>
                              <w:sz w:val="16"/>
                              <w:szCs w:val="16"/>
                            </w:rPr>
                          </w:pPr>
                          <w:r w:rsidRPr="00FE236B">
                            <w:rPr>
                              <w:b/>
                              <w:sz w:val="16"/>
                              <w:szCs w:val="16"/>
                            </w:rPr>
                            <w:t>Micro-generator</w:t>
                          </w:r>
                          <w:r w:rsidRPr="00FE236B">
                            <w:rPr>
                              <w:sz w:val="16"/>
                              <w:szCs w:val="16"/>
                            </w:rPr>
                            <w:t xml:space="preserve"> or Simulator</w:t>
                          </w:r>
                        </w:p>
                      </w:txbxContent>
                    </v:textbox>
                  </v:shape>
                  <v:shape id="Text Box 8" o:spid="_x0000_s1049" type="#_x0000_t202" style="position:absolute;left:13860;top:583;width:6370;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" fillcolor="white [3201]" strokeweight=".5pt">
                    <v:textbox>
                      <w:txbxContent>
                        <w:p w14:paraId="3268900E" w14:textId="77777777" w:rsidR="0078701E" w:rsidRPr="00FE236B" w:rsidRDefault="0078701E" w:rsidP="008E483E">
                          <w:pPr>
                            <w:rPr>
                              <w:sz w:val="16"/>
                              <w:szCs w:val="16"/>
                            </w:rPr>
                          </w:pPr>
                          <w:r w:rsidRPr="00FE236B">
                            <w:rPr>
                              <w:b/>
                              <w:sz w:val="16"/>
                              <w:szCs w:val="16"/>
                            </w:rPr>
                            <w:t>Inverter</w:t>
                          </w:r>
                        </w:p>
                      </w:txbxContent>
                    </v:textbox>
                  </v:shape>
                  <v:shape id="_x0000_s1050" type="#_x0000_t202" style="position:absolute;left:24562;top:583;width:7436;height:5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" fillcolor="white [3201]" strokeweight=".5pt">
                    <v:textbox>
                      <w:txbxContent>
                        <w:p w14:paraId="5B8F0B51" w14:textId="77777777" w:rsidR="0078701E" w:rsidRPr="00FE236B" w:rsidRDefault="0078701E"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v:textbox>
                  </v:shape>
                  <v:shape id="Straight Arrow Connector 10" o:spid="_x0000_s1051" type="#_x0000_t32" style="position:absolute;left:10408;top:3112;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" strokecolor="black [3213]" strokeweight="1pt">
                    <v:stroke endarrow="block"/>
                  </v:shape>
                  <v:shape id="Straight Arrow Connector 11" o:spid="_x0000_s1052" type="#_x0000_t32" style="position:absolute;left:21109;top:3161;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" strokecolor="black [3213]" strokeweight="1pt">
                    <v:stroke endarrow="block"/>
                  </v:shape>
                </v:group>
                <w10:anchorlock/>
              </v:group>
            </w:pict>
          </mc:Fallback>
        </mc:AlternateContent>
      </w:r>
    </w:p>
    <w:p w14:paraId="2A50C941" w14:textId="77777777" w:rsidR="008E483E" w:rsidRPr="00A068B0" w:rsidRDefault="008E483E" w:rsidP="008E483E">
      <w:pPr>
        <w:widowControl w:val="0"/>
        <w:autoSpaceDE w:val="0"/>
        <w:autoSpaceDN w:val="0"/>
        <w:adjustRightInd w:val="0"/>
        <w:spacing w:before="12" w:line="240" w:lineRule="exact"/>
        <w:rPr>
          <w:b/>
          <w:bCs/>
          <w:spacing w:val="0"/>
        </w:rPr>
      </w:pPr>
    </w:p>
    <w:p w14:paraId="784594A8" w14:textId="28F2168E" w:rsidR="008E483E" w:rsidRPr="003B2076" w:rsidRDefault="008E483E" w:rsidP="003B7C17">
      <w:pPr>
        <w:pStyle w:val="ANNEX-heading3"/>
      </w:pPr>
      <w:r w:rsidRPr="003B2076">
        <w:t>A 1.</w:t>
      </w:r>
      <w:r w:rsidR="007852DA" w:rsidRPr="003B2076">
        <w:t>2</w:t>
      </w:r>
      <w:r w:rsidRPr="003B2076">
        <w:t>.</w:t>
      </w:r>
      <w:r w:rsidR="003F2E52" w:rsidRPr="003B2076">
        <w:t>4</w:t>
      </w:r>
      <w:r w:rsidRPr="003B2076">
        <w:tab/>
        <w:t>Loss of Mains Protection</w:t>
      </w:r>
    </w:p>
    <w:p w14:paraId="7912478F" w14:textId="269B0450" w:rsidR="00B41F6D" w:rsidRPr="00A068B0" w:rsidRDefault="008E483E" w:rsidP="008E483E">
      <w:pPr>
        <w:widowControl w:val="0"/>
        <w:autoSpaceDE w:val="0"/>
        <w:autoSpaceDN w:val="0"/>
        <w:adjustRightInd w:val="0"/>
        <w:rPr>
          <w:spacing w:val="0"/>
        </w:rPr>
      </w:pPr>
      <w:r w:rsidRPr="00A068B0">
        <w:rPr>
          <w:spacing w:val="0"/>
        </w:rPr>
        <w:t>The tests should be carried out in accordance with BS EN 62116 and a subset of results should be recorded as indicated in the Protection – Loss of Mains test section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00B24665" w:rsidRPr="003B2076">
        <w:rPr>
          <w:spacing w:val="0"/>
        </w:rPr>
        <w:t>Appendix 3</w:t>
      </w:r>
      <w:r w:rsidRPr="003B2076">
        <w:rPr>
          <w:spacing w:val="0"/>
        </w:rPr>
        <w:t xml:space="preserve"> Form C</w:t>
      </w:r>
      <w:r w:rsidRPr="00A068B0">
        <w:rPr>
          <w:spacing w:val="0"/>
        </w:rPr>
        <w:t>.</w:t>
      </w:r>
    </w:p>
    <w:p w14:paraId="4B976B4E" w14:textId="77777777" w:rsidR="007962C9" w:rsidRPr="00A068B0" w:rsidRDefault="007962C9" w:rsidP="008E483E">
      <w:pPr>
        <w:widowControl w:val="0"/>
        <w:autoSpaceDE w:val="0"/>
        <w:autoSpaceDN w:val="0"/>
        <w:adjustRightInd w:val="0"/>
        <w:rPr>
          <w:spacing w:val="0"/>
        </w:rPr>
      </w:pPr>
    </w:p>
    <w:p w14:paraId="5AEF0379" w14:textId="6AABE8F4" w:rsidR="008E483E" w:rsidRPr="003B2076" w:rsidRDefault="008E483E" w:rsidP="003B7C17">
      <w:pPr>
        <w:pStyle w:val="ANNEX-heading3"/>
        <w:rPr>
          <w:rFonts w:eastAsia="Batang"/>
        </w:rPr>
      </w:pPr>
      <w:r w:rsidRPr="003B2076">
        <w:t>A 1.</w:t>
      </w:r>
      <w:r w:rsidR="007852DA" w:rsidRPr="003B2076">
        <w:t>2</w:t>
      </w:r>
      <w:r w:rsidRPr="003B2076">
        <w:t>.</w:t>
      </w:r>
      <w:r w:rsidR="003F2E52" w:rsidRPr="003B2076">
        <w:t>5</w:t>
      </w:r>
      <w:r w:rsidRPr="003B2076">
        <w:tab/>
        <w:t>Reconnection</w:t>
      </w:r>
    </w:p>
    <w:p w14:paraId="1E651486" w14:textId="1E898863" w:rsidR="008E483E" w:rsidRPr="00A068B0" w:rsidRDefault="008E483E" w:rsidP="008E483E">
      <w:pPr>
        <w:widowControl w:val="0"/>
        <w:autoSpaceDE w:val="0"/>
        <w:autoSpaceDN w:val="0"/>
        <w:adjustRightInd w:val="0"/>
        <w:ind w:right="-46"/>
        <w:rPr>
          <w:rFonts w:eastAsia="Batang"/>
          <w:spacing w:val="0"/>
        </w:rPr>
      </w:pPr>
      <w:r w:rsidRPr="00A068B0">
        <w:rPr>
          <w:rFonts w:eastAsia="Batang"/>
          <w:spacing w:val="0"/>
        </w:rPr>
        <w:t xml:space="preserve">Further tests will confirm that once the AC supply voltage and frequency have returned to be </w:t>
      </w:r>
      <w:r w:rsidRPr="00A068B0">
        <w:rPr>
          <w:rFonts w:eastAsia="Batang"/>
          <w:bCs/>
          <w:spacing w:val="0"/>
        </w:rPr>
        <w:t>within the stage 1 settings specified</w:t>
      </w:r>
      <w:r w:rsidR="00B24665" w:rsidRPr="00A068B0">
        <w:rPr>
          <w:rFonts w:eastAsia="Batang"/>
          <w:bCs/>
          <w:spacing w:val="0"/>
        </w:rPr>
        <w:t xml:space="preserve"> in 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00F66135">
        <w:rPr>
          <w:rFonts w:eastAsia="Batang"/>
          <w:b/>
          <w:spacing w:val="0"/>
        </w:rPr>
        <w:t>Micro-generator</w:t>
      </w:r>
      <w:r w:rsidRPr="00A068B0">
        <w:rPr>
          <w:rFonts w:eastAsia="Batang"/>
          <w:spacing w:val="0"/>
        </w:rPr>
        <w:t xml:space="preserve"> output is restored (</w:t>
      </w:r>
      <w:r w:rsidR="00410A30">
        <w:rPr>
          <w:rFonts w:eastAsia="Batang"/>
          <w:spacing w:val="0"/>
        </w:rPr>
        <w:t>ie</w:t>
      </w:r>
      <w:r w:rsidRPr="00A068B0">
        <w:rPr>
          <w:rFonts w:eastAsia="Batang"/>
          <w:spacing w:val="0"/>
        </w:rPr>
        <w:t xml:space="preserve"> before the </w:t>
      </w:r>
      <w:r w:rsidR="00F66135">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755574BE" w14:textId="77777777" w:rsidR="007962C9" w:rsidRPr="00A068B0" w:rsidRDefault="007962C9" w:rsidP="008E483E">
      <w:pPr>
        <w:widowControl w:val="0"/>
        <w:autoSpaceDE w:val="0"/>
        <w:autoSpaceDN w:val="0"/>
        <w:adjustRightInd w:val="0"/>
        <w:ind w:right="-46"/>
        <w:rPr>
          <w:rFonts w:eastAsia="Batang"/>
          <w:spacing w:val="0"/>
        </w:rPr>
      </w:pPr>
    </w:p>
    <w:p w14:paraId="26D10ACF" w14:textId="49A30CD6" w:rsidR="008E483E" w:rsidRPr="003B2076" w:rsidRDefault="008E483E" w:rsidP="003B7C17">
      <w:pPr>
        <w:pStyle w:val="ANNEX-heading3"/>
        <w:rPr>
          <w:rFonts w:eastAsia="Batang"/>
        </w:rPr>
      </w:pPr>
      <w:r w:rsidRPr="003B2076">
        <w:rPr>
          <w:rFonts w:eastAsia="Batang"/>
        </w:rPr>
        <w:t>A 1.</w:t>
      </w:r>
      <w:r w:rsidR="007852DA" w:rsidRPr="003B2076">
        <w:rPr>
          <w:rFonts w:eastAsia="Batang"/>
        </w:rPr>
        <w:t>2</w:t>
      </w:r>
      <w:r w:rsidRPr="003B2076">
        <w:rPr>
          <w:rFonts w:eastAsia="Batang"/>
        </w:rPr>
        <w:t>.</w:t>
      </w:r>
      <w:r w:rsidR="003F2E52" w:rsidRPr="003B2076">
        <w:rPr>
          <w:rFonts w:eastAsia="Batang"/>
        </w:rPr>
        <w:t>6</w:t>
      </w:r>
      <w:r w:rsidRPr="003B2076">
        <w:rPr>
          <w:rFonts w:eastAsia="Batang"/>
        </w:rPr>
        <w:t xml:space="preserve"> </w:t>
      </w:r>
      <w:r w:rsidRPr="003B2076">
        <w:rPr>
          <w:rFonts w:eastAsia="Batang"/>
        </w:rPr>
        <w:tab/>
        <w:t>Frequency Drift and Step Change Stability test</w:t>
      </w:r>
    </w:p>
    <w:p w14:paraId="3C986E88" w14:textId="4BEBDD2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The tests will be carried out using the same circuit as specified in A1.</w:t>
      </w:r>
      <w:r w:rsidR="00E43FB2" w:rsidRPr="00A068B0">
        <w:rPr>
          <w:spacing w:val="0"/>
        </w:rPr>
        <w:t>2</w:t>
      </w:r>
      <w:r w:rsidRPr="00A068B0">
        <w:rPr>
          <w:spacing w:val="0"/>
        </w:rPr>
        <w:t>.</w:t>
      </w:r>
      <w:r w:rsidR="00F66135">
        <w:rPr>
          <w:spacing w:val="0"/>
        </w:rPr>
        <w:t>3</w:t>
      </w:r>
      <w:r w:rsidRPr="00A068B0">
        <w:rPr>
          <w:spacing w:val="0"/>
        </w:rPr>
        <w:t xml:space="preserve"> 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0A0FAA08"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3ED52E40" w14:textId="328FA13E"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Four tests are required to be carried out with all protection functions enabled including loss of mains.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31AC79C7"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135C14BC" w14:textId="4B29A85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25BED64E"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4E942EB6" w14:textId="07FD5506" w:rsidR="008E483E"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4A5C7A">
        <w:rPr>
          <w:spacing w:val="0"/>
        </w:rPr>
        <w:t>95</w:t>
      </w:r>
      <w:r w:rsidR="004A5C7A" w:rsidRPr="00A068B0">
        <w:rPr>
          <w:spacing w:val="0"/>
        </w:rPr>
        <w:t xml:space="preserve">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maintained for a period of at least 10</w:t>
      </w:r>
      <w:r w:rsidR="004168B0" w:rsidRPr="00A068B0">
        <w:rPr>
          <w:spacing w:val="0"/>
        </w:rPr>
        <w:t> </w:t>
      </w:r>
      <w:r w:rsidRPr="00A068B0">
        <w:rPr>
          <w:spacing w:val="0"/>
        </w:rPr>
        <w:t xml:space="preserve">s. The </w:t>
      </w:r>
      <w:r w:rsidRPr="003B2076">
        <w:rPr>
          <w:b/>
          <w:bCs/>
          <w:spacing w:val="0"/>
        </w:rPr>
        <w:t>Micro-generator</w:t>
      </w:r>
      <w:r w:rsidRPr="003B2076">
        <w:rPr>
          <w:spacing w:val="0"/>
        </w:rPr>
        <w:t xml:space="preserve"> </w:t>
      </w:r>
      <w:r w:rsidRPr="00A068B0">
        <w:rPr>
          <w:spacing w:val="0"/>
        </w:rPr>
        <w:t>should not trip during this test.</w:t>
      </w:r>
    </w:p>
    <w:p w14:paraId="4CEF475F" w14:textId="02DB1009" w:rsidR="00D4246A" w:rsidRDefault="00D4246A" w:rsidP="008E483E">
      <w:pPr>
        <w:widowControl w:val="0"/>
        <w:tabs>
          <w:tab w:val="left" w:pos="3040"/>
        </w:tabs>
        <w:autoSpaceDE w:val="0"/>
        <w:autoSpaceDN w:val="0"/>
        <w:adjustRightInd w:val="0"/>
        <w:spacing w:before="31"/>
        <w:ind w:right="-20"/>
        <w:rPr>
          <w:spacing w:val="0"/>
        </w:rPr>
      </w:pPr>
    </w:p>
    <w:p w14:paraId="2902E8A9" w14:textId="5D127E3B" w:rsidR="00D4246A" w:rsidRPr="00A068B0" w:rsidRDefault="00D4246A" w:rsidP="00DE0CB0">
      <w:pPr>
        <w:widowControl w:val="0"/>
        <w:autoSpaceDE w:val="0"/>
        <w:autoSpaceDN w:val="0"/>
        <w:adjustRightInd w:val="0"/>
        <w:rPr>
          <w:spacing w:val="0"/>
        </w:rPr>
      </w:pPr>
      <w:r>
        <w:rPr>
          <w:spacing w:val="0"/>
        </w:rPr>
        <w:t xml:space="preserve">The results shall be recorded on the </w:t>
      </w:r>
      <w:r w:rsidRPr="00A068B0">
        <w:rPr>
          <w:b/>
          <w:spacing w:val="0"/>
        </w:rPr>
        <w:t>Type Test Verification Report</w:t>
      </w:r>
      <w:r w:rsidRPr="00A068B0">
        <w:rPr>
          <w:spacing w:val="0"/>
        </w:rPr>
        <w:t xml:space="preserve">, </w:t>
      </w:r>
      <w:r w:rsidRPr="003B2076">
        <w:rPr>
          <w:spacing w:val="0"/>
        </w:rPr>
        <w:t>Appendix 3 Form C</w:t>
      </w:r>
      <w:r w:rsidRPr="00A068B0">
        <w:rPr>
          <w:spacing w:val="0"/>
        </w:rPr>
        <w:t>.</w:t>
      </w:r>
    </w:p>
    <w:p w14:paraId="50F67C74"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25D0E1B9" w14:textId="7DDA28B0" w:rsidR="008E483E" w:rsidRPr="003B2076" w:rsidRDefault="008E483E" w:rsidP="003B7C17">
      <w:pPr>
        <w:pStyle w:val="ANNEX-heading3"/>
      </w:pPr>
      <w:r w:rsidRPr="003B2076">
        <w:t>A 1.</w:t>
      </w:r>
      <w:r w:rsidR="007852DA" w:rsidRPr="003B2076">
        <w:t>2</w:t>
      </w:r>
      <w:r w:rsidRPr="003B2076">
        <w:t>.</w:t>
      </w:r>
      <w:r w:rsidR="003F2E52" w:rsidRPr="003B2076">
        <w:t>7</w:t>
      </w:r>
      <w:r w:rsidRPr="003B2076">
        <w:tab/>
        <w:t>Active power feed-in at under-frequency</w:t>
      </w:r>
    </w:p>
    <w:p w14:paraId="5970355F" w14:textId="5C8CB5F8" w:rsidR="008E483E" w:rsidRPr="0078701E" w:rsidRDefault="008E483E" w:rsidP="0078701E">
      <w:pPr>
        <w:widowControl w:val="0"/>
        <w:tabs>
          <w:tab w:val="left" w:pos="1418"/>
          <w:tab w:val="left" w:pos="9026"/>
        </w:tabs>
        <w:autoSpaceDE w:val="0"/>
        <w:autoSpaceDN w:val="0"/>
        <w:adjustRightInd w:val="0"/>
        <w:ind w:right="-46"/>
      </w:pPr>
      <w:r w:rsidRPr="0078701E">
        <w:rPr>
          <w:spacing w:val="0"/>
        </w:rPr>
        <w:t xml:space="preserve">EN 50438 shall be complied with in respect of </w:t>
      </w:r>
      <w:del w:id="507" w:author="ENA" w:date="2020-12-12T19:57:00Z">
        <w:r w:rsidR="000256F7" w:rsidRPr="00F45E1C">
          <w:rPr>
            <w:b/>
            <w:spacing w:val="0"/>
          </w:rPr>
          <w:delText>a</w:delText>
        </w:r>
        <w:r w:rsidRPr="00F45E1C">
          <w:rPr>
            <w:b/>
            <w:spacing w:val="0"/>
          </w:rPr>
          <w:delText xml:space="preserve">ctive </w:delText>
        </w:r>
        <w:r w:rsidR="000256F7" w:rsidRPr="00F45E1C">
          <w:rPr>
            <w:b/>
            <w:spacing w:val="0"/>
          </w:rPr>
          <w:delText>p</w:delText>
        </w:r>
        <w:r w:rsidRPr="00F45E1C">
          <w:rPr>
            <w:b/>
            <w:spacing w:val="0"/>
          </w:rPr>
          <w:delText>ower</w:delText>
        </w:r>
      </w:del>
      <w:ins w:id="508" w:author="ENA" w:date="2020-12-12T19:57:00Z">
        <w:r w:rsidR="00F45E1C" w:rsidRPr="00F45E1C">
          <w:rPr>
            <w:b/>
            <w:spacing w:val="0"/>
          </w:rPr>
          <w:t>A</w:t>
        </w:r>
        <w:r w:rsidRPr="00F45E1C">
          <w:rPr>
            <w:b/>
            <w:spacing w:val="0"/>
          </w:rPr>
          <w:t xml:space="preserve">ctive </w:t>
        </w:r>
        <w:r w:rsidR="00F45E1C" w:rsidRPr="00F45E1C">
          <w:rPr>
            <w:b/>
            <w:spacing w:val="0"/>
          </w:rPr>
          <w:t>Power</w:t>
        </w:r>
      </w:ins>
      <w:r w:rsidR="00F45E1C" w:rsidRPr="0078701E">
        <w:rPr>
          <w:b/>
          <w:spacing w:val="0"/>
        </w:rPr>
        <w:t xml:space="preserve"> </w:t>
      </w:r>
      <w:r w:rsidRPr="0078701E">
        <w:rPr>
          <w:spacing w:val="0"/>
        </w:rPr>
        <w:t xml:space="preserve">feed-in at under-frequency. </w:t>
      </w:r>
    </w:p>
    <w:p w14:paraId="708EABE5" w14:textId="2C6576EA" w:rsidR="000D7884" w:rsidRDefault="000D7884" w:rsidP="008E483E">
      <w:pPr>
        <w:widowControl w:val="0"/>
        <w:tabs>
          <w:tab w:val="left" w:pos="1418"/>
          <w:tab w:val="left" w:pos="9026"/>
        </w:tabs>
        <w:autoSpaceDE w:val="0"/>
        <w:autoSpaceDN w:val="0"/>
        <w:adjustRightInd w:val="0"/>
        <w:ind w:right="-46"/>
        <w:rPr>
          <w:bCs/>
          <w:spacing w:val="0"/>
        </w:rPr>
      </w:pPr>
    </w:p>
    <w:p w14:paraId="63C31967" w14:textId="1D2DE468" w:rsidR="000D7884" w:rsidRPr="00D46E53" w:rsidRDefault="008E483E" w:rsidP="000D7884">
      <w:pPr>
        <w:pStyle w:val="CONFORMSTATEMENT"/>
        <w:keepNext/>
        <w:rPr>
          <w:ins w:id="509" w:author="ENA" w:date="2020-12-12T19:57:00Z"/>
          <w:sz w:val="22"/>
        </w:rPr>
      </w:pPr>
      <w:del w:id="510" w:author="ENA" w:date="2020-12-12T19:57:00Z">
        <w:r w:rsidRPr="003B2076">
          <w:delText>A 1.</w:delText>
        </w:r>
        <w:r w:rsidR="007852DA" w:rsidRPr="003B2076">
          <w:delText>2</w:delText>
        </w:r>
        <w:r w:rsidRPr="003B2076">
          <w:delText>.</w:delText>
        </w:r>
        <w:r w:rsidR="003F2E52" w:rsidRPr="003B2076">
          <w:delText>8</w:delText>
        </w:r>
      </w:del>
      <w:ins w:id="511" w:author="ENA" w:date="2020-12-12T19:57:00Z">
        <w:r w:rsidR="000D7884">
          <w:rPr>
            <w:b/>
            <w:bCs/>
            <w:sz w:val="22"/>
          </w:rPr>
          <w:t>A.1.2.8</w:t>
        </w:r>
        <w:r w:rsidR="000D7884">
          <w:rPr>
            <w:b/>
            <w:bCs/>
            <w:sz w:val="22"/>
          </w:rPr>
          <w:tab/>
          <w:t>Micro-generators</w:t>
        </w:r>
        <w:r w:rsidR="000D7884">
          <w:rPr>
            <w:sz w:val="22"/>
          </w:rPr>
          <w:t xml:space="preserve"> which include </w:t>
        </w:r>
        <w:r w:rsidR="000D7884">
          <w:rPr>
            <w:b/>
            <w:bCs/>
            <w:sz w:val="22"/>
          </w:rPr>
          <w:t>Electricity Storage</w:t>
        </w:r>
      </w:ins>
    </w:p>
    <w:p w14:paraId="4EB26AFF" w14:textId="77777777" w:rsidR="000D7884" w:rsidRDefault="000D7884" w:rsidP="000D7884">
      <w:pPr>
        <w:pStyle w:val="CONFORMSTATEMENT"/>
        <w:rPr>
          <w:ins w:id="512" w:author="ENA" w:date="2020-12-12T19:57:00Z"/>
          <w:sz w:val="22"/>
        </w:rPr>
      </w:pPr>
      <w:ins w:id="513" w:author="ENA" w:date="2020-12-12T19:57:00Z">
        <w:r w:rsidRPr="006E5CAC">
          <w:rPr>
            <w:sz w:val="22"/>
          </w:rPr>
          <w:t xml:space="preserve">The </w:t>
        </w:r>
        <w:r>
          <w:rPr>
            <w:b/>
            <w:sz w:val="22"/>
          </w:rPr>
          <w:t>Manufacturer</w:t>
        </w:r>
        <w:r w:rsidRPr="006E5CAC">
          <w:rPr>
            <w:sz w:val="22"/>
          </w:rPr>
          <w:t xml:space="preserve"> will demonstrate how the </w:t>
        </w:r>
        <w:r>
          <w:rPr>
            <w:b/>
            <w:sz w:val="22"/>
          </w:rPr>
          <w:t>Micro-generator</w:t>
        </w:r>
        <w:r w:rsidRPr="006E5CAC">
          <w:rPr>
            <w:b/>
            <w:sz w:val="22"/>
          </w:rPr>
          <w:t xml:space="preserve"> Active Power</w:t>
        </w:r>
        <w:r w:rsidRPr="006E5CAC">
          <w:rPr>
            <w:sz w:val="22"/>
          </w:rPr>
          <w:t xml:space="preserve"> </w:t>
        </w:r>
        <w:r>
          <w:rPr>
            <w:sz w:val="22"/>
          </w:rPr>
          <w:t>when acting as a load (</w:t>
        </w:r>
        <w:proofErr w:type="spellStart"/>
        <w:r>
          <w:rPr>
            <w:sz w:val="22"/>
          </w:rPr>
          <w:t>ie</w:t>
        </w:r>
        <w:proofErr w:type="spellEnd"/>
        <w:r>
          <w:rPr>
            <w:sz w:val="22"/>
          </w:rPr>
          <w:t xml:space="preserve"> replenishing its energy store) </w:t>
        </w:r>
        <w:r w:rsidRPr="006E5CAC">
          <w:rPr>
            <w:sz w:val="22"/>
          </w:rPr>
          <w:t xml:space="preserve">responds to changes in system frequency. </w:t>
        </w:r>
      </w:ins>
    </w:p>
    <w:p w14:paraId="2DBF85AA" w14:textId="5C22561B" w:rsidR="000D7884" w:rsidRDefault="000D7884" w:rsidP="000D7884">
      <w:pPr>
        <w:pStyle w:val="CONFORMSTATEMENT"/>
        <w:rPr>
          <w:ins w:id="514" w:author="ENA" w:date="2020-12-12T19:57:00Z"/>
          <w:b/>
          <w:bCs/>
          <w:sz w:val="22"/>
        </w:rPr>
      </w:pPr>
      <w:ins w:id="515" w:author="ENA" w:date="2020-12-12T19:57:00Z">
        <w:r>
          <w:rPr>
            <w:sz w:val="22"/>
          </w:rPr>
          <w:t>In general four tests are proposed, one set of two at</w:t>
        </w:r>
        <w:r w:rsidR="000D7A06">
          <w:rPr>
            <w:sz w:val="22"/>
          </w:rPr>
          <w:t xml:space="preserve"> rated import capacity</w:t>
        </w:r>
        <w:r>
          <w:rPr>
            <w:sz w:val="22"/>
          </w:rPr>
          <w:t>, and one set of two at 40% of</w:t>
        </w:r>
        <w:r w:rsidR="000D7A06">
          <w:rPr>
            <w:sz w:val="22"/>
          </w:rPr>
          <w:t xml:space="preserve"> rated import capacity</w:t>
        </w:r>
        <w:r>
          <w:rPr>
            <w:b/>
            <w:bCs/>
            <w:sz w:val="22"/>
          </w:rPr>
          <w:t>.</w:t>
        </w:r>
      </w:ins>
    </w:p>
    <w:p w14:paraId="27779A1C" w14:textId="5EC67B8B" w:rsidR="000D7884" w:rsidRDefault="000D7884" w:rsidP="000D7884">
      <w:pPr>
        <w:pStyle w:val="CONFORMSTATEMENT"/>
        <w:rPr>
          <w:ins w:id="516" w:author="ENA" w:date="2020-12-12T19:57:00Z"/>
          <w:sz w:val="22"/>
        </w:rPr>
      </w:pPr>
      <w:ins w:id="517" w:author="ENA" w:date="2020-12-12T19:57:00Z">
        <w:r>
          <w:rPr>
            <w:sz w:val="22"/>
          </w:rPr>
          <w:t>In both cases the test is to reduce frequency from 50 Hz at 2 Hzs</w:t>
        </w:r>
        <w:r w:rsidRPr="002752B7">
          <w:rPr>
            <w:sz w:val="22"/>
            <w:vertAlign w:val="superscript"/>
          </w:rPr>
          <w:t>-1</w:t>
        </w:r>
        <w:r>
          <w:rPr>
            <w:sz w:val="22"/>
          </w:rPr>
          <w:t>.  In the first case the lower frequency reached will be 49.0 Hz and the second case the lower frequency will be 48.8 Hz.</w:t>
        </w:r>
      </w:ins>
    </w:p>
    <w:p w14:paraId="4B8FB943" w14:textId="23EED550" w:rsidR="000D7884" w:rsidRPr="003B2076" w:rsidRDefault="000D7884" w:rsidP="000D7884">
      <w:pPr>
        <w:pStyle w:val="CONFORMSTATEMENT"/>
        <w:rPr>
          <w:ins w:id="518" w:author="ENA" w:date="2020-12-12T19:57:00Z"/>
          <w:bCs/>
        </w:rPr>
      </w:pPr>
      <w:ins w:id="519" w:author="ENA" w:date="2020-12-12T19:57:00Z">
        <w:r>
          <w:rPr>
            <w:sz w:val="22"/>
          </w:rPr>
          <w:t>In all cases the response should meet the requirements of 9.4.3.</w:t>
        </w:r>
      </w:ins>
    </w:p>
    <w:p w14:paraId="40BC5C12" w14:textId="68D2E55A" w:rsidR="008E483E" w:rsidRPr="003B2076" w:rsidRDefault="008E483E" w:rsidP="003B7C17">
      <w:pPr>
        <w:pStyle w:val="ANNEX-heading3"/>
      </w:pPr>
      <w:ins w:id="520" w:author="ENA" w:date="2020-12-12T19:57:00Z">
        <w:r w:rsidRPr="003B2076">
          <w:t>A 1.</w:t>
        </w:r>
        <w:r w:rsidR="007852DA" w:rsidRPr="003B2076">
          <w:t>2</w:t>
        </w:r>
        <w:r w:rsidRPr="003B2076">
          <w:t>.</w:t>
        </w:r>
        <w:r w:rsidR="000375F6">
          <w:t>9</w:t>
        </w:r>
      </w:ins>
      <w:r w:rsidRPr="003B2076">
        <w:tab/>
        <w:t>Power response to over-frequency</w:t>
      </w:r>
    </w:p>
    <w:p w14:paraId="15250139" w14:textId="3CB487C8" w:rsidR="008E483E" w:rsidRPr="003B2076" w:rsidRDefault="008E483E" w:rsidP="008E483E">
      <w:pPr>
        <w:widowControl w:val="0"/>
        <w:tabs>
          <w:tab w:val="left" w:pos="1418"/>
          <w:tab w:val="left" w:pos="9026"/>
        </w:tabs>
        <w:autoSpaceDE w:val="0"/>
        <w:autoSpaceDN w:val="0"/>
        <w:adjustRightInd w:val="0"/>
        <w:ind w:right="-46"/>
        <w:rPr>
          <w:bCs/>
          <w:spacing w:val="0"/>
        </w:rPr>
      </w:pPr>
      <w:r w:rsidRPr="003B2076">
        <w:rPr>
          <w:bCs/>
          <w:spacing w:val="0"/>
        </w:rPr>
        <w:t xml:space="preserve">EN 50438 shall be complied with in respect of </w:t>
      </w:r>
      <w:r w:rsidR="007962C9" w:rsidRPr="003B2076">
        <w:rPr>
          <w:bCs/>
          <w:spacing w:val="0"/>
        </w:rPr>
        <w:t>p</w:t>
      </w:r>
      <w:r w:rsidRPr="003B2076">
        <w:rPr>
          <w:bCs/>
          <w:spacing w:val="0"/>
        </w:rPr>
        <w:t xml:space="preserve">ower response to over-frequency using a specific standard frequency threshold of 50.4 Hz and a </w:t>
      </w:r>
      <w:r w:rsidRPr="003B2076">
        <w:rPr>
          <w:b/>
          <w:bCs/>
          <w:spacing w:val="0"/>
        </w:rPr>
        <w:t>Droop</w:t>
      </w:r>
      <w:r w:rsidRPr="003B2076">
        <w:rPr>
          <w:bCs/>
          <w:spacing w:val="0"/>
        </w:rPr>
        <w:t xml:space="preserve"> setting of 10%.</w:t>
      </w:r>
    </w:p>
    <w:p w14:paraId="47ACA3A6" w14:textId="51C5D3C0" w:rsidR="008E483E" w:rsidRPr="003B2076" w:rsidRDefault="008E483E" w:rsidP="003B7C17">
      <w:pPr>
        <w:pStyle w:val="ANNEX-heading2"/>
        <w:rPr>
          <w:rFonts w:eastAsia="Batang"/>
        </w:rPr>
      </w:pPr>
      <w:r w:rsidRPr="003B2076">
        <w:rPr>
          <w:rFonts w:eastAsia="Batang"/>
        </w:rPr>
        <w:t xml:space="preserve">POWER QUALITY </w:t>
      </w:r>
    </w:p>
    <w:p w14:paraId="450EFD22" w14:textId="49DC7F2B"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.1</w:t>
      </w:r>
      <w:r w:rsidRPr="003B2076">
        <w:rPr>
          <w:rFonts w:eastAsia="Batang"/>
        </w:rPr>
        <w:tab/>
        <w:t>Harmonics</w:t>
      </w:r>
    </w:p>
    <w:p w14:paraId="6B11D56B" w14:textId="725483BC" w:rsidR="008E483E" w:rsidRPr="00A068B0" w:rsidRDefault="008E483E" w:rsidP="008E483E">
      <w:pPr>
        <w:widowControl w:val="0"/>
        <w:autoSpaceDE w:val="0"/>
        <w:autoSpaceDN w:val="0"/>
        <w:adjustRightInd w:val="0"/>
        <w:spacing w:before="4"/>
        <w:ind w:right="58"/>
        <w:rPr>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p>
    <w:p w14:paraId="2F4EADEC" w14:textId="77777777" w:rsidR="007962C9" w:rsidRPr="00A068B0" w:rsidRDefault="007962C9" w:rsidP="008E483E">
      <w:pPr>
        <w:widowControl w:val="0"/>
        <w:autoSpaceDE w:val="0"/>
        <w:autoSpaceDN w:val="0"/>
        <w:adjustRightInd w:val="0"/>
        <w:spacing w:before="4"/>
        <w:ind w:right="58"/>
        <w:rPr>
          <w:rFonts w:eastAsia="Batang"/>
          <w:spacing w:val="0"/>
        </w:rPr>
      </w:pPr>
    </w:p>
    <w:p w14:paraId="2635626F" w14:textId="28F09113" w:rsidR="008E483E" w:rsidRPr="00A068B0" w:rsidRDefault="008E483E" w:rsidP="008E483E">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5AA74043" w14:textId="77777777" w:rsidR="007962C9" w:rsidRPr="00A068B0" w:rsidRDefault="007962C9" w:rsidP="008E483E">
      <w:pPr>
        <w:widowControl w:val="0"/>
        <w:autoSpaceDE w:val="0"/>
        <w:autoSpaceDN w:val="0"/>
        <w:adjustRightInd w:val="0"/>
        <w:spacing w:before="37"/>
        <w:rPr>
          <w:spacing w:val="0"/>
        </w:rPr>
      </w:pPr>
    </w:p>
    <w:p w14:paraId="690DF9D7" w14:textId="59D75780"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all </w:t>
      </w:r>
      <w:r w:rsidR="00F66135">
        <w:rPr>
          <w:b/>
          <w:spacing w:val="0"/>
        </w:rPr>
        <w:t>Micro-generators</w:t>
      </w:r>
      <w:r w:rsidR="00F66135" w:rsidRPr="00A068B0">
        <w:rPr>
          <w:spacing w:val="0"/>
        </w:rPr>
        <w:t xml:space="preserve"> </w:t>
      </w:r>
      <w:r w:rsidRPr="00A068B0">
        <w:rPr>
          <w:spacing w:val="0"/>
        </w:rPr>
        <w:t>should be normalised to a rating of 3.68</w:t>
      </w:r>
      <w:r w:rsidR="00E22770" w:rsidRPr="00A068B0">
        <w:rPr>
          <w:spacing w:val="0"/>
        </w:rPr>
        <w:t xml:space="preserve"> </w:t>
      </w:r>
      <w:r w:rsidRPr="00A068B0">
        <w:rPr>
          <w:spacing w:val="0"/>
        </w:rPr>
        <w:t xml:space="preserve">kW. The </w:t>
      </w:r>
      <w:r w:rsidRPr="003B2076">
        <w:rPr>
          <w:b/>
          <w:spacing w:val="0"/>
        </w:rPr>
        <w:t>Micro-generator</w:t>
      </w:r>
      <w:r w:rsidRPr="003B2076">
        <w:rPr>
          <w:spacing w:val="0"/>
        </w:rPr>
        <w:t xml:space="preserve"> </w:t>
      </w:r>
      <w:r w:rsidRPr="00A068B0">
        <w:rPr>
          <w:spacing w:val="0"/>
        </w:rPr>
        <w:t>or group shall meet the harmonic emissions</w:t>
      </w:r>
      <w:r w:rsidR="00B24665" w:rsidRPr="00A068B0">
        <w:rPr>
          <w:spacing w:val="0"/>
        </w:rPr>
        <w:t xml:space="preserve"> of T</w:t>
      </w:r>
      <w:r w:rsidRPr="00A068B0">
        <w:rPr>
          <w:spacing w:val="0"/>
        </w:rPr>
        <w:t>able 1 in BS EN 61000-3-2 with a scaling factor applied as follows for each harmonic current:</w:t>
      </w:r>
    </w:p>
    <w:p w14:paraId="06CD44BF" w14:textId="77777777" w:rsidR="007962C9" w:rsidRPr="00A068B0" w:rsidRDefault="007962C9" w:rsidP="008E483E">
      <w:pPr>
        <w:widowControl w:val="0"/>
        <w:autoSpaceDE w:val="0"/>
        <w:autoSpaceDN w:val="0"/>
        <w:adjustRightInd w:val="0"/>
        <w:spacing w:before="37"/>
        <w:rPr>
          <w:spacing w:val="0"/>
        </w:rPr>
      </w:pPr>
    </w:p>
    <w:p w14:paraId="58368BD0" w14:textId="77777777" w:rsidR="008E483E" w:rsidRPr="00A068B0" w:rsidRDefault="008E483E" w:rsidP="008E483E">
      <w:pPr>
        <w:widowControl w:val="0"/>
        <w:tabs>
          <w:tab w:val="left" w:pos="3040"/>
        </w:tabs>
        <w:autoSpaceDE w:val="0"/>
        <w:autoSpaceDN w:val="0"/>
        <w:adjustRightInd w:val="0"/>
        <w:spacing w:before="31"/>
        <w:ind w:right="-20"/>
        <w:rPr>
          <w:b/>
          <w:bCs/>
          <w:spacing w:val="0"/>
        </w:rPr>
      </w:pPr>
      <w:r w:rsidRPr="00A068B0">
        <w:rPr>
          <w:spacing w:val="0"/>
        </w:rPr>
        <w:t xml:space="preserve">BS EN 61000-3-2 Table 1 current limit </w:t>
      </w:r>
      <w:r w:rsidRPr="00A068B0">
        <w:rPr>
          <w:b/>
          <w:bCs/>
          <w:spacing w:val="0"/>
        </w:rPr>
        <w:t xml:space="preserve">× </w:t>
      </w:r>
      <w:r w:rsidRPr="00A068B0">
        <w:rPr>
          <w:spacing w:val="0"/>
        </w:rPr>
        <w:t xml:space="preserve">rating of </w:t>
      </w:r>
      <w:r w:rsidRPr="003B2076">
        <w:rPr>
          <w:b/>
          <w:spacing w:val="0"/>
        </w:rPr>
        <w:t>Micro-generator</w:t>
      </w:r>
      <w:r w:rsidRPr="003B2076">
        <w:rPr>
          <w:spacing w:val="0"/>
        </w:rPr>
        <w:t xml:space="preserve"> </w:t>
      </w:r>
      <w:r w:rsidRPr="00A068B0">
        <w:rPr>
          <w:spacing w:val="0"/>
        </w:rPr>
        <w:t>being tested (kW) per phase / 3.68</w:t>
      </w:r>
    </w:p>
    <w:p w14:paraId="3F9F3633" w14:textId="77777777" w:rsidR="007962C9" w:rsidRPr="00A068B0" w:rsidRDefault="007962C9" w:rsidP="008E483E">
      <w:pPr>
        <w:widowControl w:val="0"/>
        <w:autoSpaceDE w:val="0"/>
        <w:autoSpaceDN w:val="0"/>
        <w:adjustRightInd w:val="0"/>
        <w:ind w:right="26"/>
        <w:rPr>
          <w:rFonts w:eastAsia="Batang"/>
          <w:b/>
          <w:bCs/>
          <w:spacing w:val="0"/>
        </w:rPr>
      </w:pPr>
    </w:p>
    <w:p w14:paraId="3F9E9B2E" w14:textId="3544AB48"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.2</w:t>
      </w:r>
      <w:r w:rsidRPr="003B2076">
        <w:rPr>
          <w:rFonts w:eastAsia="Batang"/>
        </w:rPr>
        <w:tab/>
        <w:t>Power Factor</w:t>
      </w:r>
    </w:p>
    <w:p w14:paraId="42B40DC6" w14:textId="40635B9D" w:rsidR="008E483E" w:rsidRPr="00A068B0" w:rsidRDefault="008E483E" w:rsidP="008E483E">
      <w:pPr>
        <w:widowControl w:val="0"/>
        <w:autoSpaceDE w:val="0"/>
        <w:autoSpaceDN w:val="0"/>
        <w:adjustRightInd w:val="0"/>
        <w:ind w:right="26"/>
        <w:rPr>
          <w:rFonts w:eastAsia="Batang"/>
          <w:spacing w:val="0"/>
          <w:position w:val="-1"/>
        </w:rPr>
      </w:pPr>
      <w:r w:rsidRPr="003B2076">
        <w:rPr>
          <w:rFonts w:eastAsia="Batang"/>
          <w:spacing w:val="0"/>
        </w:rPr>
        <w:t xml:space="preserve">The </w:t>
      </w:r>
      <w:r w:rsidRPr="003B2076">
        <w:rPr>
          <w:spacing w:val="0"/>
        </w:rPr>
        <w:t xml:space="preserve">test should be undertaken as laid out in EN 50438 with the following three test voltages </w:t>
      </w:r>
      <w:r w:rsidRPr="00A068B0">
        <w:rPr>
          <w:rFonts w:eastAsia="Batang"/>
          <w:spacing w:val="0"/>
        </w:rPr>
        <w:t>230 V –6%, 230</w:t>
      </w:r>
      <w:r w:rsidR="00007FEE">
        <w:rPr>
          <w:rFonts w:eastAsia="Batang"/>
          <w:spacing w:val="0"/>
        </w:rPr>
        <w:t xml:space="preserve"> </w:t>
      </w:r>
      <w:r w:rsidRPr="00A068B0">
        <w:rPr>
          <w:rFonts w:eastAsia="Batang"/>
          <w:spacing w:val="0"/>
        </w:rPr>
        <w:t>V and 230 V +</w:t>
      </w:r>
      <w:r w:rsidRPr="00A068B0">
        <w:rPr>
          <w:rFonts w:eastAsia="Batang"/>
          <w:spacing w:val="0"/>
          <w:position w:val="-1"/>
        </w:rPr>
        <w:t>10%.</w:t>
      </w:r>
    </w:p>
    <w:p w14:paraId="25C37423" w14:textId="77777777" w:rsidR="007962C9" w:rsidRPr="00A068B0" w:rsidRDefault="007962C9" w:rsidP="008E483E">
      <w:pPr>
        <w:widowControl w:val="0"/>
        <w:autoSpaceDE w:val="0"/>
        <w:autoSpaceDN w:val="0"/>
        <w:adjustRightInd w:val="0"/>
        <w:ind w:right="26"/>
        <w:rPr>
          <w:rFonts w:eastAsia="Batang"/>
          <w:b/>
          <w:spacing w:val="0"/>
          <w:sz w:val="20"/>
        </w:rPr>
      </w:pPr>
    </w:p>
    <w:p w14:paraId="10814B82" w14:textId="266BC492"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.3</w:t>
      </w:r>
      <w:r w:rsidRPr="003B2076">
        <w:rPr>
          <w:rFonts w:eastAsia="Batang"/>
        </w:rPr>
        <w:tab/>
        <w:t>Voltage Flicker</w:t>
      </w:r>
    </w:p>
    <w:p w14:paraId="4B3A8741" w14:textId="5BE44743" w:rsidR="008E483E" w:rsidRPr="00A068B0" w:rsidRDefault="008E483E" w:rsidP="008E483E">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351CD2D3" w14:textId="77777777" w:rsidR="007962C9" w:rsidRPr="00A068B0" w:rsidRDefault="007962C9" w:rsidP="008E483E">
      <w:pPr>
        <w:widowControl w:val="0"/>
        <w:autoSpaceDE w:val="0"/>
        <w:autoSpaceDN w:val="0"/>
        <w:adjustRightInd w:val="0"/>
        <w:spacing w:before="37"/>
        <w:rPr>
          <w:spacing w:val="0"/>
        </w:rPr>
      </w:pPr>
    </w:p>
    <w:p w14:paraId="1F6397F7" w14:textId="77777777" w:rsidR="008E483E" w:rsidRPr="00A068B0" w:rsidRDefault="008E483E" w:rsidP="008E483E">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requirements of BS EN 61000-3-3 with a scaling factor applied as follows for each voltage change component.</w:t>
      </w:r>
    </w:p>
    <w:p w14:paraId="4AC99FEB" w14:textId="77777777" w:rsidR="008E483E" w:rsidRPr="00A068B0" w:rsidRDefault="008E483E" w:rsidP="003B7C17">
      <w:pPr>
        <w:widowControl w:val="0"/>
        <w:autoSpaceDE w:val="0"/>
        <w:autoSpaceDN w:val="0"/>
        <w:adjustRightInd w:val="0"/>
        <w:spacing w:before="37"/>
        <w:ind w:left="720" w:right="265"/>
        <w:rPr>
          <w:spacing w:val="0"/>
        </w:rPr>
      </w:pP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551B92A1" w14:textId="77777777" w:rsidR="007962C9" w:rsidRPr="00A068B0" w:rsidRDefault="007962C9" w:rsidP="008E483E">
      <w:pPr>
        <w:widowControl w:val="0"/>
        <w:autoSpaceDE w:val="0"/>
        <w:autoSpaceDN w:val="0"/>
        <w:adjustRightInd w:val="0"/>
        <w:spacing w:before="37"/>
        <w:rPr>
          <w:spacing w:val="0"/>
        </w:rPr>
      </w:pPr>
    </w:p>
    <w:p w14:paraId="3408D543" w14:textId="2C54C4A2"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groups of </w:t>
      </w:r>
      <w:r w:rsidR="00F66135">
        <w:rPr>
          <w:b/>
          <w:spacing w:val="0"/>
        </w:rPr>
        <w:t>Micro-generators</w:t>
      </w:r>
      <w:r w:rsidR="00F66135" w:rsidRPr="00A068B0">
        <w:rPr>
          <w:spacing w:val="0"/>
        </w:rPr>
        <w:t xml:space="preserve"> </w:t>
      </w:r>
      <w:r w:rsidRPr="00A068B0">
        <w:rPr>
          <w:spacing w:val="0"/>
        </w:rPr>
        <w:t>should be normalised to a rating of 3.68</w:t>
      </w:r>
      <w:r w:rsidR="001E7EC4" w:rsidRPr="00A068B0">
        <w:rPr>
          <w:spacing w:val="0"/>
        </w:rPr>
        <w:t xml:space="preserve"> </w:t>
      </w:r>
      <w:r w:rsidRPr="00A068B0">
        <w:rPr>
          <w:spacing w:val="0"/>
        </w:rPr>
        <w:t xml:space="preserve">kW and to the standard source impedance. Single </w:t>
      </w:r>
      <w:r w:rsidR="00F66135">
        <w:rPr>
          <w:b/>
          <w:spacing w:val="0"/>
        </w:rPr>
        <w:t>Micro-generators</w:t>
      </w:r>
      <w:r w:rsidR="00F66135" w:rsidRPr="00A068B0">
        <w:rPr>
          <w:spacing w:val="0"/>
        </w:rPr>
        <w:t xml:space="preserve"> </w:t>
      </w:r>
      <w:r w:rsidRPr="00A068B0">
        <w:rPr>
          <w:spacing w:val="0"/>
        </w:rPr>
        <w:t xml:space="preserve">need to be normalised to the standard source impedance, these normalised results need to </w:t>
      </w:r>
      <w:r w:rsidR="00C52A0F" w:rsidRPr="003B2076">
        <w:rPr>
          <w:spacing w:val="0"/>
        </w:rPr>
        <w:t>conform to</w:t>
      </w:r>
      <w:r w:rsidRPr="00A068B0">
        <w:rPr>
          <w:spacing w:val="0"/>
        </w:rPr>
        <w:t xml:space="preserve"> the limits set out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3B2076">
        <w:rPr>
          <w:spacing w:val="0"/>
        </w:rPr>
        <w:t xml:space="preserve">Appendix </w:t>
      </w:r>
      <w:r w:rsidR="00B24665" w:rsidRPr="003B2076">
        <w:rPr>
          <w:spacing w:val="0"/>
        </w:rPr>
        <w:t>3</w:t>
      </w:r>
      <w:r w:rsidRPr="003B2076">
        <w:rPr>
          <w:spacing w:val="0"/>
        </w:rPr>
        <w:t xml:space="preserve"> Form C. </w:t>
      </w:r>
    </w:p>
    <w:p w14:paraId="4C7672DC" w14:textId="77777777" w:rsidR="007962C9" w:rsidRPr="00A068B0" w:rsidRDefault="007962C9" w:rsidP="008E483E">
      <w:pPr>
        <w:rPr>
          <w:spacing w:val="0"/>
        </w:rPr>
      </w:pPr>
    </w:p>
    <w:p w14:paraId="51EA2B7A" w14:textId="51400769" w:rsidR="008E483E" w:rsidRPr="00A068B0" w:rsidRDefault="008E483E" w:rsidP="008E483E">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98F9ED4" w14:textId="77777777" w:rsidR="007962C9" w:rsidRPr="00A068B0" w:rsidRDefault="007962C9" w:rsidP="008E483E">
      <w:pPr>
        <w:rPr>
          <w:spacing w:val="0"/>
        </w:rPr>
      </w:pPr>
    </w:p>
    <w:p w14:paraId="1F92D3BE" w14:textId="6C8D9B30" w:rsidR="008E483E" w:rsidRPr="00A068B0" w:rsidRDefault="008E483E" w:rsidP="008E483E">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0F8763CC" w14:textId="77777777" w:rsidR="007962C9" w:rsidRPr="00A068B0" w:rsidRDefault="007962C9" w:rsidP="008E483E">
      <w:pPr>
        <w:rPr>
          <w:spacing w:val="0"/>
        </w:rPr>
      </w:pPr>
    </w:p>
    <w:p w14:paraId="5ED1F37E" w14:textId="3800A1EA" w:rsidR="008E483E" w:rsidRPr="00A068B0" w:rsidRDefault="008E483E" w:rsidP="008E483E">
      <w:pPr>
        <w:rPr>
          <w:spacing w:val="0"/>
        </w:rPr>
      </w:pPr>
      <w:r w:rsidRPr="00A068B0">
        <w:rPr>
          <w:spacing w:val="0"/>
        </w:rPr>
        <w:t>And for units which are tested as a group.</w:t>
      </w:r>
    </w:p>
    <w:p w14:paraId="0B506C32" w14:textId="77777777" w:rsidR="007962C9" w:rsidRPr="00A068B0" w:rsidRDefault="007962C9" w:rsidP="008E483E">
      <w:pPr>
        <w:rPr>
          <w:spacing w:val="0"/>
        </w:rPr>
      </w:pPr>
    </w:p>
    <w:p w14:paraId="37770FF3" w14:textId="077FE4BE" w:rsidR="008E483E" w:rsidRPr="00A068B0" w:rsidRDefault="008E483E" w:rsidP="008E483E">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5076F1F6" w14:textId="77777777" w:rsidR="007962C9" w:rsidRPr="00A068B0" w:rsidRDefault="007962C9" w:rsidP="008E483E">
      <w:pPr>
        <w:rPr>
          <w:spacing w:val="0"/>
        </w:rPr>
      </w:pPr>
    </w:p>
    <w:p w14:paraId="6DABBBAF" w14:textId="384AA541" w:rsidR="008E483E" w:rsidRPr="00A068B0" w:rsidRDefault="008E483E" w:rsidP="008E483E">
      <w:pPr>
        <w:rPr>
          <w:spacing w:val="0"/>
        </w:rPr>
      </w:pPr>
      <w:r w:rsidRPr="00A068B0">
        <w:rPr>
          <w:spacing w:val="0"/>
        </w:rPr>
        <w:t xml:space="preserve">Single phase units reference source resistance is 0.4 </w:t>
      </w:r>
      <w:r w:rsidR="001E7EC4" w:rsidRPr="00A068B0">
        <w:rPr>
          <w:spacing w:val="0"/>
        </w:rPr>
        <w:t>Ω</w:t>
      </w:r>
      <w:r w:rsidRPr="00A068B0">
        <w:rPr>
          <w:spacing w:val="0"/>
        </w:rPr>
        <w:t>.</w:t>
      </w:r>
    </w:p>
    <w:p w14:paraId="2B4C0C81" w14:textId="77777777" w:rsidR="007962C9" w:rsidRPr="00A068B0" w:rsidRDefault="007962C9" w:rsidP="008E483E">
      <w:pPr>
        <w:rPr>
          <w:spacing w:val="0"/>
        </w:rPr>
      </w:pPr>
    </w:p>
    <w:p w14:paraId="704C23AE" w14:textId="46DD1298" w:rsidR="008E483E" w:rsidRPr="00A068B0" w:rsidRDefault="008E483E" w:rsidP="008E483E">
      <w:pPr>
        <w:rPr>
          <w:spacing w:val="0"/>
        </w:rPr>
      </w:pPr>
      <w:r w:rsidRPr="00A068B0">
        <w:rPr>
          <w:spacing w:val="0"/>
        </w:rPr>
        <w:t xml:space="preserve">Two phase units in a three phase system reference source resistance is 0.4 </w:t>
      </w:r>
      <w:r w:rsidR="001E7EC4" w:rsidRPr="00A068B0">
        <w:rPr>
          <w:spacing w:val="0"/>
        </w:rPr>
        <w:t>Ω</w:t>
      </w:r>
      <w:r w:rsidRPr="00A068B0">
        <w:rPr>
          <w:spacing w:val="0"/>
        </w:rPr>
        <w:t>.</w:t>
      </w:r>
    </w:p>
    <w:p w14:paraId="12967061" w14:textId="77777777" w:rsidR="007962C9" w:rsidRPr="00A068B0" w:rsidRDefault="007962C9" w:rsidP="008E483E">
      <w:pPr>
        <w:rPr>
          <w:spacing w:val="0"/>
        </w:rPr>
      </w:pPr>
    </w:p>
    <w:p w14:paraId="3401B4D6" w14:textId="07B91942" w:rsidR="008E483E" w:rsidRPr="00A068B0" w:rsidRDefault="008E483E" w:rsidP="008E483E">
      <w:pPr>
        <w:rPr>
          <w:spacing w:val="0"/>
        </w:rPr>
      </w:pPr>
      <w:r w:rsidRPr="00A068B0">
        <w:rPr>
          <w:spacing w:val="0"/>
        </w:rPr>
        <w:t xml:space="preserve">Two phase units in a split phase system reference source resistance is 0.24 </w:t>
      </w:r>
      <w:r w:rsidR="001E7EC4" w:rsidRPr="00A068B0">
        <w:rPr>
          <w:spacing w:val="0"/>
        </w:rPr>
        <w:t>Ω</w:t>
      </w:r>
      <w:r w:rsidRPr="00A068B0">
        <w:rPr>
          <w:spacing w:val="0"/>
        </w:rPr>
        <w:t>.</w:t>
      </w:r>
    </w:p>
    <w:p w14:paraId="244DCACB" w14:textId="77777777" w:rsidR="007962C9" w:rsidRPr="00A068B0" w:rsidRDefault="007962C9" w:rsidP="008E483E">
      <w:pPr>
        <w:rPr>
          <w:spacing w:val="0"/>
        </w:rPr>
      </w:pPr>
    </w:p>
    <w:p w14:paraId="40833B80" w14:textId="5C5B3CF3" w:rsidR="008E483E" w:rsidRPr="00A068B0" w:rsidRDefault="008E483E" w:rsidP="008E483E">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D3A843" w14:textId="77777777" w:rsidR="007962C9" w:rsidRPr="00A068B0" w:rsidRDefault="007962C9" w:rsidP="008E483E">
      <w:pPr>
        <w:rPr>
          <w:spacing w:val="0"/>
        </w:rPr>
      </w:pPr>
    </w:p>
    <w:p w14:paraId="058E7B77" w14:textId="299931A8" w:rsidR="008E483E" w:rsidRPr="00A068B0" w:rsidRDefault="008E483E" w:rsidP="008E483E">
      <w:pPr>
        <w:rPr>
          <w:spacing w:val="0"/>
        </w:rPr>
      </w:pPr>
      <w:r w:rsidRPr="00A068B0">
        <w:rPr>
          <w:spacing w:val="0"/>
        </w:rPr>
        <w:t xml:space="preserve">The stopping test should be a trip from full load </w:t>
      </w:r>
      <w:r w:rsidR="00D62A0B">
        <w:rPr>
          <w:spacing w:val="0"/>
        </w:rPr>
        <w:t>output</w:t>
      </w:r>
      <w:r w:rsidRPr="00A068B0">
        <w:rPr>
          <w:spacing w:val="0"/>
        </w:rPr>
        <w:t>.</w:t>
      </w:r>
    </w:p>
    <w:p w14:paraId="49C697F4" w14:textId="77777777" w:rsidR="007962C9" w:rsidRPr="00A068B0" w:rsidRDefault="007962C9" w:rsidP="008E483E">
      <w:pPr>
        <w:rPr>
          <w:spacing w:val="0"/>
        </w:rPr>
      </w:pPr>
    </w:p>
    <w:p w14:paraId="46232F2A" w14:textId="5E0439A8" w:rsidR="008E483E" w:rsidRPr="00A068B0" w:rsidRDefault="008E483E" w:rsidP="008E483E">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w:t>
      </w:r>
    </w:p>
    <w:p w14:paraId="20727753" w14:textId="77777777" w:rsidR="007962C9" w:rsidRPr="00A068B0" w:rsidRDefault="007962C9" w:rsidP="008E483E">
      <w:pPr>
        <w:widowControl w:val="0"/>
        <w:autoSpaceDE w:val="0"/>
        <w:autoSpaceDN w:val="0"/>
        <w:adjustRightInd w:val="0"/>
        <w:spacing w:before="37"/>
        <w:ind w:right="265"/>
        <w:rPr>
          <w:spacing w:val="0"/>
        </w:rPr>
      </w:pPr>
    </w:p>
    <w:p w14:paraId="4ED53B2B" w14:textId="15F70665" w:rsidR="008E483E" w:rsidRPr="00A068B0" w:rsidRDefault="008E483E" w:rsidP="008E483E">
      <w:pPr>
        <w:rPr>
          <w:spacing w:val="0"/>
        </w:rPr>
      </w:pPr>
      <w:r w:rsidRPr="00A068B0">
        <w:rPr>
          <w:spacing w:val="0"/>
        </w:rPr>
        <w:t>Note: For wind turbines, flicker testing should be carried out during the performance tests specified in IEC 61400-12-1. Flicker data should be recorded from wind speeds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xml:space="preserve"> below cut-in to 1.5 times 85% of the rated power. The wind speed range should be divided into contiguous bins of 1</w:t>
      </w:r>
      <w:r w:rsidR="001E7EC4" w:rsidRPr="00A068B0">
        <w:rPr>
          <w:spacing w:val="0"/>
        </w:rPr>
        <w:t xml:space="preserve"> </w:t>
      </w:r>
      <w:r w:rsidRPr="00A068B0">
        <w:rPr>
          <w:spacing w:val="0"/>
        </w:rPr>
        <w:t>m/s centred on multiples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The dataset shall be considered complete when each bin includes a minimum of 10 min</w:t>
      </w:r>
      <w:r w:rsidR="001E7EC4" w:rsidRPr="00A068B0">
        <w:rPr>
          <w:spacing w:val="0"/>
        </w:rPr>
        <w:t>s</w:t>
      </w:r>
      <w:r w:rsidRPr="00A068B0">
        <w:rPr>
          <w:spacing w:val="0"/>
        </w:rPr>
        <w:t xml:space="preserve"> of sampled data. The highest value of each parameter measured across the entire range of tests shall be recorded.</w:t>
      </w:r>
    </w:p>
    <w:p w14:paraId="70F6F5D8" w14:textId="77777777" w:rsidR="007962C9" w:rsidRPr="00A068B0" w:rsidRDefault="007962C9" w:rsidP="008E483E">
      <w:pPr>
        <w:rPr>
          <w:spacing w:val="0"/>
        </w:rPr>
      </w:pPr>
    </w:p>
    <w:p w14:paraId="654BC373" w14:textId="12F3DFDD" w:rsidR="008E483E" w:rsidRPr="00A068B0" w:rsidRDefault="008E483E" w:rsidP="008E483E">
      <w:pPr>
        <w:rPr>
          <w:spacing w:val="0"/>
        </w:rPr>
      </w:pPr>
      <w:r w:rsidRPr="00A068B0">
        <w:rPr>
          <w:spacing w:val="0"/>
        </w:rPr>
        <w:t xml:space="preserve">Note: As an alternative to type testing the </w:t>
      </w:r>
      <w:r w:rsidRPr="003B2076">
        <w:rPr>
          <w:b/>
          <w:spacing w:val="0"/>
        </w:rPr>
        <w:t>Manufacturer</w:t>
      </w:r>
      <w:r w:rsidRPr="00A068B0">
        <w:rPr>
          <w:b/>
          <w:spacing w:val="0"/>
        </w:rPr>
        <w:t xml:space="preserve"> </w:t>
      </w:r>
      <w:r w:rsidRPr="00A068B0">
        <w:rPr>
          <w:spacing w:val="0"/>
        </w:rPr>
        <w:t xml:space="preserve">of a </w:t>
      </w:r>
      <w:r w:rsidRPr="003B2076">
        <w:rPr>
          <w:b/>
          <w:spacing w:val="0"/>
        </w:rPr>
        <w:t>Micro-generator</w:t>
      </w:r>
      <w:r w:rsidRPr="003B2076">
        <w:rPr>
          <w:spacing w:val="0"/>
        </w:rPr>
        <w:t xml:space="preserve"> </w:t>
      </w:r>
      <w:r w:rsidRPr="00A068B0">
        <w:rPr>
          <w:spacing w:val="0"/>
        </w:rPr>
        <w:t xml:space="preserve">incorporating an </w:t>
      </w:r>
      <w:r w:rsidRPr="00A068B0">
        <w:rPr>
          <w:b/>
          <w:spacing w:val="0"/>
        </w:rPr>
        <w:t>Inverter</w:t>
      </w:r>
      <w:r w:rsidRPr="00A068B0">
        <w:rPr>
          <w:spacing w:val="0"/>
        </w:rPr>
        <w:t xml:space="preserve"> may give a guarantee that rates of change of output do not exceed the following ramp rate limits. Output needs to ramp up at a constant rate.</w:t>
      </w:r>
    </w:p>
    <w:p w14:paraId="30DFCE51" w14:textId="77777777" w:rsidR="001E7EC4" w:rsidRPr="00A068B0" w:rsidRDefault="001E7EC4" w:rsidP="008E483E">
      <w:pPr>
        <w:rPr>
          <w:spacing w:val="0"/>
        </w:rPr>
      </w:pPr>
    </w:p>
    <w:p w14:paraId="26960306" w14:textId="4C733AC4" w:rsidR="008E483E" w:rsidRPr="00A068B0" w:rsidRDefault="008E483E" w:rsidP="008E483E">
      <w:pPr>
        <w:rPr>
          <w:spacing w:val="0"/>
        </w:rPr>
      </w:pPr>
      <w:r w:rsidRPr="00A068B0">
        <w:rPr>
          <w:spacing w:val="0"/>
        </w:rPr>
        <w:t>This exception to site testing does not apply to devices where the output changes in steps of over 30</w:t>
      </w:r>
      <w:r w:rsidR="001E7EC4" w:rsidRPr="00A068B0">
        <w:rPr>
          <w:spacing w:val="0"/>
        </w:rPr>
        <w:t xml:space="preserve"> </w:t>
      </w:r>
      <w:r w:rsidRPr="00A068B0">
        <w:rPr>
          <w:spacing w:val="0"/>
        </w:rPr>
        <w:t>ms rather than as a ramp function, a site test is required for these units.</w:t>
      </w:r>
    </w:p>
    <w:p w14:paraId="63FEB466" w14:textId="77777777" w:rsidR="008E483E" w:rsidRPr="00A068B0" w:rsidRDefault="008E483E" w:rsidP="008E483E">
      <w:pPr>
        <w:numPr>
          <w:ilvl w:val="0"/>
          <w:numId w:val="24"/>
        </w:numPr>
        <w:spacing w:after="160" w:line="259" w:lineRule="auto"/>
        <w:rPr>
          <w:spacing w:val="0"/>
        </w:rPr>
      </w:pPr>
      <w:r w:rsidRPr="00A068B0">
        <w:rPr>
          <w:spacing w:val="0"/>
        </w:rPr>
        <w:t>Single phase units and two phase units in a three phase system, maximum ramp up rate 333</w:t>
      </w:r>
      <w:r w:rsidRPr="003B2076">
        <w:rPr>
          <w:spacing w:val="0"/>
          <w:sz w:val="24"/>
        </w:rPr>
        <w:t> </w:t>
      </w:r>
      <w:r w:rsidRPr="00A068B0">
        <w:rPr>
          <w:spacing w:val="0"/>
        </w:rPr>
        <w:t>Ws</w:t>
      </w:r>
      <w:r w:rsidRPr="00A068B0">
        <w:rPr>
          <w:spacing w:val="0"/>
          <w:vertAlign w:val="superscript"/>
        </w:rPr>
        <w:t>-1</w:t>
      </w:r>
      <w:r w:rsidRPr="00A068B0">
        <w:rPr>
          <w:spacing w:val="0"/>
        </w:rPr>
        <w:t>;</w:t>
      </w:r>
    </w:p>
    <w:p w14:paraId="3D5BA83D" w14:textId="77777777" w:rsidR="008E483E" w:rsidRPr="00A068B0" w:rsidRDefault="008E483E" w:rsidP="008E483E">
      <w:pPr>
        <w:numPr>
          <w:ilvl w:val="0"/>
          <w:numId w:val="24"/>
        </w:numPr>
        <w:spacing w:after="160" w:line="259" w:lineRule="auto"/>
        <w:rPr>
          <w:spacing w:val="0"/>
        </w:rPr>
      </w:pPr>
      <w:r w:rsidRPr="00A068B0">
        <w:rPr>
          <w:spacing w:val="0"/>
        </w:rPr>
        <w:t>Two phase units in a split phase system and three phase units, maximum ramp up rate 860 Ws</w:t>
      </w:r>
      <w:r w:rsidRPr="00A068B0">
        <w:rPr>
          <w:spacing w:val="0"/>
          <w:vertAlign w:val="superscript"/>
        </w:rPr>
        <w:t>- 1</w:t>
      </w:r>
      <w:r w:rsidRPr="00A068B0">
        <w:rPr>
          <w:spacing w:val="0"/>
        </w:rPr>
        <w:t>.</w:t>
      </w:r>
    </w:p>
    <w:p w14:paraId="0051F751" w14:textId="4A6E1802" w:rsidR="008E483E" w:rsidRPr="00A068B0" w:rsidRDefault="008E483E" w:rsidP="008E483E">
      <w:pPr>
        <w:rPr>
          <w:spacing w:val="0"/>
        </w:rPr>
      </w:pPr>
      <w:r w:rsidRPr="00A068B0">
        <w:rPr>
          <w:spacing w:val="0"/>
        </w:rPr>
        <w:t xml:space="preserve">It should be noted that units </w:t>
      </w:r>
      <w:r w:rsidR="00C52A0F" w:rsidRPr="003B2076">
        <w:rPr>
          <w:spacing w:val="0"/>
        </w:rPr>
        <w:t>conforming to</w:t>
      </w:r>
      <w:r w:rsidRPr="00A068B0">
        <w:rPr>
          <w:spacing w:val="0"/>
        </w:rPr>
        <w:t xml:space="preserve"> this declaration are likely to be less efficient at capturing energy during times when the energy source is changing.</w:t>
      </w:r>
    </w:p>
    <w:p w14:paraId="77B85B61" w14:textId="77777777" w:rsidR="00B24665" w:rsidRPr="00A068B0" w:rsidRDefault="00B24665" w:rsidP="008E483E">
      <w:pPr>
        <w:rPr>
          <w:spacing w:val="0"/>
        </w:rPr>
      </w:pPr>
    </w:p>
    <w:p w14:paraId="63899905" w14:textId="6FFF2D15" w:rsidR="008E483E" w:rsidRPr="00A068B0" w:rsidRDefault="008E483E" w:rsidP="008E483E">
      <w:pPr>
        <w:widowControl w:val="0"/>
        <w:autoSpaceDE w:val="0"/>
        <w:autoSpaceDN w:val="0"/>
        <w:adjustRightInd w:val="0"/>
        <w:spacing w:before="11" w:line="240" w:lineRule="exact"/>
        <w:rPr>
          <w:spacing w:val="0"/>
        </w:rPr>
      </w:pPr>
      <w:r w:rsidRPr="00A068B0">
        <w:rPr>
          <w:spacing w:val="0"/>
        </w:rPr>
        <w:t>For technologies other than wind turbines, testing should ensure that the controls or automatic programs used produce the most unfavourable sequence of voltage changes.</w:t>
      </w:r>
    </w:p>
    <w:p w14:paraId="2B717AC9" w14:textId="77777777" w:rsidR="007962C9" w:rsidRPr="00A068B0" w:rsidRDefault="007962C9" w:rsidP="008E483E">
      <w:pPr>
        <w:widowControl w:val="0"/>
        <w:autoSpaceDE w:val="0"/>
        <w:autoSpaceDN w:val="0"/>
        <w:adjustRightInd w:val="0"/>
        <w:spacing w:before="11" w:line="240" w:lineRule="exact"/>
        <w:rPr>
          <w:rFonts w:eastAsia="Batang"/>
          <w:spacing w:val="0"/>
        </w:rPr>
      </w:pPr>
    </w:p>
    <w:p w14:paraId="30C0304E" w14:textId="40BD0CB6" w:rsidR="008E483E" w:rsidRPr="00A068B0" w:rsidRDefault="008E483E" w:rsidP="008E483E">
      <w:pPr>
        <w:rPr>
          <w:spacing w:val="0"/>
        </w:rPr>
      </w:pPr>
      <w:r w:rsidRPr="00A068B0">
        <w:rPr>
          <w:b/>
          <w:spacing w:val="0"/>
        </w:rPr>
        <w:t xml:space="preserve">Hydro </w:t>
      </w:r>
      <w:r w:rsidRPr="003B2076">
        <w:rPr>
          <w:b/>
          <w:spacing w:val="0"/>
        </w:rPr>
        <w:t>Micro-generators</w:t>
      </w:r>
      <w:r w:rsidRPr="003B2076">
        <w:rPr>
          <w:spacing w:val="0"/>
        </w:rPr>
        <w:t xml:space="preserve"> </w:t>
      </w:r>
      <w:r w:rsidRPr="00A068B0">
        <w:rPr>
          <w:spacing w:val="0"/>
        </w:rPr>
        <w:t xml:space="preserve">where the output is controlled by varying the load on the generator using the </w:t>
      </w:r>
      <w:r w:rsidRPr="00A068B0">
        <w:rPr>
          <w:b/>
          <w:spacing w:val="0"/>
        </w:rPr>
        <w:t>Inverter</w:t>
      </w:r>
      <w:r w:rsidRPr="00A068B0">
        <w:rPr>
          <w:spacing w:val="0"/>
        </w:rPr>
        <w:t xml:space="preserve"> and which therefore produce variable output need to </w:t>
      </w:r>
      <w:r w:rsidR="00C52A0F" w:rsidRPr="003B2076">
        <w:rPr>
          <w:spacing w:val="0"/>
        </w:rPr>
        <w:t>conform to</w:t>
      </w:r>
      <w:r w:rsidRPr="00A068B0">
        <w:rPr>
          <w:spacing w:val="0"/>
        </w:rPr>
        <w:t xml:space="preserve"> the maximum voltage change requirements of BS EN 61000-3-2 and also need to be tested for P</w:t>
      </w:r>
      <w:r w:rsidRPr="00A068B0">
        <w:rPr>
          <w:spacing w:val="0"/>
          <w:vertAlign w:val="subscript"/>
        </w:rPr>
        <w:t>st</w:t>
      </w:r>
      <w:r w:rsidRPr="00A068B0">
        <w:rPr>
          <w:spacing w:val="0"/>
        </w:rPr>
        <w:t xml:space="preserve"> and P</w:t>
      </w:r>
      <w:r w:rsidRPr="00A068B0">
        <w:rPr>
          <w:spacing w:val="0"/>
          <w:vertAlign w:val="subscript"/>
        </w:rPr>
        <w:t>lt</w:t>
      </w:r>
      <w:r w:rsidRPr="00A068B0">
        <w:rPr>
          <w:spacing w:val="0"/>
        </w:rPr>
        <w:t xml:space="preserve"> over a period where the range of flows varies over the design range of the turbine with a period of at least 2 hours at each step with there being 10 steps from min flow to maximum flow.  P</w:t>
      </w:r>
      <w:r w:rsidRPr="00A068B0">
        <w:rPr>
          <w:spacing w:val="0"/>
          <w:vertAlign w:val="subscript"/>
        </w:rPr>
        <w:t>st</w:t>
      </w:r>
      <w:r w:rsidRPr="00A068B0">
        <w:rPr>
          <w:spacing w:val="0"/>
        </w:rPr>
        <w:t xml:space="preserve"> and P</w:t>
      </w:r>
      <w:r w:rsidRPr="00A068B0">
        <w:rPr>
          <w:spacing w:val="0"/>
          <w:vertAlign w:val="subscript"/>
        </w:rPr>
        <w:t>lt</w:t>
      </w:r>
      <w:r w:rsidRPr="00A068B0">
        <w:rPr>
          <w:spacing w:val="0"/>
        </w:rPr>
        <w:t xml:space="preserve"> values to recorded and normalised as per the method laid down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37EB748A" w14:textId="77777777" w:rsidR="007962C9" w:rsidRPr="00A068B0" w:rsidRDefault="007962C9" w:rsidP="008E483E">
      <w:pPr>
        <w:rPr>
          <w:spacing w:val="0"/>
        </w:rPr>
      </w:pPr>
    </w:p>
    <w:p w14:paraId="580A003E" w14:textId="2F9D688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.4</w:t>
      </w:r>
      <w:r w:rsidRPr="003B2076">
        <w:rPr>
          <w:rFonts w:eastAsia="Batang"/>
        </w:rPr>
        <w:tab/>
        <w:t xml:space="preserve">DC Injection for Inverters </w:t>
      </w:r>
    </w:p>
    <w:p w14:paraId="12B8378C" w14:textId="33E1512D" w:rsidR="008E483E" w:rsidRPr="003B2076" w:rsidRDefault="008E483E" w:rsidP="008E483E">
      <w:pPr>
        <w:widowControl w:val="0"/>
        <w:autoSpaceDE w:val="0"/>
        <w:autoSpaceDN w:val="0"/>
        <w:adjustRightInd w:val="0"/>
        <w:rPr>
          <w:bCs/>
          <w:spacing w:val="0"/>
        </w:rPr>
      </w:pPr>
      <w:r w:rsidRPr="003B2076">
        <w:rPr>
          <w:b/>
          <w:bCs/>
          <w:spacing w:val="0"/>
        </w:rPr>
        <w:t>DC</w:t>
      </w:r>
      <w:r w:rsidRPr="003B2076">
        <w:rPr>
          <w:bCs/>
          <w:spacing w:val="0"/>
        </w:rPr>
        <w:t xml:space="preserve"> injection compliance testing in EN 50438 shall be applicable to all </w:t>
      </w:r>
      <w:r w:rsidRPr="00A068B0">
        <w:rPr>
          <w:b/>
          <w:bCs/>
          <w:spacing w:val="0"/>
        </w:rPr>
        <w:t>Inverter</w:t>
      </w:r>
      <w:r w:rsidRPr="003B2076">
        <w:rPr>
          <w:bCs/>
          <w:spacing w:val="0"/>
        </w:rPr>
        <w:t xml:space="preserve"> connected </w:t>
      </w:r>
      <w:r w:rsidRPr="003B2076">
        <w:rPr>
          <w:b/>
          <w:bCs/>
          <w:spacing w:val="0"/>
        </w:rPr>
        <w:t>Micro-generators</w:t>
      </w:r>
      <w:r w:rsidRPr="003B2076">
        <w:rPr>
          <w:bCs/>
          <w:spacing w:val="0"/>
        </w:rPr>
        <w:t xml:space="preserve"> regardless of connection configuration. </w:t>
      </w:r>
    </w:p>
    <w:p w14:paraId="65F3F12E" w14:textId="77777777" w:rsidR="007962C9" w:rsidRPr="003B2076" w:rsidRDefault="007962C9" w:rsidP="008E483E">
      <w:pPr>
        <w:widowControl w:val="0"/>
        <w:autoSpaceDE w:val="0"/>
        <w:autoSpaceDN w:val="0"/>
        <w:adjustRightInd w:val="0"/>
        <w:rPr>
          <w:bCs/>
          <w:spacing w:val="0"/>
        </w:rPr>
      </w:pPr>
    </w:p>
    <w:p w14:paraId="3125CD53" w14:textId="4F3FF20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5</w:t>
      </w:r>
      <w:r w:rsidRPr="003B2076">
        <w:rPr>
          <w:rFonts w:eastAsia="Batang"/>
        </w:rPr>
        <w:tab/>
        <w:t>Short Circuit Current Contribution for Inverters</w:t>
      </w:r>
    </w:p>
    <w:p w14:paraId="1242C817" w14:textId="1BE16AAE" w:rsidR="008E483E" w:rsidRPr="00A068B0" w:rsidRDefault="008E483E" w:rsidP="008E483E">
      <w:pPr>
        <w:rPr>
          <w:spacing w:val="0"/>
        </w:rPr>
      </w:pPr>
      <w:r w:rsidRPr="00A068B0">
        <w:rPr>
          <w:b/>
          <w:spacing w:val="0"/>
        </w:rPr>
        <w:t>Inverter</w:t>
      </w:r>
      <w:r w:rsidRPr="00A068B0">
        <w:rPr>
          <w:spacing w:val="0"/>
        </w:rPr>
        <w:t xml:space="preserve"> connected </w:t>
      </w:r>
      <w:r w:rsidRPr="003B2076">
        <w:rPr>
          <w:b/>
          <w:bCs/>
          <w:spacing w:val="0"/>
        </w:rPr>
        <w:t>Micro-generators</w:t>
      </w:r>
      <w:r w:rsidRPr="003B2076">
        <w:rPr>
          <w:spacing w:val="0"/>
        </w:rPr>
        <w:t xml:space="preserve"> </w:t>
      </w:r>
      <w:r w:rsidRPr="00A068B0">
        <w:rPr>
          <w:spacing w:val="0"/>
        </w:rPr>
        <w:t>generally have small short circuit fault contributions</w:t>
      </w:r>
      <w:r w:rsidR="0042094F">
        <w:rPr>
          <w:spacing w:val="0"/>
        </w:rPr>
        <w:t>,</w:t>
      </w:r>
      <w:r w:rsidRPr="00A068B0">
        <w:rPr>
          <w:spacing w:val="0"/>
        </w:rPr>
        <w:t xml:space="preserve"> however</w:t>
      </w:r>
      <w:r w:rsidR="0042094F">
        <w:rPr>
          <w:spacing w:val="0"/>
        </w:rPr>
        <w:t>,</w:t>
      </w:r>
      <w:r w:rsidRPr="00A068B0">
        <w:rPr>
          <w:spacing w:val="0"/>
        </w:rPr>
        <w:t xml:space="preserve"> </w:t>
      </w:r>
      <w:r w:rsidRPr="00A068B0">
        <w:rPr>
          <w:b/>
          <w:spacing w:val="0"/>
        </w:rPr>
        <w:t>DNO</w:t>
      </w:r>
      <w:r w:rsidRPr="00A068B0">
        <w:rPr>
          <w:spacing w:val="0"/>
        </w:rPr>
        <w:t>s need to understand the contribution that they make to system fault levels in order to determine that they can continue to safely operate without exceeding design fault levels for switchgear and other circuit components.</w:t>
      </w:r>
    </w:p>
    <w:p w14:paraId="665A44BB" w14:textId="77777777" w:rsidR="007962C9" w:rsidRPr="00A068B0" w:rsidRDefault="007962C9" w:rsidP="008E483E">
      <w:pPr>
        <w:rPr>
          <w:spacing w:val="0"/>
        </w:rPr>
      </w:pPr>
    </w:p>
    <w:p w14:paraId="2702D327" w14:textId="0802549E" w:rsidR="008E483E" w:rsidRPr="003B2076" w:rsidRDefault="008E483E" w:rsidP="008E483E">
      <w:pPr>
        <w:rPr>
          <w:spacing w:val="0"/>
        </w:rPr>
      </w:pPr>
      <w:r w:rsidRPr="00A068B0">
        <w:rPr>
          <w:spacing w:val="0"/>
        </w:rPr>
        <w:t>The following type tests shall be carried out and the results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w:t>
      </w:r>
      <w:r w:rsidR="00B24665" w:rsidRPr="003B2076">
        <w:rPr>
          <w:spacing w:val="0"/>
        </w:rPr>
        <w:t>Appendix 3</w:t>
      </w:r>
      <w:r w:rsidRPr="003B2076">
        <w:rPr>
          <w:spacing w:val="0"/>
        </w:rPr>
        <w:t xml:space="preserve"> Form C. </w:t>
      </w:r>
    </w:p>
    <w:p w14:paraId="326B4CDF" w14:textId="3425617A" w:rsidR="008E483E" w:rsidRPr="003B2076" w:rsidRDefault="00F8260E" w:rsidP="003B7C17">
      <w:pPr>
        <w:pStyle w:val="FIGURE-title"/>
        <w:rPr>
          <w:b w:val="0"/>
        </w:rPr>
      </w:pPr>
      <w:r w:rsidRPr="003B2076">
        <w:t xml:space="preserve">Figure A3. </w:t>
      </w:r>
      <w:r w:rsidR="008E483E" w:rsidRPr="003B2076">
        <w:t>Test circuit</w:t>
      </w:r>
    </w:p>
    <w:p w14:paraId="5970C859" w14:textId="07E9FB8C" w:rsidR="008E483E" w:rsidRPr="00A068B0" w:rsidRDefault="008E483E" w:rsidP="008E483E">
      <w:pPr>
        <w:widowControl w:val="0"/>
        <w:tabs>
          <w:tab w:val="left" w:pos="3040"/>
        </w:tabs>
        <w:autoSpaceDE w:val="0"/>
        <w:autoSpaceDN w:val="0"/>
        <w:adjustRightInd w:val="0"/>
        <w:spacing w:before="31"/>
        <w:ind w:right="-20"/>
        <w:jc w:val="center"/>
        <w:rPr>
          <w:b/>
          <w:bCs/>
          <w:spacing w:val="0"/>
        </w:rPr>
      </w:pPr>
      <w:r w:rsidRPr="00A068B0">
        <w:rPr>
          <w:noProof/>
          <w:spacing w:val="0"/>
          <w:lang w:eastAsia="en-GB"/>
        </w:rPr>
        <w:lastRenderedPageBreak/>
        <w:drawing>
          <wp:inline distT="0" distB="0" distL="0" distR="0" wp14:anchorId="754D4F81" wp14:editId="305F75EA">
            <wp:extent cx="4053205" cy="1301115"/>
            <wp:effectExtent l="0" t="0" r="0" b="0"/>
            <wp:docPr id="76"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053205" cy="1301115"/>
                    </a:xfrm>
                    <a:prstGeom prst="rect">
                      <a:avLst/>
                    </a:prstGeom>
                    <a:noFill/>
                    <a:ln>
                      <a:noFill/>
                    </a:ln>
                  </pic:spPr>
                </pic:pic>
              </a:graphicData>
            </a:graphic>
          </wp:inline>
        </w:drawing>
      </w:r>
    </w:p>
    <w:p w14:paraId="031E38EF" w14:textId="77777777" w:rsidR="00F8260E" w:rsidRPr="00A068B0" w:rsidRDefault="00F8260E" w:rsidP="008E483E">
      <w:pPr>
        <w:rPr>
          <w:b/>
          <w:spacing w:val="0"/>
        </w:rPr>
      </w:pPr>
    </w:p>
    <w:p w14:paraId="56C2E728" w14:textId="3954BE88" w:rsidR="008E483E" w:rsidRPr="00A068B0" w:rsidRDefault="008E483E" w:rsidP="008E483E">
      <w:pPr>
        <w:rPr>
          <w:b/>
          <w:spacing w:val="0"/>
        </w:rPr>
      </w:pPr>
      <w:r w:rsidRPr="00A068B0">
        <w:rPr>
          <w:b/>
          <w:spacing w:val="0"/>
        </w:rPr>
        <w:t>Test procedure</w:t>
      </w:r>
    </w:p>
    <w:p w14:paraId="0E2AC7CB" w14:textId="0084742D" w:rsidR="008E483E" w:rsidRPr="00A068B0" w:rsidRDefault="00C3060A" w:rsidP="008E483E">
      <w:pPr>
        <w:rPr>
          <w:bCs/>
          <w:spacing w:val="0"/>
        </w:rPr>
      </w:pPr>
      <w:r w:rsidRPr="00A068B0">
        <w:rPr>
          <w:spacing w:val="0"/>
        </w:rPr>
        <w:t xml:space="preserve">In Figure A3 </w:t>
      </w:r>
      <w:r w:rsidR="008E483E" w:rsidRPr="00A068B0">
        <w:rPr>
          <w:spacing w:val="0"/>
        </w:rPr>
        <w:t xml:space="preserve">‘A’ and ‘V’ are ammeters and voltmeters used to record the test data required.  Component ‘D’ is a resistive load plus resonant circuit as required for the loss of mains test as specified in BS EN 62116 set up to absorb 100% </w:t>
      </w:r>
      <w:r w:rsidR="002812D3" w:rsidRPr="00A068B0">
        <w:rPr>
          <w:b/>
          <w:spacing w:val="0"/>
        </w:rPr>
        <w:t>Registered Capacity</w:t>
      </w:r>
      <w:r w:rsidR="008E483E" w:rsidRPr="00A068B0">
        <w:rPr>
          <w:spacing w:val="0"/>
        </w:rPr>
        <w:t xml:space="preserve"> of the </w:t>
      </w:r>
      <w:r w:rsidR="002812D3">
        <w:rPr>
          <w:b/>
          <w:spacing w:val="0"/>
        </w:rPr>
        <w:t>Micro-generator</w:t>
      </w:r>
      <w:r w:rsidR="008E483E" w:rsidRPr="00A068B0">
        <w:rPr>
          <w:spacing w:val="0"/>
        </w:rPr>
        <w:t xml:space="preserve">. Component ‘a’ is an ammeter used to confirm that all the output from the </w:t>
      </w:r>
      <w:r w:rsidR="008E483E" w:rsidRPr="00A068B0">
        <w:rPr>
          <w:b/>
          <w:spacing w:val="0"/>
        </w:rPr>
        <w:t>Inverter</w:t>
      </w:r>
      <w:r w:rsidR="008E483E" w:rsidRPr="00A068B0">
        <w:rPr>
          <w:spacing w:val="0"/>
        </w:rPr>
        <w:t xml:space="preserve"> is being absorbed by component D.  Components ‘B’ and ‘C’ are set up to provide a voltage of between 10% and </w:t>
      </w:r>
      <w:r w:rsidR="008E483E" w:rsidRPr="00A068B0">
        <w:rPr>
          <w:bCs/>
          <w:spacing w:val="0"/>
        </w:rPr>
        <w:t>40%</w:t>
      </w:r>
      <w:r w:rsidR="008E483E" w:rsidRPr="00A068B0">
        <w:rPr>
          <w:spacing w:val="0"/>
        </w:rPr>
        <w:t xml:space="preserve"> of nominal when component ‘C’ carries the </w:t>
      </w:r>
      <w:r w:rsidRPr="00A068B0">
        <w:rPr>
          <w:b/>
          <w:spacing w:val="0"/>
        </w:rPr>
        <w:t>Registered Capacity</w:t>
      </w:r>
      <w:r w:rsidR="008E483E" w:rsidRPr="00A068B0">
        <w:rPr>
          <w:spacing w:val="0"/>
        </w:rPr>
        <w:t xml:space="preserve"> of the </w:t>
      </w:r>
      <w:r w:rsidR="002812D3">
        <w:rPr>
          <w:b/>
          <w:bCs/>
          <w:spacing w:val="0"/>
        </w:rPr>
        <w:t>Micro-generator</w:t>
      </w:r>
      <w:r w:rsidR="002812D3" w:rsidRPr="00A068B0">
        <w:rPr>
          <w:b/>
          <w:bCs/>
          <w:spacing w:val="0"/>
        </w:rPr>
        <w:t xml:space="preserve"> </w:t>
      </w:r>
      <w:r w:rsidR="008E483E" w:rsidRPr="00A068B0">
        <w:rPr>
          <w:bCs/>
          <w:spacing w:val="0"/>
        </w:rPr>
        <w:t>in Amps.</w:t>
      </w:r>
    </w:p>
    <w:p w14:paraId="4ACBAB53" w14:textId="77777777" w:rsidR="00F8260E" w:rsidRPr="00A068B0" w:rsidRDefault="00F8260E" w:rsidP="008E483E">
      <w:pPr>
        <w:rPr>
          <w:spacing w:val="0"/>
        </w:rPr>
      </w:pPr>
    </w:p>
    <w:p w14:paraId="1A3F7D8E" w14:textId="7469A4BB" w:rsidR="008E483E" w:rsidRPr="00A068B0" w:rsidRDefault="008E483E" w:rsidP="008E483E">
      <w:pPr>
        <w:rPr>
          <w:spacing w:val="0"/>
        </w:rPr>
      </w:pPr>
      <w:r w:rsidRPr="00A068B0">
        <w:rPr>
          <w:spacing w:val="0"/>
        </w:rPr>
        <w:t>Component ‘C’ should be short term rated to carry the load which would appear through it should it be energised at 253</w:t>
      </w:r>
      <w:r w:rsidR="001E7EC4" w:rsidRPr="00A068B0">
        <w:rPr>
          <w:spacing w:val="0"/>
        </w:rPr>
        <w:t xml:space="preserve"> </w:t>
      </w:r>
      <w:r w:rsidRPr="00A068B0">
        <w:rPr>
          <w:spacing w:val="0"/>
        </w:rPr>
        <w:t>V for at least 1</w:t>
      </w:r>
      <w:r w:rsidR="001E7EC4" w:rsidRPr="00A068B0">
        <w:rPr>
          <w:spacing w:val="0"/>
        </w:rPr>
        <w:t xml:space="preserve"> </w:t>
      </w:r>
      <w:r w:rsidRPr="00A068B0">
        <w:rPr>
          <w:spacing w:val="0"/>
        </w:rPr>
        <w:t xml:space="preserve">s.  Component ‘B’ is to have an impedance of between 10 and 20 </w:t>
      </w:r>
      <w:r w:rsidR="001E7EC4" w:rsidRPr="00A068B0">
        <w:rPr>
          <w:spacing w:val="0"/>
        </w:rPr>
        <w:t xml:space="preserve">Ω </w:t>
      </w:r>
      <w:r w:rsidRPr="00A068B0">
        <w:rPr>
          <w:spacing w:val="0"/>
        </w:rPr>
        <w:t>per phase.  If components ‘B’ and ‘C’ are short time rated th</w:t>
      </w:r>
      <w:r w:rsidR="002812D3">
        <w:rPr>
          <w:spacing w:val="0"/>
        </w:rPr>
        <w:t>e</w:t>
      </w:r>
      <w:r w:rsidRPr="00A068B0">
        <w:rPr>
          <w:spacing w:val="0"/>
        </w:rPr>
        <w:t>n an additional switch in series with ‘B’ and ‘C’ can be inserted and arranged to be closed shortly before the main change over switch shown on the drawing and opened at the end of the test period.  Components ‘B’ and ‘C’ are to have an X to R ratio of 2.5 to 1.</w:t>
      </w:r>
    </w:p>
    <w:p w14:paraId="4CD4C9CF" w14:textId="77777777" w:rsidR="00F8260E" w:rsidRPr="00A068B0" w:rsidRDefault="00F8260E" w:rsidP="008E483E">
      <w:pPr>
        <w:rPr>
          <w:spacing w:val="0"/>
        </w:rPr>
      </w:pPr>
    </w:p>
    <w:p w14:paraId="10C07D04" w14:textId="5F6F82E9" w:rsidR="008E483E" w:rsidRPr="00A068B0" w:rsidRDefault="008E483E" w:rsidP="008E483E">
      <w:pPr>
        <w:rPr>
          <w:spacing w:val="0"/>
        </w:rPr>
      </w:pPr>
      <w:r w:rsidRPr="00A068B0">
        <w:rPr>
          <w:spacing w:val="0"/>
        </w:rPr>
        <w:t xml:space="preserve">The test is carried out by setting up the </w:t>
      </w:r>
      <w:r w:rsidR="002812D3">
        <w:rPr>
          <w:b/>
          <w:spacing w:val="0"/>
        </w:rPr>
        <w:t>Micro-generator</w:t>
      </w:r>
      <w:r w:rsidR="002812D3" w:rsidRPr="00A068B0">
        <w:rPr>
          <w:spacing w:val="0"/>
        </w:rPr>
        <w:t xml:space="preserve"> </w:t>
      </w:r>
      <w:r w:rsidRPr="00A068B0">
        <w:rPr>
          <w:spacing w:val="0"/>
        </w:rPr>
        <w:t xml:space="preserve">and load ‘D’ to produce and then absorb </w:t>
      </w:r>
      <w:r w:rsidR="002812D3">
        <w:rPr>
          <w:spacing w:val="0"/>
        </w:rPr>
        <w:t>the</w:t>
      </w:r>
      <w:r w:rsidR="002812D3" w:rsidRPr="00A068B0">
        <w:rPr>
          <w:spacing w:val="0"/>
        </w:rPr>
        <w:t xml:space="preserve"> </w:t>
      </w:r>
      <w:r w:rsidR="002812D3" w:rsidRPr="00A068B0">
        <w:rPr>
          <w:b/>
          <w:spacing w:val="0"/>
        </w:rPr>
        <w:t>Registered Capacity</w:t>
      </w:r>
      <w:r w:rsidRPr="00A068B0">
        <w:rPr>
          <w:spacing w:val="0"/>
        </w:rPr>
        <w:t xml:space="preserve"> of the </w:t>
      </w:r>
      <w:r w:rsidRPr="00A068B0">
        <w:rPr>
          <w:b/>
          <w:spacing w:val="0"/>
        </w:rPr>
        <w:t>Inverter</w:t>
      </w:r>
      <w:r w:rsidRPr="00A068B0">
        <w:rPr>
          <w:spacing w:val="0"/>
        </w:rPr>
        <w:t xml:space="preserve">.  When zero export is shown by ammeter ‘a’ then the changeover switch shown is operated connecting the </w:t>
      </w:r>
      <w:r w:rsidRPr="00A068B0">
        <w:rPr>
          <w:b/>
          <w:spacing w:val="0"/>
        </w:rPr>
        <w:t>Inverter</w:t>
      </w:r>
      <w:r w:rsidRPr="00A068B0">
        <w:rPr>
          <w:spacing w:val="0"/>
        </w:rPr>
        <w:t xml:space="preserve"> to the reduced voltage connection created by components ‘B’ and ‘C’ and disconnecting i</w:t>
      </w:r>
      <w:r w:rsidR="00141BB9">
        <w:rPr>
          <w:spacing w:val="0"/>
        </w:rPr>
        <w:t>t</w:t>
      </w:r>
      <w:r w:rsidRPr="00A068B0">
        <w:rPr>
          <w:spacing w:val="0"/>
        </w:rPr>
        <w:t xml:space="preserve"> from the normal connection.  The make contact is an early make and the break contact a late break so that the </w:t>
      </w:r>
      <w:r w:rsidR="00141BB9">
        <w:rPr>
          <w:b/>
          <w:spacing w:val="0"/>
        </w:rPr>
        <w:t>Micro-generator</w:t>
      </w:r>
      <w:r w:rsidR="00141BB9" w:rsidRPr="00A068B0">
        <w:rPr>
          <w:spacing w:val="0"/>
        </w:rPr>
        <w:t xml:space="preserve"> </w:t>
      </w:r>
      <w:r w:rsidRPr="00A068B0">
        <w:rPr>
          <w:spacing w:val="0"/>
        </w:rPr>
        <w:t xml:space="preserve">is not disconnected from a mains connection for any significant time. </w:t>
      </w:r>
    </w:p>
    <w:p w14:paraId="0543D2BE" w14:textId="77777777" w:rsidR="00F8260E" w:rsidRPr="00A068B0" w:rsidRDefault="00F8260E" w:rsidP="008E483E">
      <w:pPr>
        <w:rPr>
          <w:spacing w:val="0"/>
        </w:rPr>
      </w:pPr>
    </w:p>
    <w:p w14:paraId="4388C06B" w14:textId="3B1E5814" w:rsidR="008E483E" w:rsidRPr="00A068B0" w:rsidRDefault="008E483E" w:rsidP="008E483E">
      <w:pPr>
        <w:rPr>
          <w:spacing w:val="0"/>
        </w:rPr>
      </w:pPr>
      <w:r w:rsidRPr="00A068B0">
        <w:rPr>
          <w:spacing w:val="0"/>
        </w:rPr>
        <w:t xml:space="preserve">The values of voltage and current should be recorded for a period of up to 1 s when the changeover switch should be returned to the normal position.  The voltage and current at relevant times shall be recorded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 xml:space="preserve">) including the time taken for the </w:t>
      </w:r>
      <w:r w:rsidR="00141BB9">
        <w:rPr>
          <w:b/>
          <w:spacing w:val="0"/>
        </w:rPr>
        <w:t>Micro-generator</w:t>
      </w:r>
      <w:r w:rsidR="00141BB9" w:rsidRPr="00A068B0">
        <w:rPr>
          <w:spacing w:val="0"/>
        </w:rPr>
        <w:t xml:space="preserve"> </w:t>
      </w:r>
      <w:r w:rsidRPr="00A068B0">
        <w:rPr>
          <w:spacing w:val="0"/>
        </w:rPr>
        <w:t xml:space="preserve">to trip. (It is expected that the </w:t>
      </w:r>
      <w:r w:rsidR="00141BB9">
        <w:rPr>
          <w:b/>
          <w:spacing w:val="0"/>
        </w:rPr>
        <w:t>Micro-generator</w:t>
      </w:r>
      <w:r w:rsidR="00141BB9" w:rsidRPr="00A068B0">
        <w:rPr>
          <w:spacing w:val="0"/>
        </w:rPr>
        <w:t xml:space="preserve"> </w:t>
      </w:r>
      <w:r w:rsidRPr="00A068B0">
        <w:rPr>
          <w:spacing w:val="0"/>
        </w:rPr>
        <w:t xml:space="preserve">will trip on either loss of mains or under voltage in less than </w:t>
      </w:r>
      <w:r w:rsidR="00CC6C33" w:rsidRPr="00A068B0">
        <w:rPr>
          <w:spacing w:val="0"/>
        </w:rPr>
        <w:t>1 s</w:t>
      </w:r>
      <w:r w:rsidRPr="00A068B0">
        <w:rPr>
          <w:spacing w:val="0"/>
        </w:rPr>
        <w:t>).</w:t>
      </w:r>
    </w:p>
    <w:p w14:paraId="67E33C6C" w14:textId="77777777" w:rsidR="00F8260E" w:rsidRPr="00A068B0" w:rsidRDefault="00F8260E" w:rsidP="008E483E">
      <w:pPr>
        <w:rPr>
          <w:spacing w:val="0"/>
        </w:rPr>
      </w:pPr>
    </w:p>
    <w:p w14:paraId="704AAB06" w14:textId="42A8D7EE"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6</w:t>
      </w:r>
      <w:r w:rsidRPr="003B2076">
        <w:rPr>
          <w:rFonts w:eastAsia="Batang"/>
        </w:rPr>
        <w:tab/>
        <w:t>Self-Monitoring - Solid State Disconnection</w:t>
      </w:r>
    </w:p>
    <w:p w14:paraId="7B90036E" w14:textId="360353F8" w:rsidR="008E483E" w:rsidRPr="00A068B0" w:rsidRDefault="008E483E" w:rsidP="008E483E">
      <w:pPr>
        <w:widowControl w:val="0"/>
        <w:autoSpaceDE w:val="0"/>
        <w:autoSpaceDN w:val="0"/>
        <w:adjustRightInd w:val="0"/>
        <w:ind w:right="26"/>
        <w:rPr>
          <w:rFonts w:eastAsia="Batang"/>
          <w:spacing w:val="0"/>
        </w:rPr>
      </w:pPr>
      <w:r w:rsidRPr="00A068B0">
        <w:rPr>
          <w:rFonts w:eastAsia="Batang"/>
          <w:spacing w:val="0"/>
        </w:rPr>
        <w:t xml:space="preserve">Some </w:t>
      </w:r>
      <w:r w:rsidR="00141BB9">
        <w:rPr>
          <w:rFonts w:eastAsia="Batang"/>
          <w:b/>
          <w:spacing w:val="0"/>
        </w:rPr>
        <w:t>Micro-generators</w:t>
      </w:r>
      <w:r w:rsidR="00141BB9" w:rsidRPr="00A068B0">
        <w:rPr>
          <w:rFonts w:eastAsia="Batang"/>
          <w:spacing w:val="0"/>
        </w:rPr>
        <w:t xml:space="preserve"> </w:t>
      </w:r>
      <w:r w:rsidRPr="00A068B0">
        <w:rPr>
          <w:rFonts w:eastAsia="Batang"/>
          <w:spacing w:val="0"/>
        </w:rPr>
        <w:t xml:space="preserve">include solid state switching devices to disconnect from the </w:t>
      </w:r>
      <w:r w:rsidRPr="00A068B0">
        <w:rPr>
          <w:rFonts w:eastAsia="Batang"/>
          <w:b/>
          <w:spacing w:val="0"/>
        </w:rPr>
        <w:t xml:space="preserve">DNO’s Distribution </w:t>
      </w:r>
      <w:r w:rsidRPr="003B2076">
        <w:rPr>
          <w:rFonts w:eastAsia="Batang"/>
          <w:b/>
          <w:spacing w:val="0"/>
        </w:rPr>
        <w:t>Network</w:t>
      </w:r>
      <w:r w:rsidRPr="00A068B0">
        <w:rPr>
          <w:rFonts w:eastAsia="Batang"/>
          <w:spacing w:val="0"/>
        </w:rPr>
        <w:t xml:space="preserve">.  In this case </w:t>
      </w:r>
      <w:r w:rsidR="00F34F3A" w:rsidRPr="003B2076">
        <w:rPr>
          <w:rFonts w:eastAsia="Batang"/>
          <w:spacing w:val="0"/>
        </w:rPr>
        <w:t>10.1.9</w:t>
      </w:r>
      <w:r w:rsidRPr="003B2076">
        <w:rPr>
          <w:rFonts w:eastAsia="Batang"/>
          <w:spacing w:val="0"/>
        </w:rPr>
        <w:t xml:space="preserve"> </w:t>
      </w:r>
      <w:r w:rsidRPr="00A068B0">
        <w:rPr>
          <w:rFonts w:eastAsia="Batang"/>
          <w:spacing w:val="0"/>
        </w:rPr>
        <w:t xml:space="preserve">requires the control equipment to monitor the output stage of the </w:t>
      </w:r>
      <w:r w:rsidR="00141BB9">
        <w:rPr>
          <w:rFonts w:eastAsia="Batang"/>
          <w:b/>
          <w:spacing w:val="0"/>
        </w:rPr>
        <w:t>Micro-generator</w:t>
      </w:r>
      <w:r w:rsidR="00141BB9" w:rsidRPr="00A068B0">
        <w:rPr>
          <w:rFonts w:eastAsia="Batang"/>
          <w:spacing w:val="0"/>
        </w:rPr>
        <w:t xml:space="preserve"> </w:t>
      </w:r>
      <w:r w:rsidRPr="00A068B0">
        <w:rPr>
          <w:rFonts w:eastAsia="Batang"/>
          <w:spacing w:val="0"/>
        </w:rPr>
        <w:t xml:space="preserve">to ensure that in the event of a protection initiated trip the output voltage is either disconnected completely or reduced to a value below 50 </w:t>
      </w:r>
      <w:r w:rsidR="001E7EC4" w:rsidRPr="00A068B0">
        <w:rPr>
          <w:rFonts w:eastAsia="Batang"/>
          <w:spacing w:val="0"/>
        </w:rPr>
        <w:t>V</w:t>
      </w:r>
      <w:r w:rsidRPr="00A068B0">
        <w:rPr>
          <w:rFonts w:eastAsia="Batang"/>
          <w:spacing w:val="0"/>
        </w:rPr>
        <w:t xml:space="preserve"> AC. This shall be verified either by self-certification by the </w:t>
      </w:r>
      <w:r w:rsidRPr="00A068B0">
        <w:rPr>
          <w:rFonts w:eastAsia="Batang"/>
          <w:b/>
          <w:spacing w:val="0"/>
        </w:rPr>
        <w:t>Manufacturer</w:t>
      </w:r>
      <w:r w:rsidRPr="00A068B0">
        <w:rPr>
          <w:rFonts w:eastAsia="Batang"/>
          <w:spacing w:val="0"/>
        </w:rPr>
        <w:t>, or additional material shall be presented to the tester sufficient to allow an assessment to be made.</w:t>
      </w:r>
    </w:p>
    <w:p w14:paraId="5EE095B6" w14:textId="32748737"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7</w:t>
      </w:r>
      <w:r w:rsidRPr="003B2076">
        <w:rPr>
          <w:rFonts w:eastAsia="Batang"/>
        </w:rPr>
        <w:tab/>
        <w:t>Electromagnetic Compatibility (EMC)</w:t>
      </w:r>
    </w:p>
    <w:p w14:paraId="68DC3F9B" w14:textId="4AA36B6D" w:rsidR="008E483E" w:rsidRPr="00A068B0" w:rsidRDefault="008E483E" w:rsidP="008E483E">
      <w:pPr>
        <w:widowControl w:val="0"/>
        <w:autoSpaceDE w:val="0"/>
        <w:autoSpaceDN w:val="0"/>
        <w:adjustRightInd w:val="0"/>
        <w:ind w:right="-46"/>
        <w:rPr>
          <w:rFonts w:eastAsia="Batang"/>
          <w:spacing w:val="0"/>
        </w:rPr>
      </w:pPr>
      <w:r w:rsidRPr="00A068B0">
        <w:rPr>
          <w:rFonts w:eastAsia="Batang"/>
          <w:spacing w:val="0"/>
        </w:rPr>
        <w:t xml:space="preserve">All equipment shall </w:t>
      </w:r>
      <w:r w:rsidR="00C52A0F" w:rsidRPr="003B2076">
        <w:rPr>
          <w:rFonts w:eastAsia="Batang"/>
          <w:spacing w:val="0"/>
        </w:rPr>
        <w:t>conform to</w:t>
      </w:r>
      <w:r w:rsidRPr="00A068B0">
        <w:rPr>
          <w:rFonts w:eastAsia="Batang"/>
          <w:spacing w:val="0"/>
        </w:rPr>
        <w:t xml:space="preserve"> the generic EMC standards: BS EN61000-6-3:</w:t>
      </w:r>
      <w:r w:rsidRPr="00A068B0">
        <w:rPr>
          <w:spacing w:val="0"/>
        </w:rPr>
        <w:t xml:space="preserve"> </w:t>
      </w:r>
      <w:r w:rsidRPr="00A068B0">
        <w:rPr>
          <w:rFonts w:eastAsia="Batang"/>
          <w:spacing w:val="0"/>
        </w:rPr>
        <w:t>Electromagnetic Compatibility, Generic Emission Standard; and BS EN61000-6-1:</w:t>
      </w:r>
      <w:r w:rsidRPr="00A068B0">
        <w:rPr>
          <w:spacing w:val="0"/>
        </w:rPr>
        <w:t xml:space="preserve"> </w:t>
      </w:r>
      <w:r w:rsidRPr="00A068B0">
        <w:rPr>
          <w:rFonts w:eastAsia="Batang"/>
          <w:spacing w:val="0"/>
        </w:rPr>
        <w:t>Electromagnetic Compatibility, Generic Immunity Standard.</w:t>
      </w:r>
    </w:p>
    <w:p w14:paraId="72C599EE" w14:textId="77777777" w:rsidR="008E483E" w:rsidRPr="003B2076" w:rsidRDefault="008E483E">
      <w:pPr>
        <w:jc w:val="left"/>
        <w:rPr>
          <w:rFonts w:cs="Times New Roman"/>
          <w:b/>
          <w:bCs/>
          <w:spacing w:val="0"/>
          <w:sz w:val="24"/>
          <w:szCs w:val="22"/>
        </w:rPr>
      </w:pPr>
      <w:r w:rsidRPr="003B2076">
        <w:rPr>
          <w:spacing w:val="0"/>
        </w:rPr>
        <w:br w:type="page"/>
      </w:r>
    </w:p>
    <w:p w14:paraId="171AA47E" w14:textId="06085B36" w:rsidR="00E67FF8" w:rsidRPr="003B2076" w:rsidRDefault="003E605B" w:rsidP="00A068B0">
      <w:pPr>
        <w:pStyle w:val="ANNEX-heading1"/>
      </w:pPr>
      <w:bookmarkStart w:id="521" w:name="_Toc527053389"/>
      <w:r w:rsidRPr="003B2076">
        <w:lastRenderedPageBreak/>
        <w:t xml:space="preserve">Annex </w:t>
      </w:r>
      <w:r w:rsidR="00F8260E" w:rsidRPr="003B2076">
        <w:t>A2</w:t>
      </w:r>
      <w:r w:rsidRPr="003B2076">
        <w:t xml:space="preserve"> Requirements for </w:t>
      </w:r>
      <w:r w:rsidR="00BC4596">
        <w:t xml:space="preserve">Type </w:t>
      </w:r>
      <w:r w:rsidRPr="003B2076">
        <w:t>Testing of Synchronous Micro-generators</w:t>
      </w:r>
      <w:bookmarkEnd w:id="521"/>
    </w:p>
    <w:p w14:paraId="147D1B3C" w14:textId="45A2F194" w:rsidR="003E605B" w:rsidRPr="003B2076" w:rsidRDefault="003E605B" w:rsidP="00830607">
      <w:pPr>
        <w:pStyle w:val="ANNEX-heading2"/>
        <w:numPr>
          <w:ilvl w:val="2"/>
          <w:numId w:val="28"/>
        </w:numPr>
      </w:pPr>
      <w:r w:rsidRPr="003B2076">
        <w:t>General</w:t>
      </w:r>
    </w:p>
    <w:p w14:paraId="15CBA7D6" w14:textId="77777777" w:rsidR="003E605B" w:rsidRPr="003B2076" w:rsidRDefault="003E605B" w:rsidP="003E605B">
      <w:pPr>
        <w:widowControl w:val="0"/>
        <w:autoSpaceDE w:val="0"/>
        <w:autoSpaceDN w:val="0"/>
        <w:adjustRightInd w:val="0"/>
        <w:ind w:right="58"/>
        <w:rPr>
          <w:spacing w:val="0"/>
          <w:sz w:val="20"/>
        </w:rPr>
      </w:pPr>
    </w:p>
    <w:p w14:paraId="411A5E1B" w14:textId="35D33ABB" w:rsidR="003E605B" w:rsidRPr="003B2076" w:rsidRDefault="003E605B" w:rsidP="003E605B">
      <w:pPr>
        <w:widowControl w:val="0"/>
        <w:autoSpaceDE w:val="0"/>
        <w:autoSpaceDN w:val="0"/>
        <w:adjustRightInd w:val="0"/>
        <w:ind w:right="58"/>
        <w:rPr>
          <w:spacing w:val="0"/>
        </w:rPr>
      </w:pPr>
      <w:r w:rsidRPr="003B2076">
        <w:rPr>
          <w:spacing w:val="0"/>
        </w:rPr>
        <w:t xml:space="preserve">The compliance testing annex of EN 50438 should be complied with except where </w:t>
      </w:r>
      <w:r w:rsidR="00C30529" w:rsidRPr="003B2076">
        <w:rPr>
          <w:spacing w:val="0"/>
        </w:rPr>
        <w:t>alternative requirements</w:t>
      </w:r>
      <w:r w:rsidRPr="003B2076">
        <w:rPr>
          <w:spacing w:val="0"/>
        </w:rPr>
        <w:t xml:space="preserve"> are detailed in this Annex.</w:t>
      </w:r>
    </w:p>
    <w:p w14:paraId="36D2E378" w14:textId="77777777" w:rsidR="003E605B" w:rsidRPr="00A068B0" w:rsidDel="004E61F8" w:rsidRDefault="003E605B" w:rsidP="003E605B">
      <w:pPr>
        <w:widowControl w:val="0"/>
        <w:autoSpaceDE w:val="0"/>
        <w:autoSpaceDN w:val="0"/>
        <w:adjustRightInd w:val="0"/>
        <w:ind w:right="58"/>
        <w:rPr>
          <w:b/>
          <w:bCs/>
          <w:spacing w:val="0"/>
        </w:rPr>
      </w:pPr>
    </w:p>
    <w:p w14:paraId="2B98F685" w14:textId="762547A5" w:rsidR="003E605B" w:rsidRPr="003B2076" w:rsidRDefault="003E605B" w:rsidP="003E605B">
      <w:pPr>
        <w:widowControl w:val="0"/>
        <w:autoSpaceDE w:val="0"/>
        <w:autoSpaceDN w:val="0"/>
        <w:adjustRightInd w:val="0"/>
        <w:rPr>
          <w:spacing w:val="0"/>
        </w:rPr>
      </w:pPr>
      <w:r w:rsidRPr="00A068B0">
        <w:rPr>
          <w:spacing w:val="0"/>
        </w:rPr>
        <w:t xml:space="preserve">This Annex describes a methodology for obtaining type certification or type verification for the interface equipment between a directly coupled </w:t>
      </w:r>
      <w:r w:rsidR="0017454B" w:rsidRPr="003B2076">
        <w:rPr>
          <w:b/>
          <w:spacing w:val="0"/>
        </w:rPr>
        <w:t>Micro-generator</w:t>
      </w:r>
      <w:r w:rsidRPr="003B2076">
        <w:rPr>
          <w:spacing w:val="0"/>
        </w:rPr>
        <w:t xml:space="preserve"> </w:t>
      </w:r>
      <w:r w:rsidRPr="00A068B0">
        <w:rPr>
          <w:spacing w:val="0"/>
        </w:rPr>
        <w:t xml:space="preserve">and the </w:t>
      </w:r>
      <w:r w:rsidRPr="003B2076">
        <w:rPr>
          <w:b/>
          <w:spacing w:val="0"/>
        </w:rPr>
        <w:t>DNO’s Distribution Network</w:t>
      </w:r>
      <w:r w:rsidRPr="00A068B0">
        <w:rPr>
          <w:spacing w:val="0"/>
        </w:rPr>
        <w:t>.  Interfa</w:t>
      </w:r>
      <w:r w:rsidR="00FE7F08" w:rsidRPr="00A068B0">
        <w:rPr>
          <w:spacing w:val="0"/>
        </w:rPr>
        <w:t xml:space="preserve">ce functions can be provided </w:t>
      </w:r>
      <w:r w:rsidRPr="00A068B0">
        <w:rPr>
          <w:spacing w:val="0"/>
        </w:rPr>
        <w:t xml:space="preserve">either as an integrated part of the </w:t>
      </w:r>
      <w:r w:rsidRPr="00A068B0">
        <w:rPr>
          <w:b/>
          <w:spacing w:val="0"/>
        </w:rPr>
        <w:t>Controller</w:t>
      </w:r>
      <w:r w:rsidRPr="00A068B0">
        <w:rPr>
          <w:spacing w:val="0"/>
        </w:rPr>
        <w:t xml:space="preserve"> or by incorporating a protection relay </w:t>
      </w:r>
      <w:r w:rsidRPr="003B2076">
        <w:rPr>
          <w:spacing w:val="0"/>
        </w:rPr>
        <w:t xml:space="preserve">but for a </w:t>
      </w:r>
      <w:r w:rsidRPr="003B2076">
        <w:rPr>
          <w:b/>
          <w:spacing w:val="0"/>
        </w:rPr>
        <w:t>Full</w:t>
      </w:r>
      <w:r w:rsidR="00E22770" w:rsidRPr="003B2076">
        <w:rPr>
          <w:b/>
          <w:spacing w:val="0"/>
        </w:rPr>
        <w:t>y</w:t>
      </w:r>
      <w:r w:rsidRPr="003B2076">
        <w:rPr>
          <w:b/>
          <w:spacing w:val="0"/>
        </w:rPr>
        <w:t xml:space="preserve"> Type Tested</w:t>
      </w:r>
      <w:r w:rsidRPr="003B2076">
        <w:rPr>
          <w:spacing w:val="0"/>
        </w:rPr>
        <w:t xml:space="preserve"> </w:t>
      </w:r>
      <w:r w:rsidR="00FE7F08" w:rsidRPr="003B2076">
        <w:rPr>
          <w:b/>
          <w:spacing w:val="0"/>
        </w:rPr>
        <w:t>Micro-generator</w:t>
      </w:r>
      <w:r w:rsidRPr="003B2076">
        <w:rPr>
          <w:spacing w:val="0"/>
        </w:rPr>
        <w:t xml:space="preserve"> the completed </w:t>
      </w:r>
      <w:r w:rsidR="00FE7F08" w:rsidRPr="003B2076">
        <w:rPr>
          <w:b/>
          <w:spacing w:val="0"/>
        </w:rPr>
        <w:t>Micro-generator</w:t>
      </w:r>
      <w:r w:rsidRPr="003B2076">
        <w:rPr>
          <w:b/>
          <w:spacing w:val="0"/>
        </w:rPr>
        <w:t>’s Interface Protection</w:t>
      </w:r>
      <w:r w:rsidRPr="003B2076">
        <w:rPr>
          <w:spacing w:val="0"/>
        </w:rPr>
        <w:t xml:space="preserve"> </w:t>
      </w:r>
      <w:r w:rsidR="006F1070">
        <w:rPr>
          <w:spacing w:val="0"/>
        </w:rPr>
        <w:t xml:space="preserve">shall </w:t>
      </w:r>
      <w:r w:rsidRPr="003B2076">
        <w:rPr>
          <w:spacing w:val="0"/>
        </w:rPr>
        <w:t xml:space="preserve">not rely on interconnection using cables which could be terminated incorrectly on site </w:t>
      </w:r>
      <w:r w:rsidR="002B6DE4">
        <w:rPr>
          <w:spacing w:val="0"/>
        </w:rPr>
        <w:t>i</w:t>
      </w:r>
      <w:r w:rsidR="002B6DE4" w:rsidRPr="003B2076">
        <w:rPr>
          <w:spacing w:val="0"/>
        </w:rPr>
        <w:t>e</w:t>
      </w:r>
      <w:r w:rsidRPr="003B2076">
        <w:rPr>
          <w:spacing w:val="0"/>
        </w:rPr>
        <w:t xml:space="preserve"> the interconnections </w:t>
      </w:r>
      <w:r w:rsidR="006F1070">
        <w:rPr>
          <w:spacing w:val="0"/>
        </w:rPr>
        <w:t>shall</w:t>
      </w:r>
      <w:r w:rsidRPr="003B2076">
        <w:rPr>
          <w:spacing w:val="0"/>
        </w:rPr>
        <w:t xml:space="preserve"> be made by non-reversible plug and socket which the </w:t>
      </w:r>
      <w:r w:rsidRPr="003B2076">
        <w:rPr>
          <w:b/>
          <w:spacing w:val="0"/>
        </w:rPr>
        <w:t>Manufacturer</w:t>
      </w:r>
      <w:r w:rsidRPr="003B2076">
        <w:rPr>
          <w:spacing w:val="0"/>
        </w:rPr>
        <w:t xml:space="preserve"> has made and tested prior to delivery to site.  </w:t>
      </w:r>
    </w:p>
    <w:p w14:paraId="461F28BE" w14:textId="60B8017D" w:rsidR="003F2E52" w:rsidRPr="003B2076" w:rsidRDefault="003F2E52" w:rsidP="003E605B">
      <w:pPr>
        <w:widowControl w:val="0"/>
        <w:autoSpaceDE w:val="0"/>
        <w:autoSpaceDN w:val="0"/>
        <w:adjustRightInd w:val="0"/>
        <w:rPr>
          <w:spacing w:val="0"/>
        </w:rPr>
      </w:pPr>
    </w:p>
    <w:p w14:paraId="70C463DD" w14:textId="480CE8AC" w:rsidR="003F2E52" w:rsidRPr="003B2076" w:rsidRDefault="003F2E52" w:rsidP="003F2E52">
      <w:pPr>
        <w:widowControl w:val="0"/>
        <w:autoSpaceDE w:val="0"/>
        <w:autoSpaceDN w:val="0"/>
        <w:adjustRightInd w:val="0"/>
        <w:rPr>
          <w:spacing w:val="0"/>
          <w:szCs w:val="22"/>
        </w:rPr>
      </w:pPr>
      <w:bookmarkStart w:id="522" w:name="_Hlk503191876"/>
      <w:r w:rsidRPr="003B2076">
        <w:rPr>
          <w:spacing w:val="0"/>
          <w:szCs w:val="22"/>
        </w:rPr>
        <w:t xml:space="preserve">The </w:t>
      </w:r>
      <w:r w:rsidRPr="003B2076">
        <w:rPr>
          <w:b/>
          <w:spacing w:val="0"/>
          <w:szCs w:val="22"/>
        </w:rPr>
        <w:t>Interface Protection</w:t>
      </w:r>
      <w:r w:rsidRPr="003B2076">
        <w:rPr>
          <w:spacing w:val="0"/>
          <w:szCs w:val="22"/>
        </w:rPr>
        <w:t xml:space="preserve"> of </w:t>
      </w:r>
      <w:r w:rsidR="007E53B5" w:rsidRPr="00A068B0">
        <w:rPr>
          <w:spacing w:val="0"/>
          <w:szCs w:val="22"/>
        </w:rPr>
        <w:t>s</w:t>
      </w:r>
      <w:r w:rsidRPr="00A068B0">
        <w:rPr>
          <w:spacing w:val="0"/>
          <w:szCs w:val="22"/>
        </w:rPr>
        <w:t>ynchronous</w:t>
      </w:r>
      <w:r w:rsidRPr="003B2076">
        <w:rPr>
          <w:b/>
          <w:spacing w:val="0"/>
          <w:szCs w:val="22"/>
        </w:rPr>
        <w:t xml:space="preserve"> Micro-generators </w:t>
      </w:r>
      <w:r w:rsidRPr="003B2076">
        <w:rPr>
          <w:spacing w:val="0"/>
          <w:szCs w:val="22"/>
        </w:rPr>
        <w:t>shall satisfy the requirements of all of the following standards. Where these standards have more than one part, the requirements of all such parts shall be satisfied, so far as they are applicable.</w:t>
      </w:r>
    </w:p>
    <w:p w14:paraId="39380A06" w14:textId="77777777" w:rsidR="003F2E52" w:rsidRPr="003B2076" w:rsidRDefault="003F2E52" w:rsidP="003F2E52">
      <w:pPr>
        <w:widowControl w:val="0"/>
        <w:autoSpaceDE w:val="0"/>
        <w:autoSpaceDN w:val="0"/>
        <w:adjustRightInd w:val="0"/>
        <w:rPr>
          <w:spacing w:val="0"/>
          <w:szCs w:val="22"/>
        </w:rPr>
      </w:pPr>
    </w:p>
    <w:p w14:paraId="35E56205" w14:textId="77777777" w:rsidR="003F2E52" w:rsidRPr="0078701E" w:rsidRDefault="003F2E52" w:rsidP="00830607">
      <w:pPr>
        <w:pStyle w:val="ListParagraph"/>
        <w:widowControl w:val="0"/>
        <w:numPr>
          <w:ilvl w:val="0"/>
          <w:numId w:val="35"/>
        </w:numPr>
        <w:tabs>
          <w:tab w:val="num" w:pos="360"/>
        </w:tabs>
        <w:autoSpaceDE w:val="0"/>
        <w:autoSpaceDN w:val="0"/>
        <w:adjustRightInd w:val="0"/>
        <w:rPr>
          <w:rFonts w:ascii="Arial" w:hAnsi="Arial" w:cs="Arial"/>
        </w:rPr>
      </w:pPr>
      <w:r w:rsidRPr="0078701E">
        <w:rPr>
          <w:rFonts w:ascii="Arial" w:hAnsi="Arial" w:cs="Arial"/>
        </w:rPr>
        <w:t>BS EN 61000 (Electromagnetic Standards)</w:t>
      </w:r>
    </w:p>
    <w:p w14:paraId="3BEE2B7D" w14:textId="77777777" w:rsidR="003F2E52" w:rsidRPr="0078701E" w:rsidRDefault="003F2E52" w:rsidP="00830607">
      <w:pPr>
        <w:pStyle w:val="ListParagraph"/>
        <w:widowControl w:val="0"/>
        <w:numPr>
          <w:ilvl w:val="0"/>
          <w:numId w:val="35"/>
        </w:numPr>
        <w:tabs>
          <w:tab w:val="num" w:pos="360"/>
        </w:tabs>
        <w:autoSpaceDE w:val="0"/>
        <w:autoSpaceDN w:val="0"/>
        <w:adjustRightInd w:val="0"/>
        <w:rPr>
          <w:rFonts w:ascii="Arial" w:hAnsi="Arial" w:cs="Arial"/>
        </w:rPr>
      </w:pPr>
      <w:r w:rsidRPr="0078701E">
        <w:rPr>
          <w:rFonts w:ascii="Arial" w:hAnsi="Arial" w:cs="Arial"/>
        </w:rPr>
        <w:t>BS EN 60255 (Electrical Relays)</w:t>
      </w:r>
    </w:p>
    <w:p w14:paraId="3B0733CD" w14:textId="77777777" w:rsidR="003F2E52" w:rsidRPr="0078701E" w:rsidRDefault="003F2E52" w:rsidP="00830607">
      <w:pPr>
        <w:pStyle w:val="ListParagraph"/>
        <w:widowControl w:val="0"/>
        <w:numPr>
          <w:ilvl w:val="0"/>
          <w:numId w:val="35"/>
        </w:numPr>
        <w:tabs>
          <w:tab w:val="num" w:pos="360"/>
        </w:tabs>
        <w:autoSpaceDE w:val="0"/>
        <w:autoSpaceDN w:val="0"/>
        <w:adjustRightInd w:val="0"/>
        <w:rPr>
          <w:rFonts w:ascii="Arial" w:hAnsi="Arial" w:cs="Arial"/>
        </w:rPr>
      </w:pPr>
      <w:r w:rsidRPr="0078701E">
        <w:rPr>
          <w:rFonts w:ascii="Arial" w:hAnsi="Arial" w:cs="Arial"/>
        </w:rPr>
        <w:t>BS EN 61810 (Electrical Elementary Relays)</w:t>
      </w:r>
    </w:p>
    <w:p w14:paraId="1E5B0DB3" w14:textId="77777777" w:rsidR="003F2E52" w:rsidRPr="0078701E" w:rsidRDefault="003F2E52" w:rsidP="00830607">
      <w:pPr>
        <w:pStyle w:val="ListParagraph"/>
        <w:widowControl w:val="0"/>
        <w:numPr>
          <w:ilvl w:val="0"/>
          <w:numId w:val="35"/>
        </w:numPr>
        <w:tabs>
          <w:tab w:val="num" w:pos="360"/>
        </w:tabs>
        <w:autoSpaceDE w:val="0"/>
        <w:autoSpaceDN w:val="0"/>
        <w:adjustRightInd w:val="0"/>
        <w:rPr>
          <w:rFonts w:ascii="Arial" w:hAnsi="Arial" w:cs="Arial"/>
        </w:rPr>
      </w:pPr>
      <w:r w:rsidRPr="0078701E">
        <w:rPr>
          <w:rFonts w:ascii="Arial" w:hAnsi="Arial" w:cs="Arial"/>
        </w:rPr>
        <w:t>BS EN 60947 (Low Voltage Switchgear and Control gear)</w:t>
      </w:r>
    </w:p>
    <w:p w14:paraId="262957C8" w14:textId="31C64803" w:rsidR="003F2E52" w:rsidRPr="0078701E" w:rsidRDefault="003F2E52" w:rsidP="00830607">
      <w:pPr>
        <w:pStyle w:val="ListParagraph"/>
        <w:widowControl w:val="0"/>
        <w:numPr>
          <w:ilvl w:val="0"/>
          <w:numId w:val="35"/>
        </w:numPr>
        <w:tabs>
          <w:tab w:val="num" w:pos="360"/>
        </w:tabs>
        <w:autoSpaceDE w:val="0"/>
        <w:autoSpaceDN w:val="0"/>
        <w:adjustRightInd w:val="0"/>
        <w:rPr>
          <w:rFonts w:ascii="Arial" w:hAnsi="Arial" w:cs="Arial"/>
        </w:rPr>
      </w:pPr>
      <w:r w:rsidRPr="0078701E">
        <w:rPr>
          <w:rFonts w:ascii="Arial" w:hAnsi="Arial" w:cs="Arial"/>
        </w:rPr>
        <w:t>BS EN 6</w:t>
      </w:r>
      <w:r w:rsidR="00A85508" w:rsidRPr="0078701E">
        <w:rPr>
          <w:rFonts w:ascii="Arial" w:hAnsi="Arial" w:cs="Arial"/>
        </w:rPr>
        <w:t>1869 (Instrument Transformers: Additional requirements for current transformers)</w:t>
      </w:r>
    </w:p>
    <w:bookmarkEnd w:id="522"/>
    <w:p w14:paraId="29318036" w14:textId="0F3A85D2" w:rsidR="00A85508" w:rsidRDefault="003E605B" w:rsidP="003E605B">
      <w:pPr>
        <w:pStyle w:val="CONFORMSTATEMENT"/>
        <w:rPr>
          <w:sz w:val="22"/>
        </w:rPr>
      </w:pPr>
      <w:r w:rsidRPr="00A068B0">
        <w:rPr>
          <w:sz w:val="22"/>
        </w:rPr>
        <w:t xml:space="preserve">Currently there are no harmonised functional standards that apply to the </w:t>
      </w:r>
      <w:r w:rsidR="00FE7F08" w:rsidRPr="003B2076">
        <w:rPr>
          <w:b/>
          <w:sz w:val="22"/>
        </w:rPr>
        <w:t>Micro-generator</w:t>
      </w:r>
      <w:r w:rsidRPr="00A068B0">
        <w:rPr>
          <w:sz w:val="22"/>
        </w:rPr>
        <w:t xml:space="preserve"> </w:t>
      </w:r>
      <w:r w:rsidRPr="00A068B0">
        <w:rPr>
          <w:b/>
          <w:sz w:val="22"/>
        </w:rPr>
        <w:t>Interface Protection</w:t>
      </w:r>
      <w:r w:rsidRPr="00A068B0">
        <w:rPr>
          <w:sz w:val="22"/>
        </w:rPr>
        <w:t xml:space="preserve">, therefore in order to achieve </w:t>
      </w:r>
      <w:r w:rsidRPr="00A068B0">
        <w:rPr>
          <w:b/>
          <w:sz w:val="22"/>
        </w:rPr>
        <w:t>Full</w:t>
      </w:r>
      <w:r w:rsidR="00E22770" w:rsidRPr="00A068B0">
        <w:rPr>
          <w:b/>
          <w:sz w:val="22"/>
        </w:rPr>
        <w:t>y</w:t>
      </w:r>
      <w:r w:rsidRPr="00A068B0">
        <w:rPr>
          <w:b/>
          <w:sz w:val="22"/>
        </w:rPr>
        <w:t xml:space="preserve"> Type Tested</w:t>
      </w:r>
      <w:r w:rsidRPr="00A068B0">
        <w:rPr>
          <w:sz w:val="22"/>
        </w:rPr>
        <w:t xml:space="preserve"> status the </w:t>
      </w:r>
      <w:r w:rsidRPr="00A068B0">
        <w:rPr>
          <w:b/>
          <w:sz w:val="22"/>
        </w:rPr>
        <w:t>Controller</w:t>
      </w:r>
      <w:r w:rsidRPr="00A068B0">
        <w:rPr>
          <w:sz w:val="22"/>
        </w:rPr>
        <w:t xml:space="preserve"> and any separate </w:t>
      </w:r>
      <w:r w:rsidRPr="00A068B0">
        <w:rPr>
          <w:b/>
          <w:sz w:val="22"/>
        </w:rPr>
        <w:t>Interface Protection</w:t>
      </w:r>
      <w:r w:rsidRPr="00A068B0">
        <w:rPr>
          <w:sz w:val="22"/>
        </w:rPr>
        <w:t xml:space="preserve"> unit will require their functionality to be </w:t>
      </w:r>
      <w:r w:rsidR="006F1070" w:rsidRPr="006F1070">
        <w:rPr>
          <w:b/>
          <w:sz w:val="22"/>
        </w:rPr>
        <w:t xml:space="preserve">Fully </w:t>
      </w:r>
      <w:r w:rsidRPr="00A068B0">
        <w:rPr>
          <w:b/>
          <w:sz w:val="22"/>
        </w:rPr>
        <w:t>Type Tested</w:t>
      </w:r>
      <w:r w:rsidRPr="00A068B0">
        <w:rPr>
          <w:sz w:val="22"/>
        </w:rPr>
        <w:t xml:space="preserve"> as described in this Annex, and recorded in format similar to that shown </w:t>
      </w:r>
      <w:r w:rsidR="00A72BF0" w:rsidRPr="00A068B0">
        <w:rPr>
          <w:sz w:val="22"/>
        </w:rPr>
        <w:t xml:space="preserve">in the </w:t>
      </w:r>
      <w:r w:rsidR="00A72BF0" w:rsidRPr="00A068B0">
        <w:rPr>
          <w:b/>
          <w:sz w:val="22"/>
        </w:rPr>
        <w:t>Type Test Verification Report</w:t>
      </w:r>
      <w:r w:rsidR="00A72BF0" w:rsidRPr="00A068B0">
        <w:rPr>
          <w:sz w:val="22"/>
        </w:rPr>
        <w:t xml:space="preserve">, </w:t>
      </w:r>
      <w:r w:rsidRPr="00A068B0">
        <w:rPr>
          <w:sz w:val="22"/>
        </w:rPr>
        <w:t xml:space="preserve">Appendix </w:t>
      </w:r>
      <w:r w:rsidR="00B24665" w:rsidRPr="003B2076">
        <w:rPr>
          <w:sz w:val="22"/>
        </w:rPr>
        <w:t>3</w:t>
      </w:r>
      <w:r w:rsidRPr="003B2076">
        <w:rPr>
          <w:sz w:val="22"/>
        </w:rPr>
        <w:t xml:space="preserve"> Form C. </w:t>
      </w:r>
    </w:p>
    <w:p w14:paraId="26361573" w14:textId="6A5710EF" w:rsidR="003E605B" w:rsidRPr="003B2076" w:rsidRDefault="003E605B" w:rsidP="003E605B">
      <w:pPr>
        <w:pStyle w:val="CONFORMSTATEMENT"/>
        <w:rPr>
          <w:sz w:val="22"/>
        </w:rPr>
      </w:pPr>
      <w:r w:rsidRPr="003B2076">
        <w:rPr>
          <w:sz w:val="22"/>
        </w:rPr>
        <w:t xml:space="preserve">Where the </w:t>
      </w:r>
      <w:r w:rsidRPr="003B2076">
        <w:rPr>
          <w:b/>
          <w:sz w:val="22"/>
        </w:rPr>
        <w:t>Interface Protection</w:t>
      </w:r>
      <w:r w:rsidRPr="003B2076">
        <w:rPr>
          <w:sz w:val="22"/>
        </w:rPr>
        <w:t xml:space="preserve"> is physically integrated within the overall </w:t>
      </w:r>
      <w:r w:rsidR="00FE7F08" w:rsidRPr="003B2076">
        <w:rPr>
          <w:b/>
          <w:sz w:val="22"/>
        </w:rPr>
        <w:t>Micro-generator</w:t>
      </w:r>
      <w:r w:rsidRPr="003B2076">
        <w:rPr>
          <w:sz w:val="22"/>
        </w:rPr>
        <w:t xml:space="preserve"> control system, the functionality of the </w:t>
      </w:r>
      <w:r w:rsidRPr="003B2076">
        <w:rPr>
          <w:b/>
          <w:sz w:val="22"/>
        </w:rPr>
        <w:t>Interface Protection</w:t>
      </w:r>
      <w:r w:rsidRPr="003B2076">
        <w:rPr>
          <w:sz w:val="22"/>
        </w:rPr>
        <w:t xml:space="preserve"> unit should not be compromised by any failure of other elements of the control system (fail safe).</w:t>
      </w:r>
    </w:p>
    <w:p w14:paraId="3E2809A2" w14:textId="77777777" w:rsidR="006F1070" w:rsidRPr="006F1070" w:rsidRDefault="006F1070" w:rsidP="006F1070">
      <w:pPr>
        <w:widowControl w:val="0"/>
        <w:autoSpaceDE w:val="0"/>
        <w:autoSpaceDN w:val="0"/>
        <w:adjustRightInd w:val="0"/>
        <w:rPr>
          <w:spacing w:val="0"/>
        </w:rPr>
      </w:pPr>
      <w:r w:rsidRPr="006F1070">
        <w:rPr>
          <w:spacing w:val="0"/>
        </w:rPr>
        <w:t xml:space="preserve">This Annex applies to </w:t>
      </w:r>
      <w:r w:rsidRPr="006F1070">
        <w:rPr>
          <w:b/>
          <w:spacing w:val="0"/>
        </w:rPr>
        <w:t>Micro-generator</w:t>
      </w:r>
      <w:r w:rsidRPr="006F1070">
        <w:rPr>
          <w:spacing w:val="0"/>
        </w:rPr>
        <w:t>s:</w:t>
      </w:r>
    </w:p>
    <w:p w14:paraId="210656EF" w14:textId="77777777" w:rsidR="006F1070" w:rsidRPr="006F1070" w:rsidRDefault="006F1070" w:rsidP="00830607">
      <w:pPr>
        <w:widowControl w:val="0"/>
        <w:numPr>
          <w:ilvl w:val="0"/>
          <w:numId w:val="36"/>
        </w:numPr>
        <w:autoSpaceDE w:val="0"/>
        <w:autoSpaceDN w:val="0"/>
        <w:adjustRightInd w:val="0"/>
        <w:spacing w:before="120"/>
        <w:ind w:left="777" w:hanging="357"/>
        <w:rPr>
          <w:spacing w:val="0"/>
        </w:rPr>
      </w:pPr>
      <w:r w:rsidRPr="006F1070">
        <w:rPr>
          <w:spacing w:val="0"/>
        </w:rPr>
        <w:t xml:space="preserve">with or without </w:t>
      </w:r>
      <w:r w:rsidRPr="006F1070">
        <w:rPr>
          <w:b/>
          <w:spacing w:val="0"/>
        </w:rPr>
        <w:t>energy storage systems</w:t>
      </w:r>
      <w:r w:rsidRPr="006F1070">
        <w:rPr>
          <w:spacing w:val="0"/>
        </w:rPr>
        <w:t xml:space="preserve"> connected on the alternator side of the </w:t>
      </w:r>
      <w:r w:rsidRPr="006F1070">
        <w:rPr>
          <w:b/>
          <w:spacing w:val="0"/>
        </w:rPr>
        <w:t>Controller;</w:t>
      </w:r>
      <w:r w:rsidRPr="006F1070">
        <w:rPr>
          <w:spacing w:val="0"/>
        </w:rPr>
        <w:t xml:space="preserve"> and</w:t>
      </w:r>
    </w:p>
    <w:p w14:paraId="0B41C274" w14:textId="77777777" w:rsidR="006F1070" w:rsidRPr="006F1070" w:rsidRDefault="006F1070" w:rsidP="00830607">
      <w:pPr>
        <w:widowControl w:val="0"/>
        <w:numPr>
          <w:ilvl w:val="0"/>
          <w:numId w:val="36"/>
        </w:numPr>
        <w:autoSpaceDE w:val="0"/>
        <w:autoSpaceDN w:val="0"/>
        <w:adjustRightInd w:val="0"/>
        <w:spacing w:before="120"/>
        <w:ind w:left="777" w:hanging="357"/>
        <w:rPr>
          <w:spacing w:val="0"/>
        </w:rPr>
      </w:pPr>
      <w:r w:rsidRPr="006F1070">
        <w:rPr>
          <w:spacing w:val="0"/>
        </w:rPr>
        <w:t>with or without load management devices.</w:t>
      </w:r>
    </w:p>
    <w:p w14:paraId="0E194D3E" w14:textId="504DCB01" w:rsidR="00DE3170" w:rsidRPr="00A068B0" w:rsidRDefault="00DE3170" w:rsidP="003E605B">
      <w:pPr>
        <w:widowControl w:val="0"/>
        <w:autoSpaceDE w:val="0"/>
        <w:autoSpaceDN w:val="0"/>
        <w:adjustRightInd w:val="0"/>
        <w:rPr>
          <w:spacing w:val="0"/>
        </w:rPr>
      </w:pPr>
    </w:p>
    <w:p w14:paraId="542B223C"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Wherever possible the type testing of a </w:t>
      </w:r>
      <w:r w:rsidRPr="003B2076">
        <w:rPr>
          <w:b/>
          <w:spacing w:val="0"/>
          <w:szCs w:val="22"/>
        </w:rPr>
        <w:t>Micro-generator</w:t>
      </w:r>
      <w:r w:rsidRPr="003B2076">
        <w:rPr>
          <w:spacing w:val="0"/>
          <w:szCs w:val="22"/>
        </w:rPr>
        <w:t xml:space="preserve"> utilising a particular type of prime mover should be proved under normal conditions of operation for that prime mover (unless otherwise noted).</w:t>
      </w:r>
    </w:p>
    <w:p w14:paraId="15CD3DA1" w14:textId="77777777" w:rsidR="00DE3170" w:rsidRPr="00A068B0" w:rsidRDefault="00DE3170" w:rsidP="00DE3170">
      <w:pPr>
        <w:widowControl w:val="0"/>
        <w:autoSpaceDE w:val="0"/>
        <w:autoSpaceDN w:val="0"/>
        <w:adjustRightInd w:val="0"/>
        <w:rPr>
          <w:spacing w:val="0"/>
        </w:rPr>
      </w:pPr>
    </w:p>
    <w:p w14:paraId="7DC1F731"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can also be used for asynchronous </w:t>
      </w:r>
      <w:r w:rsidRPr="003B2076">
        <w:rPr>
          <w:b/>
          <w:spacing w:val="0"/>
          <w:szCs w:val="22"/>
        </w:rPr>
        <w:t>Micro-generators</w:t>
      </w:r>
      <w:r w:rsidRPr="003B2076">
        <w:rPr>
          <w:spacing w:val="0"/>
          <w:szCs w:val="22"/>
        </w:rPr>
        <w:t xml:space="preserve"> that are not connected to the </w:t>
      </w:r>
      <w:r w:rsidRPr="003B2076">
        <w:rPr>
          <w:b/>
          <w:spacing w:val="0"/>
          <w:szCs w:val="22"/>
        </w:rPr>
        <w:t>Distribution Network</w:t>
      </w:r>
      <w:r w:rsidRPr="003B2076">
        <w:rPr>
          <w:spacing w:val="0"/>
          <w:szCs w:val="22"/>
        </w:rPr>
        <w:t xml:space="preserve"> via an </w:t>
      </w:r>
      <w:r w:rsidRPr="003B2076">
        <w:rPr>
          <w:b/>
          <w:spacing w:val="0"/>
          <w:szCs w:val="22"/>
        </w:rPr>
        <w:t>Inverter</w:t>
      </w:r>
      <w:r w:rsidRPr="003B2076">
        <w:rPr>
          <w:spacing w:val="0"/>
          <w:szCs w:val="22"/>
        </w:rPr>
        <w:t xml:space="preserve"> as appropriate.</w:t>
      </w:r>
    </w:p>
    <w:p w14:paraId="15350B5D" w14:textId="77777777" w:rsidR="00DE3170" w:rsidRPr="003B2076" w:rsidRDefault="00DE3170" w:rsidP="00DE3170">
      <w:pPr>
        <w:widowControl w:val="0"/>
        <w:autoSpaceDE w:val="0"/>
        <w:autoSpaceDN w:val="0"/>
        <w:adjustRightInd w:val="0"/>
        <w:ind w:right="52"/>
        <w:rPr>
          <w:spacing w:val="0"/>
          <w:szCs w:val="22"/>
        </w:rPr>
      </w:pPr>
    </w:p>
    <w:p w14:paraId="2F01AC4D" w14:textId="1CB38CB7"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also applies to any </w:t>
      </w:r>
      <w:r w:rsidR="007E53B5" w:rsidRPr="00A068B0">
        <w:rPr>
          <w:spacing w:val="0"/>
          <w:szCs w:val="22"/>
        </w:rPr>
        <w:t>s</w:t>
      </w:r>
      <w:r w:rsidRPr="00A068B0">
        <w:rPr>
          <w:spacing w:val="0"/>
          <w:szCs w:val="22"/>
        </w:rPr>
        <w:t>ynchronous</w:t>
      </w:r>
      <w:r w:rsidRPr="003B2076">
        <w:rPr>
          <w:b/>
          <w:spacing w:val="0"/>
          <w:szCs w:val="22"/>
        </w:rPr>
        <w:t xml:space="preserve"> Micro-generators</w:t>
      </w:r>
      <w:r w:rsidRPr="003B2076">
        <w:rPr>
          <w:spacing w:val="0"/>
          <w:szCs w:val="22"/>
        </w:rPr>
        <w:t xml:space="preserve"> that are powered by stored </w:t>
      </w:r>
      <w:r w:rsidRPr="003B2076">
        <w:rPr>
          <w:spacing w:val="0"/>
          <w:szCs w:val="22"/>
        </w:rPr>
        <w:lastRenderedPageBreak/>
        <w:t>energy (</w:t>
      </w:r>
      <w:r w:rsidR="00410A30">
        <w:rPr>
          <w:spacing w:val="0"/>
          <w:szCs w:val="22"/>
        </w:rPr>
        <w:t>eg</w:t>
      </w:r>
      <w:r w:rsidRPr="003B2076">
        <w:rPr>
          <w:spacing w:val="0"/>
          <w:szCs w:val="22"/>
        </w:rPr>
        <w:t xml:space="preserve"> compressed air), but the requirement to demonstrate the </w:t>
      </w:r>
      <w:r w:rsidRPr="00A068B0">
        <w:rPr>
          <w:b/>
          <w:spacing w:val="0"/>
          <w:szCs w:val="22"/>
        </w:rPr>
        <w:t>LFSM-O</w:t>
      </w:r>
      <w:r w:rsidRPr="003B2076">
        <w:rPr>
          <w:spacing w:val="0"/>
          <w:szCs w:val="22"/>
        </w:rPr>
        <w:t xml:space="preserve"> will not be required.</w:t>
      </w:r>
    </w:p>
    <w:p w14:paraId="5371D501" w14:textId="77777777" w:rsidR="00DE3170" w:rsidRPr="00A068B0" w:rsidRDefault="00DE3170" w:rsidP="003E605B">
      <w:pPr>
        <w:widowControl w:val="0"/>
        <w:autoSpaceDE w:val="0"/>
        <w:autoSpaceDN w:val="0"/>
        <w:adjustRightInd w:val="0"/>
        <w:rPr>
          <w:spacing w:val="0"/>
        </w:rPr>
      </w:pPr>
    </w:p>
    <w:p w14:paraId="72707868" w14:textId="40009192" w:rsidR="00516465" w:rsidRPr="003B2076" w:rsidRDefault="003E605B" w:rsidP="003B7C17">
      <w:pPr>
        <w:pStyle w:val="ANNEX-heading2"/>
      </w:pPr>
      <w:r w:rsidRPr="003B2076">
        <w:t>Type Verification Functional Testing of the Interface Protection</w:t>
      </w:r>
    </w:p>
    <w:p w14:paraId="3D64E938" w14:textId="77777777" w:rsidR="003E605B" w:rsidRPr="00A068B0" w:rsidRDefault="003E605B" w:rsidP="003E605B">
      <w:pPr>
        <w:widowControl w:val="0"/>
        <w:autoSpaceDE w:val="0"/>
        <w:autoSpaceDN w:val="0"/>
        <w:adjustRightInd w:val="0"/>
        <w:ind w:right="53"/>
        <w:rPr>
          <w:spacing w:val="0"/>
          <w:sz w:val="20"/>
        </w:rPr>
      </w:pPr>
    </w:p>
    <w:p w14:paraId="56895D2A" w14:textId="5193C1D6" w:rsidR="003E605B" w:rsidRPr="00A068B0" w:rsidRDefault="003E605B" w:rsidP="003E605B">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p>
    <w:p w14:paraId="0B1B5C7C" w14:textId="77777777" w:rsidR="003E605B" w:rsidRPr="00A068B0" w:rsidRDefault="003E605B" w:rsidP="003E605B">
      <w:pPr>
        <w:widowControl w:val="0"/>
        <w:autoSpaceDE w:val="0"/>
        <w:autoSpaceDN w:val="0"/>
        <w:adjustRightInd w:val="0"/>
        <w:rPr>
          <w:spacing w:val="0"/>
        </w:rPr>
      </w:pPr>
    </w:p>
    <w:p w14:paraId="6EC7F211" w14:textId="6F218EE6" w:rsidR="003E605B" w:rsidRPr="00A068B0" w:rsidRDefault="003E605B" w:rsidP="003E605B">
      <w:pPr>
        <w:widowControl w:val="0"/>
        <w:autoSpaceDE w:val="0"/>
        <w:autoSpaceDN w:val="0"/>
        <w:adjustRightInd w:val="0"/>
        <w:rPr>
          <w:spacing w:val="0"/>
        </w:rPr>
      </w:pPr>
      <w:r w:rsidRPr="00A068B0">
        <w:rPr>
          <w:spacing w:val="0"/>
        </w:rPr>
        <w:t xml:space="preserve">The type testing can be done by the </w:t>
      </w:r>
      <w:r w:rsidRPr="00A068B0">
        <w:rPr>
          <w:b/>
          <w:spacing w:val="0"/>
        </w:rPr>
        <w:t>Manufacturer</w:t>
      </w:r>
      <w:r w:rsidR="00FE7F08" w:rsidRPr="00A068B0">
        <w:rPr>
          <w:spacing w:val="0"/>
        </w:rPr>
        <w:t xml:space="preserve"> of an individual component, </w:t>
      </w:r>
      <w:r w:rsidRPr="00A068B0">
        <w:rPr>
          <w:spacing w:val="0"/>
        </w:rPr>
        <w:t>by an external test house or by the supplier of the complete system, or any combination of them as appropriate.</w:t>
      </w:r>
    </w:p>
    <w:p w14:paraId="26EBACA3" w14:textId="77777777" w:rsidR="003E605B" w:rsidRPr="003B2076" w:rsidRDefault="003E605B" w:rsidP="003E605B">
      <w:pPr>
        <w:widowControl w:val="0"/>
        <w:autoSpaceDE w:val="0"/>
        <w:autoSpaceDN w:val="0"/>
        <w:adjustRightInd w:val="0"/>
        <w:rPr>
          <w:spacing w:val="0"/>
        </w:rPr>
      </w:pPr>
    </w:p>
    <w:p w14:paraId="079E6B5E" w14:textId="6AA7155E" w:rsidR="003E605B" w:rsidRPr="00A068B0" w:rsidRDefault="003E605B" w:rsidP="003E605B">
      <w:pPr>
        <w:widowControl w:val="0"/>
        <w:autoSpaceDE w:val="0"/>
        <w:autoSpaceDN w:val="0"/>
        <w:adjustRightInd w:val="0"/>
        <w:rPr>
          <w:spacing w:val="0"/>
        </w:rPr>
      </w:pPr>
      <w:r w:rsidRPr="003B2076">
        <w:rPr>
          <w:spacing w:val="0"/>
        </w:rPr>
        <w:t>The type testing</w:t>
      </w:r>
      <w:r w:rsidRPr="00A068B0">
        <w:rPr>
          <w:spacing w:val="0"/>
        </w:rPr>
        <w:t xml:space="preserve"> will verify that the operation of the </w:t>
      </w:r>
      <w:r w:rsidRPr="003B2076">
        <w:rPr>
          <w:b/>
          <w:vanish/>
          <w:spacing w:val="0"/>
        </w:rPr>
        <w:t>Micro-generator</w:t>
      </w:r>
      <w:r w:rsidRPr="00A068B0">
        <w:rPr>
          <w:spacing w:val="0"/>
        </w:rPr>
        <w:t xml:space="preserve"> </w:t>
      </w:r>
      <w:r w:rsidRPr="00A068B0">
        <w:rPr>
          <w:b/>
          <w:spacing w:val="0"/>
        </w:rPr>
        <w:t>Interface Protection</w:t>
      </w:r>
      <w:r w:rsidRPr="00A068B0">
        <w:rPr>
          <w:spacing w:val="0"/>
        </w:rPr>
        <w:t xml:space="preserve"> shall result:</w:t>
      </w:r>
    </w:p>
    <w:p w14:paraId="6389ABEB" w14:textId="26335351" w:rsidR="003E605B" w:rsidRPr="00A068B0" w:rsidRDefault="003E605B" w:rsidP="00830607">
      <w:pPr>
        <w:pStyle w:val="ListParagraph"/>
        <w:widowControl w:val="0"/>
        <w:numPr>
          <w:ilvl w:val="0"/>
          <w:numId w:val="37"/>
        </w:numPr>
        <w:autoSpaceDE w:val="0"/>
        <w:autoSpaceDN w:val="0"/>
        <w:adjustRightInd w:val="0"/>
        <w:spacing w:before="240" w:line="240" w:lineRule="auto"/>
        <w:jc w:val="both"/>
        <w:rPr>
          <w:rFonts w:ascii="Arial" w:hAnsi="Arial" w:cs="Arial"/>
        </w:rPr>
      </w:pPr>
      <w:r w:rsidRPr="00A068B0">
        <w:rPr>
          <w:rFonts w:ascii="Arial" w:hAnsi="Arial" w:cs="Arial"/>
        </w:rPr>
        <w:t xml:space="preserve">in the safe disconnection of the </w:t>
      </w:r>
      <w:r w:rsidR="00F6538A">
        <w:rPr>
          <w:rFonts w:ascii="Arial" w:hAnsi="Arial" w:cs="Arial"/>
          <w:b/>
        </w:rPr>
        <w:t>Micro-generator</w:t>
      </w:r>
      <w:r w:rsidRPr="00A068B0">
        <w:rPr>
          <w:rFonts w:ascii="Arial" w:hAnsi="Arial" w:cs="Arial"/>
        </w:rPr>
        <w:t xml:space="preserve"> from the </w:t>
      </w:r>
      <w:r w:rsidRPr="00A068B0">
        <w:rPr>
          <w:rFonts w:ascii="Arial" w:hAnsi="Arial" w:cs="Arial"/>
          <w:b/>
        </w:rPr>
        <w:t>DNO’s Distribution Network</w:t>
      </w:r>
      <w:r w:rsidRPr="00A068B0">
        <w:rPr>
          <w:rFonts w:ascii="Arial" w:hAnsi="Arial" w:cs="Arial"/>
        </w:rPr>
        <w:t xml:space="preserve"> in the event that the protec</w:t>
      </w:r>
      <w:r w:rsidR="001E7EC4" w:rsidRPr="00A068B0">
        <w:rPr>
          <w:rFonts w:ascii="Arial" w:hAnsi="Arial" w:cs="Arial"/>
        </w:rPr>
        <w:t>tion settings specified in T</w:t>
      </w:r>
      <w:r w:rsidRPr="00A068B0">
        <w:rPr>
          <w:rFonts w:ascii="Arial" w:hAnsi="Arial" w:cs="Arial"/>
        </w:rPr>
        <w:t>able 2 are exceeded; and</w:t>
      </w:r>
    </w:p>
    <w:p w14:paraId="01E245B1" w14:textId="1A0FFF07" w:rsidR="003E605B" w:rsidRPr="00A068B0" w:rsidRDefault="003E605B" w:rsidP="00830607">
      <w:pPr>
        <w:pStyle w:val="ListParagraph"/>
        <w:widowControl w:val="0"/>
        <w:numPr>
          <w:ilvl w:val="0"/>
          <w:numId w:val="37"/>
        </w:numPr>
        <w:autoSpaceDE w:val="0"/>
        <w:autoSpaceDN w:val="0"/>
        <w:adjustRightInd w:val="0"/>
        <w:spacing w:before="120" w:line="240" w:lineRule="auto"/>
        <w:contextualSpacing w:val="0"/>
        <w:jc w:val="both"/>
        <w:rPr>
          <w:rFonts w:ascii="Arial" w:hAnsi="Arial" w:cs="Arial"/>
        </w:rPr>
      </w:pPr>
      <w:r w:rsidRPr="00A068B0">
        <w:rPr>
          <w:rFonts w:ascii="Arial" w:hAnsi="Arial" w:cs="Arial"/>
        </w:rPr>
        <w:t xml:space="preserve">in the </w:t>
      </w:r>
      <w:r w:rsidR="00F6538A">
        <w:rPr>
          <w:rFonts w:ascii="Arial" w:hAnsi="Arial" w:cs="Arial"/>
          <w:b/>
        </w:rPr>
        <w:t>Micro-generator</w:t>
      </w:r>
      <w:r w:rsidRPr="00A068B0">
        <w:rPr>
          <w:rFonts w:ascii="Arial" w:hAnsi="Arial" w:cs="Arial"/>
        </w:rPr>
        <w:t xml:space="preserve"> remaining connected to the </w:t>
      </w:r>
      <w:r w:rsidRPr="00A068B0">
        <w:rPr>
          <w:rFonts w:ascii="Arial" w:hAnsi="Arial" w:cs="Arial"/>
          <w:b/>
        </w:rPr>
        <w:t>DNO’s Distribution Network</w:t>
      </w:r>
      <w:r w:rsidRPr="00A068B0">
        <w:rPr>
          <w:rFonts w:ascii="Arial" w:hAnsi="Arial" w:cs="Arial"/>
        </w:rPr>
        <w:t xml:space="preserve"> while </w:t>
      </w:r>
      <w:r w:rsidRPr="00A068B0">
        <w:rPr>
          <w:rFonts w:ascii="Arial" w:hAnsi="Arial" w:cs="Arial"/>
          <w:b/>
          <w:lang w:val="en-US"/>
        </w:rPr>
        <w:t>Distribution</w:t>
      </w:r>
      <w:r w:rsidRPr="00A068B0">
        <w:rPr>
          <w:rFonts w:ascii="Arial" w:hAnsi="Arial" w:cs="Arial"/>
          <w:b/>
        </w:rPr>
        <w:t xml:space="preserve"> Network</w:t>
      </w:r>
      <w:r w:rsidRPr="00A068B0">
        <w:rPr>
          <w:rFonts w:ascii="Arial" w:hAnsi="Arial" w:cs="Arial"/>
        </w:rPr>
        <w:t xml:space="preserve"> conditions are:</w:t>
      </w:r>
    </w:p>
    <w:p w14:paraId="60984FA5" w14:textId="2F942D5E" w:rsidR="003E605B" w:rsidRPr="00A068B0" w:rsidRDefault="003E605B" w:rsidP="00830607">
      <w:pPr>
        <w:pStyle w:val="ListParagraph"/>
        <w:widowControl w:val="0"/>
        <w:numPr>
          <w:ilvl w:val="1"/>
          <w:numId w:val="32"/>
        </w:numPr>
        <w:tabs>
          <w:tab w:val="num" w:pos="360"/>
        </w:tabs>
        <w:autoSpaceDE w:val="0"/>
        <w:autoSpaceDN w:val="0"/>
        <w:adjustRightInd w:val="0"/>
        <w:spacing w:before="120" w:after="0" w:line="240" w:lineRule="auto"/>
        <w:contextualSpacing w:val="0"/>
        <w:jc w:val="both"/>
        <w:rPr>
          <w:rFonts w:ascii="Arial" w:hAnsi="Arial" w:cs="Arial"/>
        </w:rPr>
      </w:pPr>
      <w:r w:rsidRPr="00A068B0">
        <w:rPr>
          <w:rFonts w:ascii="Arial" w:hAnsi="Arial" w:cs="Arial"/>
        </w:rPr>
        <w:t>within the envelope specified by the settings plus and minus the tolerances specified for equi</w:t>
      </w:r>
      <w:r w:rsidR="00B24665" w:rsidRPr="00A068B0">
        <w:rPr>
          <w:rFonts w:ascii="Arial" w:hAnsi="Arial" w:cs="Arial"/>
        </w:rPr>
        <w:t>pment operation in T</w:t>
      </w:r>
      <w:r w:rsidRPr="00A068B0">
        <w:rPr>
          <w:rFonts w:ascii="Arial" w:hAnsi="Arial" w:cs="Arial"/>
        </w:rPr>
        <w:t xml:space="preserve">able 2; and </w:t>
      </w:r>
    </w:p>
    <w:p w14:paraId="4E345D8F" w14:textId="76150192" w:rsidR="003E605B" w:rsidRDefault="003E605B" w:rsidP="00830607">
      <w:pPr>
        <w:pStyle w:val="ListParagraph"/>
        <w:widowControl w:val="0"/>
        <w:numPr>
          <w:ilvl w:val="1"/>
          <w:numId w:val="32"/>
        </w:numPr>
        <w:tabs>
          <w:tab w:val="num" w:pos="360"/>
        </w:tabs>
        <w:autoSpaceDE w:val="0"/>
        <w:autoSpaceDN w:val="0"/>
        <w:adjustRightInd w:val="0"/>
        <w:spacing w:after="0" w:line="240" w:lineRule="auto"/>
        <w:ind w:right="53"/>
        <w:jc w:val="both"/>
        <w:rPr>
          <w:rFonts w:ascii="Arial" w:hAnsi="Arial" w:cs="Arial"/>
        </w:rPr>
      </w:pPr>
      <w:r w:rsidRPr="00A068B0">
        <w:rPr>
          <w:rFonts w:ascii="Arial" w:hAnsi="Arial" w:cs="Arial"/>
        </w:rPr>
        <w:t>within the t</w:t>
      </w:r>
      <w:r w:rsidRPr="003B2076">
        <w:rPr>
          <w:rFonts w:ascii="Arial" w:hAnsi="Arial" w:cs="Arial"/>
        </w:rPr>
        <w:t>ime</w:t>
      </w:r>
      <w:r w:rsidR="00B24665" w:rsidRPr="00A068B0">
        <w:rPr>
          <w:rFonts w:ascii="Arial" w:hAnsi="Arial" w:cs="Arial"/>
        </w:rPr>
        <w:t xml:space="preserve"> delay settings specified in T</w:t>
      </w:r>
      <w:r w:rsidRPr="00A068B0">
        <w:rPr>
          <w:rFonts w:ascii="Arial" w:hAnsi="Arial" w:cs="Arial"/>
        </w:rPr>
        <w:t>able 2.</w:t>
      </w:r>
    </w:p>
    <w:p w14:paraId="26A07380" w14:textId="0657AE6F" w:rsidR="00C841D0" w:rsidRPr="00AE30ED" w:rsidRDefault="00C841D0" w:rsidP="00830607">
      <w:pPr>
        <w:pStyle w:val="ANNEX-heading3"/>
        <w:numPr>
          <w:ilvl w:val="3"/>
          <w:numId w:val="12"/>
        </w:numPr>
        <w:spacing w:before="120" w:after="120"/>
      </w:pPr>
      <w:r w:rsidRPr="009A1D22">
        <w:t>Disconnection times</w:t>
      </w:r>
    </w:p>
    <w:p w14:paraId="6A2EA3C2" w14:textId="35E560A7" w:rsidR="00C841D0" w:rsidRPr="00A068B0" w:rsidRDefault="00C841D0" w:rsidP="00C841D0">
      <w:pPr>
        <w:rPr>
          <w:spacing w:val="0"/>
        </w:rPr>
      </w:pPr>
      <w:bookmarkStart w:id="523" w:name="_Hlk503243890"/>
      <w:r w:rsidRPr="00A068B0">
        <w:rPr>
          <w:spacing w:val="0"/>
        </w:rPr>
        <w:t>The minimum trip time delay settings, for over / under voltage, over / under frequency and loss of mains tests below, are presented in Table 2.</w:t>
      </w:r>
    </w:p>
    <w:p w14:paraId="1A4D4B2E" w14:textId="77777777" w:rsidR="00C841D0" w:rsidRPr="00A068B0" w:rsidRDefault="00C841D0" w:rsidP="00C841D0">
      <w:pPr>
        <w:rPr>
          <w:spacing w:val="0"/>
        </w:rPr>
      </w:pPr>
    </w:p>
    <w:p w14:paraId="2249E74C" w14:textId="77777777" w:rsidR="00C841D0" w:rsidRPr="00A068B0" w:rsidRDefault="00C841D0" w:rsidP="00C841D0">
      <w:pPr>
        <w:rPr>
          <w:spacing w:val="0"/>
        </w:rPr>
      </w:pPr>
      <w:r w:rsidRPr="00A068B0">
        <w:rPr>
          <w:spacing w:val="0"/>
        </w:rPr>
        <w:t>For over / under voltage, over / under frequency and loss of mains tests, reconnection shall be checked as detailed below.</w:t>
      </w:r>
    </w:p>
    <w:p w14:paraId="083B224F" w14:textId="77777777" w:rsidR="00C841D0" w:rsidRPr="00A068B0" w:rsidRDefault="00C841D0" w:rsidP="00C841D0">
      <w:pPr>
        <w:rPr>
          <w:spacing w:val="0"/>
        </w:rPr>
      </w:pPr>
    </w:p>
    <w:p w14:paraId="1DCE5E4F" w14:textId="2C2BAE07" w:rsidR="00C841D0" w:rsidRPr="009A1D22" w:rsidRDefault="00C841D0" w:rsidP="00A068B0">
      <w:r w:rsidRPr="00A068B0">
        <w:rPr>
          <w:spacing w:val="0"/>
        </w:rPr>
        <w:t xml:space="preserve">In some systems it may be safer and more convenient to test the trip delay time and the disconnection time separately. This will allow the trip delay time to be measured in a test environment (in a similar way as for a protection relay). The disconnection time can be measured in the </w:t>
      </w:r>
      <w:r w:rsidRPr="00A068B0">
        <w:rPr>
          <w:b/>
          <w:spacing w:val="0"/>
        </w:rPr>
        <w:t>Mi</w:t>
      </w:r>
      <w:r w:rsidR="004D2414">
        <w:rPr>
          <w:b/>
          <w:spacing w:val="0"/>
        </w:rPr>
        <w:t>c</w:t>
      </w:r>
      <w:r w:rsidRPr="00A068B0">
        <w:rPr>
          <w:b/>
          <w:spacing w:val="0"/>
        </w:rPr>
        <w:t>ro-generator</w:t>
      </w:r>
      <w:r w:rsidRPr="00A068B0">
        <w:rPr>
          <w:spacing w:val="0"/>
        </w:rPr>
        <w:t xml:space="preserve"> normal operation, allowing accurate measurement with correct inertia and prime mover characteristics. This is permitted providing the total disconnection time does not exceed the value specified in Table 2. When measuring the disconnection time where the </w:t>
      </w:r>
      <w:r w:rsidRPr="00A068B0">
        <w:rPr>
          <w:b/>
          <w:spacing w:val="0"/>
        </w:rPr>
        <w:t>Interface Protection</w:t>
      </w:r>
      <w:r w:rsidRPr="00A068B0">
        <w:rPr>
          <w:spacing w:val="0"/>
        </w:rPr>
        <w:t xml:space="preserve"> is included in the </w:t>
      </w:r>
      <w:r w:rsidRPr="00A068B0">
        <w:rPr>
          <w:b/>
          <w:spacing w:val="0"/>
        </w:rPr>
        <w:t>Controller</w:t>
      </w:r>
      <w:r w:rsidRPr="00A068B0">
        <w:rPr>
          <w:spacing w:val="0"/>
        </w:rPr>
        <w:t>, 5 s disconnections should be initiated, and the average time recorded.</w:t>
      </w:r>
    </w:p>
    <w:bookmarkEnd w:id="523"/>
    <w:p w14:paraId="012F30E4" w14:textId="77777777" w:rsidR="00C841D0" w:rsidRPr="00AE30ED" w:rsidRDefault="00C841D0" w:rsidP="00A068B0">
      <w:pPr>
        <w:widowControl w:val="0"/>
        <w:autoSpaceDE w:val="0"/>
        <w:autoSpaceDN w:val="0"/>
        <w:adjustRightInd w:val="0"/>
        <w:ind w:right="53"/>
      </w:pPr>
    </w:p>
    <w:p w14:paraId="0369FEF8" w14:textId="09E64DC5" w:rsidR="003E605B" w:rsidRPr="003B2076" w:rsidRDefault="00516465" w:rsidP="003B7C17">
      <w:pPr>
        <w:pStyle w:val="ANNEX-heading3"/>
      </w:pPr>
      <w:r w:rsidRPr="003B2076">
        <w:t>A.2.2.</w:t>
      </w:r>
      <w:r w:rsidR="008070FC" w:rsidRPr="003B2076">
        <w:t>2</w:t>
      </w:r>
      <w:r w:rsidRPr="003B2076">
        <w:t xml:space="preserve"> </w:t>
      </w:r>
      <w:r w:rsidRPr="003B2076">
        <w:tab/>
        <w:t>O</w:t>
      </w:r>
      <w:r w:rsidR="003E605B" w:rsidRPr="003B2076">
        <w:t>ver / Under Voltage</w:t>
      </w:r>
    </w:p>
    <w:p w14:paraId="66F8C9C2" w14:textId="77777777" w:rsidR="003E605B" w:rsidRPr="00A068B0" w:rsidRDefault="003E605B" w:rsidP="003E605B">
      <w:pPr>
        <w:rPr>
          <w:bCs/>
          <w:spacing w:val="0"/>
          <w:sz w:val="20"/>
        </w:rPr>
      </w:pPr>
      <w:bookmarkStart w:id="524" w:name="_Hlk503244791"/>
    </w:p>
    <w:p w14:paraId="14671795" w14:textId="2714E097" w:rsidR="003E605B" w:rsidRPr="00A068B0" w:rsidRDefault="003E605B" w:rsidP="003E605B">
      <w:pPr>
        <w:rPr>
          <w:bCs/>
          <w:spacing w:val="0"/>
        </w:rPr>
      </w:pPr>
      <w:r w:rsidRPr="00A068B0">
        <w:rPr>
          <w:bCs/>
          <w:spacing w:val="0"/>
        </w:rPr>
        <w:t>In addition to the EN 50438 over / under voltage tests the tests in this paragraph shall be undertaken.</w:t>
      </w:r>
    </w:p>
    <w:p w14:paraId="64DBF2E0" w14:textId="77777777" w:rsidR="003E605B" w:rsidRPr="00A068B0" w:rsidRDefault="003E605B" w:rsidP="003E605B">
      <w:pPr>
        <w:widowControl w:val="0"/>
        <w:autoSpaceDE w:val="0"/>
        <w:autoSpaceDN w:val="0"/>
        <w:adjustRightInd w:val="0"/>
        <w:rPr>
          <w:spacing w:val="0"/>
        </w:rPr>
      </w:pPr>
    </w:p>
    <w:p w14:paraId="52007E67" w14:textId="7B5A3C4F" w:rsidR="003E605B" w:rsidRPr="00A068B0" w:rsidRDefault="003E605B" w:rsidP="003E605B">
      <w:pPr>
        <w:widowControl w:val="0"/>
        <w:autoSpaceDE w:val="0"/>
        <w:autoSpaceDN w:val="0"/>
        <w:adjustRightInd w:val="0"/>
        <w:rPr>
          <w:spacing w:val="0"/>
        </w:rPr>
      </w:pPr>
      <w:r w:rsidRPr="00A068B0">
        <w:rPr>
          <w:spacing w:val="0"/>
        </w:rPr>
        <w:t xml:space="preserve">The </w:t>
      </w:r>
      <w:r w:rsidR="00C3060A" w:rsidRPr="00A068B0">
        <w:rPr>
          <w:b/>
          <w:spacing w:val="0"/>
        </w:rPr>
        <w:t>Interface Protection</w:t>
      </w:r>
      <w:r w:rsidR="00640267">
        <w:rPr>
          <w:spacing w:val="0"/>
        </w:rPr>
        <w:t xml:space="preserve"> </w:t>
      </w:r>
      <w:r w:rsidRPr="00A068B0">
        <w:rPr>
          <w:spacing w:val="0"/>
        </w:rPr>
        <w:t xml:space="preserve">shall be tested by operating the </w:t>
      </w:r>
      <w:r w:rsidRPr="00A068B0">
        <w:rPr>
          <w:b/>
          <w:spacing w:val="0"/>
        </w:rPr>
        <w:t>Controller</w:t>
      </w:r>
      <w:r w:rsidRPr="00A068B0">
        <w:rPr>
          <w:spacing w:val="0"/>
        </w:rPr>
        <w:t xml:space="preserve"> in parallel with a variable AC test supply,</w:t>
      </w:r>
      <w:r w:rsidR="008C3275">
        <w:rPr>
          <w:spacing w:val="0"/>
        </w:rPr>
        <w:t xml:space="preserve"> as an example </w:t>
      </w:r>
      <w:r w:rsidRPr="00A068B0">
        <w:rPr>
          <w:spacing w:val="0"/>
        </w:rPr>
        <w:t xml:space="preserve">see </w:t>
      </w:r>
      <w:r w:rsidR="00FE7F08" w:rsidRPr="00A068B0">
        <w:rPr>
          <w:spacing w:val="0"/>
        </w:rPr>
        <w:t>F</w:t>
      </w:r>
      <w:r w:rsidRPr="00A068B0">
        <w:rPr>
          <w:spacing w:val="0"/>
        </w:rPr>
        <w:t xml:space="preserve">igure </w:t>
      </w:r>
      <w:r w:rsidR="00B24665" w:rsidRPr="00A068B0">
        <w:rPr>
          <w:spacing w:val="0"/>
        </w:rPr>
        <w:t>A2.1</w:t>
      </w:r>
      <w:r w:rsidRPr="00A068B0">
        <w:rPr>
          <w:spacing w:val="0"/>
        </w:rPr>
        <w:t>. Correct protection and ride-through operation shall be confirmed</w:t>
      </w:r>
      <w:r w:rsidRPr="00A068B0">
        <w:rPr>
          <w:b/>
          <w:spacing w:val="0"/>
        </w:rPr>
        <w:t>.</w:t>
      </w:r>
      <w:r w:rsidRPr="00A068B0">
        <w:rPr>
          <w:spacing w:val="0"/>
        </w:rPr>
        <w:t xml:space="preserve"> The set points for over and under voltage at which the </w:t>
      </w:r>
      <w:r w:rsidR="008070FC" w:rsidRPr="00A068B0">
        <w:rPr>
          <w:b/>
          <w:spacing w:val="0"/>
        </w:rPr>
        <w:t>Interface Protection</w:t>
      </w:r>
      <w:r w:rsidR="0025429E">
        <w:rPr>
          <w:b/>
          <w:spacing w:val="0"/>
        </w:rPr>
        <w:t xml:space="preserve"> </w:t>
      </w:r>
      <w:r w:rsidRPr="00A068B0">
        <w:rPr>
          <w:spacing w:val="0"/>
        </w:rPr>
        <w:t xml:space="preserve"> disconnects from the supply will be established by varying the AC supply voltage.  The disconnect sequence should be in</w:t>
      </w:r>
      <w:r w:rsidR="00B24665" w:rsidRPr="00A068B0">
        <w:rPr>
          <w:spacing w:val="0"/>
        </w:rPr>
        <w:t xml:space="preserve">itiated when the </w:t>
      </w:r>
      <w:r w:rsidR="008070FC" w:rsidRPr="00A068B0">
        <w:rPr>
          <w:spacing w:val="0"/>
        </w:rPr>
        <w:t xml:space="preserve">network </w:t>
      </w:r>
      <w:r w:rsidR="00B24665" w:rsidRPr="00A068B0">
        <w:rPr>
          <w:spacing w:val="0"/>
        </w:rPr>
        <w:t>conditions of T</w:t>
      </w:r>
      <w:r w:rsidRPr="00A068B0">
        <w:rPr>
          <w:spacing w:val="0"/>
        </w:rPr>
        <w:t>able 2 are met, otherwise normal operation should continue.</w:t>
      </w:r>
    </w:p>
    <w:p w14:paraId="114F59CF" w14:textId="77777777" w:rsidR="003E605B" w:rsidRPr="00A068B0" w:rsidRDefault="003E605B" w:rsidP="003E605B">
      <w:pPr>
        <w:autoSpaceDE w:val="0"/>
        <w:autoSpaceDN w:val="0"/>
        <w:rPr>
          <w:spacing w:val="0"/>
        </w:rPr>
      </w:pPr>
    </w:p>
    <w:p w14:paraId="77FE15FF" w14:textId="655EE848" w:rsidR="003E605B" w:rsidRPr="00A068B0" w:rsidRDefault="003E605B" w:rsidP="003E605B">
      <w:pPr>
        <w:autoSpaceDE w:val="0"/>
        <w:autoSpaceDN w:val="0"/>
        <w:rPr>
          <w:spacing w:val="0"/>
        </w:rPr>
      </w:pPr>
      <w:r w:rsidRPr="00A068B0">
        <w:rPr>
          <w:spacing w:val="0"/>
        </w:rPr>
        <w:lastRenderedPageBreak/>
        <w:t xml:space="preserve">To establish </w:t>
      </w:r>
      <w:r w:rsidR="008070FC" w:rsidRPr="00A068B0">
        <w:rPr>
          <w:spacing w:val="0"/>
        </w:rPr>
        <w:t xml:space="preserve">the certified </w:t>
      </w:r>
      <w:r w:rsidRPr="00A068B0">
        <w:rPr>
          <w:spacing w:val="0"/>
        </w:rPr>
        <w:t xml:space="preserve">trip voltage, the test voltage should be applied in steps of ± 0.5% </w:t>
      </w:r>
      <w:r w:rsidR="008070FC" w:rsidRPr="00A068B0">
        <w:rPr>
          <w:spacing w:val="0"/>
        </w:rPr>
        <w:t>of setting</w:t>
      </w:r>
      <w:r w:rsidRPr="00A068B0">
        <w:rPr>
          <w:spacing w:val="0"/>
        </w:rPr>
        <w:t xml:space="preserve"> for a duration that is longer than the trip time delay, for example 1 s in the case of a delay setting of 0.5 s. </w:t>
      </w:r>
      <w:r w:rsidR="008070FC" w:rsidRPr="00A068B0">
        <w:rPr>
          <w:spacing w:val="0"/>
        </w:rPr>
        <w:t xml:space="preserve">It will be necessary to carry out five tests for each trip setting. </w:t>
      </w:r>
      <w:r w:rsidRPr="00A068B0">
        <w:rPr>
          <w:spacing w:val="0"/>
        </w:rPr>
        <w:t>The test voltage at which this trip occur</w:t>
      </w:r>
      <w:r w:rsidR="008C3275">
        <w:rPr>
          <w:spacing w:val="0"/>
        </w:rPr>
        <w:t xml:space="preserve">s </w:t>
      </w:r>
      <w:r w:rsidRPr="00A068B0">
        <w:rPr>
          <w:spacing w:val="0"/>
        </w:rPr>
        <w:t>is to be recorded</w:t>
      </w:r>
      <w:r w:rsidR="008070FC" w:rsidRPr="00A068B0">
        <w:rPr>
          <w:spacing w:val="0"/>
        </w:rPr>
        <w:t xml:space="preserve"> as the certified trip voltage</w:t>
      </w:r>
      <w:r w:rsidRPr="00A068B0">
        <w:rPr>
          <w:spacing w:val="0"/>
        </w:rPr>
        <w:t xml:space="preserve">.  </w:t>
      </w:r>
    </w:p>
    <w:p w14:paraId="5C77E462" w14:textId="77777777" w:rsidR="003E605B" w:rsidRPr="00A068B0" w:rsidRDefault="003E605B" w:rsidP="003E605B">
      <w:pPr>
        <w:autoSpaceDE w:val="0"/>
        <w:autoSpaceDN w:val="0"/>
        <w:rPr>
          <w:spacing w:val="0"/>
        </w:rPr>
      </w:pPr>
    </w:p>
    <w:p w14:paraId="28EA82EF" w14:textId="4EB55B4A" w:rsidR="008070FC" w:rsidRPr="003B2076" w:rsidRDefault="003E605B" w:rsidP="003E605B">
      <w:pPr>
        <w:autoSpaceDE w:val="0"/>
        <w:autoSpaceDN w:val="0"/>
        <w:rPr>
          <w:spacing w:val="0"/>
        </w:rPr>
      </w:pPr>
      <w:r w:rsidRPr="00A068B0">
        <w:rPr>
          <w:spacing w:val="0"/>
        </w:rPr>
        <w:t>To establish the</w:t>
      </w:r>
      <w:r w:rsidR="008070FC" w:rsidRPr="00A068B0">
        <w:rPr>
          <w:spacing w:val="0"/>
        </w:rPr>
        <w:t xml:space="preserve"> certified</w:t>
      </w:r>
      <w:r w:rsidRPr="00A068B0">
        <w:rPr>
          <w:spacing w:val="0"/>
        </w:rPr>
        <w:t xml:space="preserve"> trip time, the test voltage should be applied starting from </w:t>
      </w:r>
      <w:r w:rsidR="008070FC" w:rsidRPr="00A068B0">
        <w:rPr>
          <w:spacing w:val="0"/>
        </w:rPr>
        <w:t>± 1.8%</w:t>
      </w:r>
      <w:r w:rsidRPr="00A068B0">
        <w:rPr>
          <w:spacing w:val="0"/>
        </w:rPr>
        <w:t xml:space="preserve"> below</w:t>
      </w:r>
      <w:r w:rsidR="008070FC" w:rsidRPr="00A068B0">
        <w:rPr>
          <w:spacing w:val="0"/>
        </w:rPr>
        <w:t xml:space="preserve"> </w:t>
      </w:r>
      <w:r w:rsidRPr="00A068B0">
        <w:rPr>
          <w:spacing w:val="0"/>
        </w:rPr>
        <w:t xml:space="preserve">the </w:t>
      </w:r>
      <w:r w:rsidR="008070FC" w:rsidRPr="00A068B0">
        <w:rPr>
          <w:spacing w:val="0"/>
        </w:rPr>
        <w:t>certified</w:t>
      </w:r>
      <w:r w:rsidRPr="00A068B0">
        <w:rPr>
          <w:spacing w:val="0"/>
        </w:rPr>
        <w:t xml:space="preserve"> trip voltage </w:t>
      </w:r>
      <w:r w:rsidR="008070FC" w:rsidRPr="00A068B0">
        <w:rPr>
          <w:spacing w:val="0"/>
        </w:rPr>
        <w:t xml:space="preserve">in a step of at least ± 0.5% of setting for a duration that is longer than the trip time delay, for example 1 s in the case of a delay setting of 0.5 s. Where the </w:t>
      </w:r>
      <w:r w:rsidR="008070FC" w:rsidRPr="00A068B0">
        <w:rPr>
          <w:b/>
          <w:spacing w:val="0"/>
        </w:rPr>
        <w:t>Interface Protection</w:t>
      </w:r>
      <w:r w:rsidR="008070FC" w:rsidRPr="003B2076">
        <w:rPr>
          <w:b/>
          <w:spacing w:val="0"/>
        </w:rPr>
        <w:t xml:space="preserve"> </w:t>
      </w:r>
      <w:r w:rsidR="008070FC" w:rsidRPr="003B2076">
        <w:rPr>
          <w:spacing w:val="0"/>
        </w:rPr>
        <w:t xml:space="preserve">functionality is implemented in the </w:t>
      </w:r>
      <w:r w:rsidR="008070FC" w:rsidRPr="00A068B0">
        <w:rPr>
          <w:b/>
          <w:spacing w:val="0"/>
        </w:rPr>
        <w:t>Controller</w:t>
      </w:r>
      <w:r w:rsidR="008070FC" w:rsidRPr="003B2076">
        <w:rPr>
          <w:spacing w:val="0"/>
        </w:rPr>
        <w:t>, it will be necessary</w:t>
      </w:r>
      <w:r w:rsidR="00153C87" w:rsidRPr="003B2076">
        <w:rPr>
          <w:spacing w:val="0"/>
        </w:rPr>
        <w:t xml:space="preserve"> to carry out five tests for each trip setting. The longest trip time is to be recorded as the certified trip time.</w:t>
      </w:r>
    </w:p>
    <w:p w14:paraId="0EDBEEC9" w14:textId="7C39CF5F" w:rsidR="00153C87" w:rsidRPr="003B2076" w:rsidRDefault="00153C87" w:rsidP="003E605B">
      <w:pPr>
        <w:autoSpaceDE w:val="0"/>
        <w:autoSpaceDN w:val="0"/>
        <w:rPr>
          <w:spacing w:val="0"/>
        </w:rPr>
      </w:pPr>
    </w:p>
    <w:p w14:paraId="28799B9B" w14:textId="7403137D" w:rsidR="00153C87" w:rsidRPr="003B2076" w:rsidRDefault="00153C87" w:rsidP="00153C87">
      <w:pPr>
        <w:widowControl w:val="0"/>
        <w:autoSpaceDE w:val="0"/>
        <w:autoSpaceDN w:val="0"/>
        <w:adjustRightInd w:val="0"/>
        <w:rPr>
          <w:spacing w:val="0"/>
          <w:szCs w:val="22"/>
        </w:rPr>
      </w:pPr>
      <w:r w:rsidRPr="003B2076">
        <w:rPr>
          <w:spacing w:val="0"/>
          <w:szCs w:val="22"/>
        </w:rPr>
        <w:t xml:space="preserve">For example, to test overvoltage setting stage 1 which is required to be set at </w:t>
      </w:r>
      <w:r w:rsidRPr="003B2076">
        <w:rPr>
          <w:bCs/>
          <w:spacing w:val="0"/>
          <w:szCs w:val="22"/>
        </w:rPr>
        <w:t>nominally</w:t>
      </w:r>
      <w:r w:rsidRPr="003B2076">
        <w:rPr>
          <w:spacing w:val="0"/>
          <w:szCs w:val="22"/>
        </w:rPr>
        <w:t xml:space="preserve"> 262.2 </w:t>
      </w:r>
      <w:r w:rsidRPr="003B2076">
        <w:rPr>
          <w:bCs/>
          <w:spacing w:val="0"/>
          <w:szCs w:val="22"/>
        </w:rPr>
        <w:t>V</w:t>
      </w:r>
      <w:r w:rsidRPr="003B2076">
        <w:rPr>
          <w:spacing w:val="0"/>
          <w:szCs w:val="22"/>
        </w:rPr>
        <w:t xml:space="preserve"> the circuit can be set up as shown below and the voltage adjusted to 254.2 V. In integrated designs where there is no separate way of establishing that the </w:t>
      </w:r>
      <w:r w:rsidRPr="003B2076">
        <w:rPr>
          <w:b/>
          <w:spacing w:val="0"/>
          <w:szCs w:val="22"/>
        </w:rPr>
        <w:t>Micro-generator</w:t>
      </w:r>
      <w:r w:rsidRPr="003B2076">
        <w:rPr>
          <w:spacing w:val="0"/>
          <w:szCs w:val="22"/>
        </w:rPr>
        <w:t xml:space="preserve"> is disconnected, the </w:t>
      </w:r>
      <w:r w:rsidRPr="003B2076">
        <w:rPr>
          <w:b/>
          <w:spacing w:val="0"/>
          <w:szCs w:val="22"/>
        </w:rPr>
        <w:t>Micro-generator</w:t>
      </w:r>
      <w:r w:rsidRPr="003B2076">
        <w:rPr>
          <w:spacing w:val="0"/>
          <w:szCs w:val="22"/>
        </w:rPr>
        <w:t xml:space="preserve"> should be powered up to export a measurable amount of energy so that it can be confirmed that the</w:t>
      </w:r>
      <w:r w:rsidRPr="003B2076">
        <w:rPr>
          <w:b/>
          <w:spacing w:val="0"/>
          <w:szCs w:val="22"/>
        </w:rPr>
        <w:t xml:space="preserve"> Micro-generator</w:t>
      </w:r>
      <w:r w:rsidRPr="003B2076">
        <w:rPr>
          <w:spacing w:val="0"/>
          <w:szCs w:val="22"/>
        </w:rPr>
        <w:t xml:space="preserve"> has ceased to output energy.  The variable voltage supply is then increased in steps of no more than 0.5% of nominal voltage (1.15 V) maintaining the voltage for at least 1.5 s (trip time plus 0.5 s) at each voltage level. At each voltage level confirmation that the </w:t>
      </w:r>
      <w:r w:rsidRPr="003B2076">
        <w:rPr>
          <w:b/>
          <w:spacing w:val="0"/>
          <w:szCs w:val="22"/>
        </w:rPr>
        <w:t>Micro-generator</w:t>
      </w:r>
      <w:r w:rsidRPr="003B2076">
        <w:rPr>
          <w:spacing w:val="0"/>
          <w:szCs w:val="22"/>
        </w:rPr>
        <w:t xml:space="preserve"> has not tripped after the 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3B2076">
        <w:rPr>
          <w:bCs/>
          <w:spacing w:val="0"/>
          <w:szCs w:val="22"/>
        </w:rPr>
        <w:t>being</w:t>
      </w:r>
      <w:r w:rsidRPr="003B2076">
        <w:rPr>
          <w:spacing w:val="0"/>
          <w:szCs w:val="22"/>
        </w:rPr>
        <w:t xml:space="preserve"> </w:t>
      </w:r>
      <w:r w:rsidRPr="003B2076">
        <w:rPr>
          <w:bCs/>
          <w:spacing w:val="0"/>
          <w:szCs w:val="22"/>
        </w:rPr>
        <w:t>261 V</w:t>
      </w:r>
      <w:r w:rsidRPr="003B2076">
        <w:rPr>
          <w:spacing w:val="0"/>
          <w:szCs w:val="22"/>
        </w:rPr>
        <w:t xml:space="preserve">. The variable voltage supply should be set to </w:t>
      </w:r>
      <w:r w:rsidRPr="003B2076">
        <w:rPr>
          <w:bCs/>
          <w:spacing w:val="0"/>
          <w:szCs w:val="22"/>
        </w:rPr>
        <w:t>257 V</w:t>
      </w:r>
      <w:r w:rsidR="00EF4095">
        <w:rPr>
          <w:bCs/>
          <w:spacing w:val="0"/>
          <w:szCs w:val="22"/>
        </w:rPr>
        <w:t>,</w:t>
      </w:r>
      <w:r w:rsidRPr="003B2076">
        <w:rPr>
          <w:spacing w:val="0"/>
          <w:szCs w:val="22"/>
        </w:rPr>
        <w:t xml:space="preserve"> the </w:t>
      </w:r>
      <w:r w:rsidRPr="003B2076">
        <w:rPr>
          <w:b/>
          <w:spacing w:val="0"/>
          <w:szCs w:val="22"/>
        </w:rPr>
        <w:t>Micro-generator</w:t>
      </w:r>
      <w:r w:rsidRPr="003B2076">
        <w:rPr>
          <w:b/>
          <w:bCs/>
          <w:spacing w:val="0"/>
          <w:szCs w:val="22"/>
        </w:rPr>
        <w:t xml:space="preserve"> </w:t>
      </w:r>
      <w:r w:rsidRPr="003B2076">
        <w:rPr>
          <w:spacing w:val="0"/>
          <w:szCs w:val="22"/>
        </w:rPr>
        <w:t xml:space="preserve">set to produce a measurable output (if necessary) and then the voltage raised to </w:t>
      </w:r>
      <w:r w:rsidRPr="003B2076">
        <w:rPr>
          <w:bCs/>
          <w:spacing w:val="0"/>
          <w:szCs w:val="22"/>
        </w:rPr>
        <w:t>265 V</w:t>
      </w:r>
      <w:r w:rsidRPr="003B2076">
        <w:rPr>
          <w:spacing w:val="0"/>
          <w:szCs w:val="22"/>
        </w:rPr>
        <w:t xml:space="preserve"> in a single step. The time from the step change to the disconnection of the </w:t>
      </w:r>
      <w:r w:rsidRPr="003B2076">
        <w:rPr>
          <w:b/>
          <w:spacing w:val="0"/>
          <w:szCs w:val="22"/>
        </w:rPr>
        <w:t>Micro-generator</w:t>
      </w:r>
      <w:r w:rsidRPr="003B2076">
        <w:rPr>
          <w:spacing w:val="0"/>
          <w:szCs w:val="22"/>
        </w:rPr>
        <w:t xml:space="preserve">, the output of the </w:t>
      </w:r>
      <w:r w:rsidRPr="003B2076">
        <w:rPr>
          <w:b/>
          <w:spacing w:val="0"/>
          <w:szCs w:val="22"/>
        </w:rPr>
        <w:t>Micro-generator</w:t>
      </w:r>
      <w:r w:rsidRPr="003B2076">
        <w:rPr>
          <w:b/>
          <w:bCs/>
          <w:spacing w:val="0"/>
          <w:szCs w:val="22"/>
        </w:rPr>
        <w:t xml:space="preserve"> </w:t>
      </w:r>
      <w:r w:rsidRPr="003B2076">
        <w:rPr>
          <w:spacing w:val="0"/>
          <w:szCs w:val="22"/>
        </w:rPr>
        <w:t>falling to zero</w:t>
      </w:r>
      <w:r w:rsidR="00EF4095">
        <w:rPr>
          <w:spacing w:val="0"/>
          <w:szCs w:val="22"/>
        </w:rPr>
        <w:t>,</w:t>
      </w:r>
      <w:r w:rsidRPr="003B2076">
        <w:rPr>
          <w:spacing w:val="0"/>
          <w:szCs w:val="22"/>
        </w:rPr>
        <w:t xml:space="preserve"> should be recorded as the trip time.</w:t>
      </w:r>
    </w:p>
    <w:p w14:paraId="5C534EFE" w14:textId="77777777" w:rsidR="00153C87" w:rsidRPr="003B2076" w:rsidRDefault="00153C87" w:rsidP="00153C87">
      <w:pPr>
        <w:widowControl w:val="0"/>
        <w:autoSpaceDE w:val="0"/>
        <w:autoSpaceDN w:val="0"/>
        <w:adjustRightInd w:val="0"/>
        <w:ind w:left="709" w:right="51"/>
        <w:rPr>
          <w:spacing w:val="0"/>
          <w:szCs w:val="22"/>
        </w:rPr>
      </w:pPr>
    </w:p>
    <w:p w14:paraId="030A3D45" w14:textId="37DD0F41" w:rsidR="00153C87" w:rsidRPr="003B2076" w:rsidRDefault="00153C87" w:rsidP="00153C87">
      <w:pPr>
        <w:widowControl w:val="0"/>
        <w:autoSpaceDE w:val="0"/>
        <w:autoSpaceDN w:val="0"/>
        <w:adjustRightInd w:val="0"/>
        <w:rPr>
          <w:spacing w:val="0"/>
          <w:szCs w:val="22"/>
        </w:rPr>
      </w:pPr>
      <w:r w:rsidRPr="003B2076">
        <w:rPr>
          <w:spacing w:val="0"/>
          <w:szCs w:val="22"/>
        </w:rPr>
        <w:t xml:space="preserve">To confirm that the protection does not trip before the required time, the test voltage should be applied at each setting </w:t>
      </w:r>
      <w:r w:rsidRPr="003B2076">
        <w:rPr>
          <w:spacing w:val="0"/>
          <w:szCs w:val="22"/>
          <w:lang w:eastAsia="en-GB"/>
        </w:rPr>
        <w:t>±</w:t>
      </w:r>
      <w:r w:rsidRPr="003B2076">
        <w:rPr>
          <w:spacing w:val="0"/>
          <w:szCs w:val="22"/>
        </w:rPr>
        <w:t xml:space="preserve"> 4</w:t>
      </w:r>
      <w:r w:rsidR="00007FEE">
        <w:rPr>
          <w:spacing w:val="0"/>
          <w:szCs w:val="22"/>
        </w:rPr>
        <w:t xml:space="preserve"> </w:t>
      </w:r>
      <w:r w:rsidRPr="003B2076">
        <w:rPr>
          <w:spacing w:val="0"/>
          <w:szCs w:val="22"/>
        </w:rPr>
        <w:t xml:space="preserve">V and for the relevant times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w:t>
      </w:r>
    </w:p>
    <w:p w14:paraId="3ADD2F1F" w14:textId="77777777" w:rsidR="00153C87" w:rsidRPr="003B2076" w:rsidRDefault="00153C87" w:rsidP="00153C87">
      <w:pPr>
        <w:widowControl w:val="0"/>
        <w:autoSpaceDE w:val="0"/>
        <w:autoSpaceDN w:val="0"/>
        <w:adjustRightInd w:val="0"/>
        <w:ind w:left="720" w:right="51"/>
        <w:rPr>
          <w:spacing w:val="0"/>
          <w:szCs w:val="22"/>
        </w:rPr>
      </w:pPr>
    </w:p>
    <w:p w14:paraId="526594CD" w14:textId="1349DE32" w:rsidR="00153C87" w:rsidRPr="003B2076" w:rsidRDefault="00153C87" w:rsidP="00153C87">
      <w:pPr>
        <w:widowControl w:val="0"/>
        <w:autoSpaceDE w:val="0"/>
        <w:autoSpaceDN w:val="0"/>
        <w:adjustRightInd w:val="0"/>
        <w:ind w:right="51"/>
        <w:rPr>
          <w:spacing w:val="0"/>
          <w:szCs w:val="22"/>
        </w:rPr>
      </w:pPr>
      <w:r w:rsidRPr="003B2076">
        <w:rPr>
          <w:spacing w:val="0"/>
          <w:szCs w:val="22"/>
        </w:rPr>
        <w:t xml:space="preserve">Test results should be recorded on the Test Sheet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 xml:space="preserve">. </w:t>
      </w:r>
    </w:p>
    <w:bookmarkEnd w:id="524"/>
    <w:p w14:paraId="1455B963" w14:textId="112A0467" w:rsidR="001E7EC4" w:rsidRPr="003B2076" w:rsidRDefault="001E7EC4">
      <w:pPr>
        <w:jc w:val="left"/>
        <w:rPr>
          <w:rFonts w:cs="Times New Roman"/>
          <w:b/>
          <w:bCs/>
          <w:spacing w:val="0"/>
        </w:rPr>
      </w:pPr>
    </w:p>
    <w:p w14:paraId="09F6C05F" w14:textId="02FF39B6" w:rsidR="003E605B" w:rsidRPr="003B2076" w:rsidRDefault="003E605B" w:rsidP="003B7C17">
      <w:pPr>
        <w:pStyle w:val="FIGURE-title"/>
        <w:rPr>
          <w:b w:val="0"/>
          <w:bCs w:val="0"/>
        </w:rPr>
      </w:pPr>
      <w:r w:rsidRPr="003B2076">
        <w:t xml:space="preserve">Figure </w:t>
      </w:r>
      <w:r w:rsidR="00B24665" w:rsidRPr="003B2076">
        <w:t>A2.1</w:t>
      </w:r>
      <w:r w:rsidR="00F8260E" w:rsidRPr="003B2076">
        <w:t xml:space="preserve">. </w:t>
      </w:r>
      <w:r w:rsidRPr="003B2076">
        <w:t>Micro-generator Test set up – Over / Under Voltage</w:t>
      </w:r>
    </w:p>
    <w:p w14:paraId="5A3EA499" w14:textId="77777777" w:rsidR="003E605B" w:rsidRPr="00A068B0" w:rsidRDefault="003E605B" w:rsidP="003E605B">
      <w:pPr>
        <w:widowControl w:val="0"/>
        <w:tabs>
          <w:tab w:val="left" w:pos="3200"/>
        </w:tabs>
        <w:autoSpaceDE w:val="0"/>
        <w:autoSpaceDN w:val="0"/>
        <w:adjustRightInd w:val="0"/>
        <w:spacing w:before="31"/>
        <w:ind w:right="-20"/>
        <w:rPr>
          <w:b/>
          <w:bCs/>
          <w:spacing w:val="0"/>
        </w:rPr>
      </w:pPr>
    </w:p>
    <w:p w14:paraId="303D623E" w14:textId="3F98D7F5" w:rsidR="003E605B" w:rsidRPr="00A068B0" w:rsidRDefault="003E605B" w:rsidP="003B7C17">
      <w:pPr>
        <w:widowControl w:val="0"/>
        <w:autoSpaceDE w:val="0"/>
        <w:autoSpaceDN w:val="0"/>
        <w:adjustRightInd w:val="0"/>
        <w:ind w:right="850"/>
        <w:jc w:val="center"/>
        <w:rPr>
          <w:b/>
          <w:bCs/>
          <w:spacing w:val="0"/>
        </w:rPr>
      </w:pPr>
      <w:r w:rsidRPr="00A068B0">
        <w:rPr>
          <w:noProof/>
          <w:spacing w:val="0"/>
          <w:sz w:val="20"/>
          <w:lang w:eastAsia="en-GB"/>
        </w:rPr>
        <mc:AlternateContent>
          <mc:Choice Requires="wpg">
            <w:drawing>
              <wp:anchor distT="0" distB="0" distL="114300" distR="114300" simplePos="0" relativeHeight="251666432" behindDoc="0" locked="0" layoutInCell="1" allowOverlap="1" wp14:anchorId="65C40A89" wp14:editId="593B4D46">
                <wp:simplePos x="0" y="0"/>
                <wp:positionH relativeFrom="column">
                  <wp:posOffset>65659</wp:posOffset>
                </wp:positionH>
                <wp:positionV relativeFrom="paragraph">
                  <wp:posOffset>33452</wp:posOffset>
                </wp:positionV>
                <wp:extent cx="3369982" cy="2019031"/>
                <wp:effectExtent l="0" t="0" r="20955" b="19685"/>
                <wp:wrapNone/>
                <wp:docPr id="14486"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9982" cy="2019031"/>
                          <a:chOff x="1460" y="11920"/>
                          <a:chExt cx="5151" cy="2460"/>
                        </a:xfrm>
                      </wpg:grpSpPr>
                      <wps:wsp>
                        <wps:cNvPr id="14487" name="Rectangle 152"/>
                        <wps:cNvSpPr>
                          <a:spLocks noChangeArrowheads="1"/>
                        </wps:cNvSpPr>
                        <wps:spPr bwMode="auto">
                          <a:xfrm>
                            <a:off x="1460" y="11920"/>
                            <a:ext cx="2431" cy="2460"/>
                          </a:xfrm>
                          <a:prstGeom prst="rect">
                            <a:avLst/>
                          </a:prstGeom>
                          <a:solidFill>
                            <a:srgbClr val="FFFFFF"/>
                          </a:solidFill>
                          <a:ln w="9525">
                            <a:solidFill>
                              <a:srgbClr val="000000"/>
                            </a:solidFill>
                            <a:prstDash val="dash"/>
                            <a:miter lim="800000"/>
                            <a:headEnd/>
                            <a:tailEnd/>
                          </a:ln>
                        </wps:spPr>
                        <wps:txbx>
                          <w:txbxContent>
                            <w:p w14:paraId="102CBF33" w14:textId="77777777" w:rsidR="0078701E" w:rsidRPr="00A068B0" w:rsidRDefault="0078701E" w:rsidP="003E605B">
                              <w:pPr>
                                <w:rPr>
                                  <w:rFonts w:ascii="Arial Bold" w:hAnsi="Arial Bold"/>
                                  <w:b/>
                                  <w:spacing w:val="0"/>
                                </w:rPr>
                              </w:pPr>
                              <w:r w:rsidRPr="00A068B0">
                                <w:rPr>
                                  <w:rFonts w:ascii="Arial Bold" w:hAnsi="Arial Bold"/>
                                  <w:b/>
                                  <w:spacing w:val="0"/>
                                </w:rPr>
                                <w:t>Micro - generator</w:t>
                              </w:r>
                            </w:p>
                          </w:txbxContent>
                        </wps:txbx>
                        <wps:bodyPr rot="0" vert="horz" wrap="square" lIns="91440" tIns="45720" rIns="91440" bIns="45720" anchor="t" anchorCtr="0" upright="1">
                          <a:noAutofit/>
                        </wps:bodyPr>
                      </wps:wsp>
                      <wps:wsp>
                        <wps:cNvPr id="14488" name="Rectangle 153"/>
                        <wps:cNvSpPr>
                          <a:spLocks noChangeArrowheads="1"/>
                        </wps:cNvSpPr>
                        <wps:spPr bwMode="auto">
                          <a:xfrm>
                            <a:off x="1692" y="12458"/>
                            <a:ext cx="1585" cy="690"/>
                          </a:xfrm>
                          <a:prstGeom prst="rect">
                            <a:avLst/>
                          </a:prstGeom>
                          <a:solidFill>
                            <a:srgbClr val="FFFFFF"/>
                          </a:solidFill>
                          <a:ln w="9525">
                            <a:solidFill>
                              <a:srgbClr val="000000"/>
                            </a:solidFill>
                            <a:miter lim="800000"/>
                            <a:headEnd/>
                            <a:tailEnd/>
                          </a:ln>
                        </wps:spPr>
                        <wps:txbx>
                          <w:txbxContent>
                            <w:p w14:paraId="32CB70DD" w14:textId="77777777" w:rsidR="0078701E" w:rsidRPr="00E60401" w:rsidRDefault="0078701E" w:rsidP="003E605B">
                              <w:pPr>
                                <w:rPr>
                                  <w:b/>
                                </w:rPr>
                              </w:pPr>
                              <w:r w:rsidRPr="00E60401">
                                <w:rPr>
                                  <w:b/>
                                </w:rPr>
                                <w:t>Generating Unit</w:t>
                              </w:r>
                            </w:p>
                          </w:txbxContent>
                        </wps:txbx>
                        <wps:bodyPr rot="0" vert="horz" wrap="square" lIns="91440" tIns="45720" rIns="91440" bIns="45720" anchor="t" anchorCtr="0" upright="1">
                          <a:noAutofit/>
                        </wps:bodyPr>
                      </wps:wsp>
                      <wps:wsp>
                        <wps:cNvPr id="14489" name="Rectangle 154"/>
                        <wps:cNvSpPr>
                          <a:spLocks noChangeArrowheads="1"/>
                        </wps:cNvSpPr>
                        <wps:spPr bwMode="auto">
                          <a:xfrm>
                            <a:off x="1692" y="13500"/>
                            <a:ext cx="1585" cy="690"/>
                          </a:xfrm>
                          <a:prstGeom prst="rect">
                            <a:avLst/>
                          </a:prstGeom>
                          <a:solidFill>
                            <a:srgbClr val="FFFFFF"/>
                          </a:solidFill>
                          <a:ln w="9525">
                            <a:solidFill>
                              <a:srgbClr val="000000"/>
                            </a:solidFill>
                            <a:miter lim="800000"/>
                            <a:headEnd/>
                            <a:tailEnd/>
                          </a:ln>
                        </wps:spPr>
                        <wps:txbx>
                          <w:txbxContent>
                            <w:p w14:paraId="71DFDB35" w14:textId="77777777" w:rsidR="0078701E" w:rsidRPr="00E60401" w:rsidRDefault="0078701E" w:rsidP="003E605B">
                              <w:pPr>
                                <w:rPr>
                                  <w:rFonts w:ascii="Arial Bold" w:hAnsi="Arial Bold"/>
                                  <w:b/>
                                </w:rPr>
                              </w:pPr>
                              <w:r w:rsidRPr="00E60401">
                                <w:rPr>
                                  <w:rFonts w:ascii="Arial Bold" w:hAnsi="Arial Bold"/>
                                  <w:b/>
                                </w:rPr>
                                <w:t>Controller</w:t>
                              </w:r>
                            </w:p>
                          </w:txbxContent>
                        </wps:txbx>
                        <wps:bodyPr rot="0" vert="horz" wrap="square" lIns="91440" tIns="45720" rIns="91440" bIns="45720" anchor="t" anchorCtr="0" upright="1">
                          <a:noAutofit/>
                        </wps:bodyPr>
                      </wps:wsp>
                      <wps:wsp>
                        <wps:cNvPr id="14490" name="Rectangle 155"/>
                        <wps:cNvSpPr>
                          <a:spLocks noChangeArrowheads="1"/>
                        </wps:cNvSpPr>
                        <wps:spPr bwMode="auto">
                          <a:xfrm>
                            <a:off x="5026" y="12323"/>
                            <a:ext cx="1585" cy="928"/>
                          </a:xfrm>
                          <a:prstGeom prst="rect">
                            <a:avLst/>
                          </a:prstGeom>
                          <a:solidFill>
                            <a:srgbClr val="FFFFFF"/>
                          </a:solidFill>
                          <a:ln w="9525">
                            <a:solidFill>
                              <a:srgbClr val="000000"/>
                            </a:solidFill>
                            <a:miter lim="800000"/>
                            <a:headEnd/>
                            <a:tailEnd/>
                          </a:ln>
                        </wps:spPr>
                        <wps:txbx>
                          <w:txbxContent>
                            <w:p w14:paraId="1DB2F41E" w14:textId="77777777" w:rsidR="0078701E" w:rsidRPr="00E60401" w:rsidRDefault="0078701E" w:rsidP="003E605B">
                              <w:pPr>
                                <w:jc w:val="center"/>
                              </w:pPr>
                              <w:r w:rsidRPr="00E60401">
                                <w:t>Variable AC Voltage Test Supply</w:t>
                              </w:r>
                            </w:p>
                          </w:txbxContent>
                        </wps:txbx>
                        <wps:bodyPr rot="0" vert="horz" wrap="square" lIns="91440" tIns="45720" rIns="91440" bIns="45720" anchor="t" anchorCtr="0" upright="1">
                          <a:noAutofit/>
                        </wps:bodyPr>
                      </wps:wsp>
                      <wps:wsp>
                        <wps:cNvPr id="14491" name="AutoShape 156"/>
                        <wps:cNvCnPr>
                          <a:endCxn id="14489" idx="0"/>
                        </wps:cNvCnPr>
                        <wps:spPr bwMode="auto">
                          <a:xfrm>
                            <a:off x="2484" y="13170"/>
                            <a:ext cx="0" cy="330"/>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2" name="AutoShape 157"/>
                        <wps:cNvCnPr/>
                        <wps:spPr bwMode="auto">
                          <a:xfrm flipV="1">
                            <a:off x="3277" y="12787"/>
                            <a:ext cx="174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C40A89" id="Group 151" o:spid="_x0000_s1053" style="position:absolute;left:0;text-align:left;margin-left:5.15pt;margin-top:2.65pt;width:265.35pt;height:159pt;z-index:251666432;mso-position-horizontal-relative:text;mso-position-vertical-relative:text" coordorigin="1460,11920" coordsize="515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">
                <v:rect id="Rectangle 152" o:spid="_x0000_s1054" style="position:absolute;left:1460;top:11920;width:2431;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">
                  <v:stroke dashstyle="dash"/>
                  <v:textbox>
                    <w:txbxContent>
                      <w:p w14:paraId="102CBF33" w14:textId="77777777" w:rsidR="0078701E" w:rsidRPr="00A068B0" w:rsidRDefault="0078701E" w:rsidP="003E605B">
                        <w:pPr>
                          <w:rPr>
                            <w:rFonts w:ascii="Arial Bold" w:hAnsi="Arial Bold"/>
                            <w:b/>
                            <w:spacing w:val="0"/>
                          </w:rPr>
                        </w:pPr>
                        <w:r w:rsidRPr="00A068B0">
                          <w:rPr>
                            <w:rFonts w:ascii="Arial Bold" w:hAnsi="Arial Bold"/>
                            <w:b/>
                            <w:spacing w:val="0"/>
                          </w:rPr>
                          <w:t>Micro - generator</w:t>
                        </w:r>
                      </w:p>
                    </w:txbxContent>
                  </v:textbox>
                </v:rect>
                <v:rect id="Rectangle 153" o:spid="_x0000_s1055" style="position:absolute;left:1692;top:12458;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">
                  <v:textbox>
                    <w:txbxContent>
                      <w:p w14:paraId="32CB70DD" w14:textId="77777777" w:rsidR="0078701E" w:rsidRPr="00E60401" w:rsidRDefault="0078701E" w:rsidP="003E605B">
                        <w:pPr>
                          <w:rPr>
                            <w:b/>
                          </w:rPr>
                        </w:pPr>
                        <w:r w:rsidRPr="00E60401">
                          <w:rPr>
                            <w:b/>
                          </w:rPr>
                          <w:t>Generating Unit</w:t>
                        </w:r>
                      </w:p>
                    </w:txbxContent>
                  </v:textbox>
                </v:rect>
                <v:rect id="Rectangle 154" o:spid="_x0000_s1056" style="position:absolute;left:1692;top:13500;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">
                  <v:textbox>
                    <w:txbxContent>
                      <w:p w14:paraId="71DFDB35" w14:textId="77777777" w:rsidR="0078701E" w:rsidRPr="00E60401" w:rsidRDefault="0078701E" w:rsidP="003E605B">
                        <w:pPr>
                          <w:rPr>
                            <w:rFonts w:ascii="Arial Bold" w:hAnsi="Arial Bold"/>
                            <w:b/>
                          </w:rPr>
                        </w:pPr>
                        <w:r w:rsidRPr="00E60401">
                          <w:rPr>
                            <w:rFonts w:ascii="Arial Bold" w:hAnsi="Arial Bold"/>
                            <w:b/>
                          </w:rPr>
                          <w:t>Controller</w:t>
                        </w:r>
                      </w:p>
                    </w:txbxContent>
                  </v:textbox>
                </v:rect>
                <v:rect id="Rectangle 155" o:spid="_x0000_s1057" style="position:absolute;left:5026;top:12323;width:158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">
                  <v:textbox>
                    <w:txbxContent>
                      <w:p w14:paraId="1DB2F41E" w14:textId="77777777" w:rsidR="0078701E" w:rsidRPr="00E60401" w:rsidRDefault="0078701E" w:rsidP="003E605B">
                        <w:pPr>
                          <w:jc w:val="center"/>
                        </w:pPr>
                        <w:r w:rsidRPr="00E60401">
                          <w:t>Variable AC Voltage Test Supply</w:t>
                        </w:r>
                      </w:p>
                    </w:txbxContent>
                  </v:textbox>
                </v:rect>
                <v:shape id="AutoShape 156" o:spid="_x0000_s1058" type="#_x0000_t32" style="position:absolute;left:2484;top:13170;width:0;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">
                  <v:stroke startarrow="block" endarrow="block"/>
                </v:shape>
                <v:shape id="AutoShape 157" o:spid="_x0000_s1059" type="#_x0000_t32" style="position:absolute;left:3277;top:12787;width:174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">
                  <v:stroke endarrow="block"/>
                </v:shape>
              </v:group>
            </w:pict>
          </mc:Fallback>
        </mc:AlternateContent>
      </w:r>
    </w:p>
    <w:p w14:paraId="3DEEA423" w14:textId="77777777" w:rsidR="003E605B" w:rsidRPr="00A068B0" w:rsidRDefault="003E605B" w:rsidP="003E605B">
      <w:pPr>
        <w:widowControl w:val="0"/>
        <w:autoSpaceDE w:val="0"/>
        <w:autoSpaceDN w:val="0"/>
        <w:adjustRightInd w:val="0"/>
        <w:ind w:right="850"/>
        <w:rPr>
          <w:b/>
          <w:bCs/>
          <w:spacing w:val="0"/>
        </w:rPr>
      </w:pPr>
    </w:p>
    <w:p w14:paraId="071BB4BA" w14:textId="77777777" w:rsidR="003E605B" w:rsidRPr="00A068B0" w:rsidRDefault="003E605B" w:rsidP="003E605B">
      <w:pPr>
        <w:widowControl w:val="0"/>
        <w:autoSpaceDE w:val="0"/>
        <w:autoSpaceDN w:val="0"/>
        <w:adjustRightInd w:val="0"/>
        <w:ind w:right="850"/>
        <w:rPr>
          <w:b/>
          <w:bCs/>
          <w:spacing w:val="0"/>
        </w:rPr>
      </w:pPr>
    </w:p>
    <w:p w14:paraId="4CF0E729" w14:textId="77777777" w:rsidR="003E605B" w:rsidRPr="00A068B0" w:rsidRDefault="003E605B" w:rsidP="003E605B">
      <w:pPr>
        <w:widowControl w:val="0"/>
        <w:autoSpaceDE w:val="0"/>
        <w:autoSpaceDN w:val="0"/>
        <w:adjustRightInd w:val="0"/>
        <w:ind w:right="850"/>
        <w:rPr>
          <w:b/>
          <w:bCs/>
          <w:spacing w:val="0"/>
        </w:rPr>
      </w:pPr>
    </w:p>
    <w:p w14:paraId="50E0F473" w14:textId="77777777" w:rsidR="003E605B" w:rsidRPr="00A068B0" w:rsidRDefault="003E605B" w:rsidP="003E605B">
      <w:pPr>
        <w:widowControl w:val="0"/>
        <w:autoSpaceDE w:val="0"/>
        <w:autoSpaceDN w:val="0"/>
        <w:adjustRightInd w:val="0"/>
        <w:ind w:right="850"/>
        <w:rPr>
          <w:b/>
          <w:bCs/>
          <w:spacing w:val="0"/>
        </w:rPr>
      </w:pPr>
    </w:p>
    <w:p w14:paraId="610EB079" w14:textId="77777777" w:rsidR="003E605B" w:rsidRPr="00A068B0" w:rsidRDefault="003E605B" w:rsidP="003E605B">
      <w:pPr>
        <w:widowControl w:val="0"/>
        <w:autoSpaceDE w:val="0"/>
        <w:autoSpaceDN w:val="0"/>
        <w:adjustRightInd w:val="0"/>
        <w:ind w:right="850"/>
        <w:rPr>
          <w:b/>
          <w:bCs/>
          <w:spacing w:val="0"/>
        </w:rPr>
      </w:pPr>
    </w:p>
    <w:p w14:paraId="0B9503DA" w14:textId="77777777" w:rsidR="003E605B" w:rsidRPr="00A068B0" w:rsidRDefault="003E605B" w:rsidP="003E605B">
      <w:pPr>
        <w:widowControl w:val="0"/>
        <w:autoSpaceDE w:val="0"/>
        <w:autoSpaceDN w:val="0"/>
        <w:adjustRightInd w:val="0"/>
        <w:ind w:right="850"/>
        <w:rPr>
          <w:b/>
          <w:bCs/>
          <w:spacing w:val="0"/>
        </w:rPr>
      </w:pPr>
    </w:p>
    <w:p w14:paraId="6EC17944" w14:textId="77777777" w:rsidR="003E605B" w:rsidRPr="00A068B0" w:rsidRDefault="003E605B" w:rsidP="003E605B">
      <w:pPr>
        <w:widowControl w:val="0"/>
        <w:autoSpaceDE w:val="0"/>
        <w:autoSpaceDN w:val="0"/>
        <w:adjustRightInd w:val="0"/>
        <w:ind w:right="850"/>
        <w:rPr>
          <w:b/>
          <w:bCs/>
          <w:spacing w:val="0"/>
        </w:rPr>
      </w:pPr>
    </w:p>
    <w:p w14:paraId="61285F3E" w14:textId="77777777" w:rsidR="003E605B" w:rsidRPr="00A068B0" w:rsidRDefault="003E605B" w:rsidP="003E605B">
      <w:pPr>
        <w:widowControl w:val="0"/>
        <w:autoSpaceDE w:val="0"/>
        <w:autoSpaceDN w:val="0"/>
        <w:adjustRightInd w:val="0"/>
        <w:ind w:right="850"/>
        <w:rPr>
          <w:b/>
          <w:bCs/>
          <w:spacing w:val="0"/>
        </w:rPr>
      </w:pPr>
    </w:p>
    <w:p w14:paraId="291A4395" w14:textId="77777777" w:rsidR="003E605B" w:rsidRPr="00A068B0" w:rsidRDefault="003E605B" w:rsidP="003E605B">
      <w:pPr>
        <w:widowControl w:val="0"/>
        <w:autoSpaceDE w:val="0"/>
        <w:autoSpaceDN w:val="0"/>
        <w:adjustRightInd w:val="0"/>
        <w:ind w:right="850"/>
        <w:rPr>
          <w:b/>
          <w:bCs/>
          <w:spacing w:val="0"/>
        </w:rPr>
      </w:pPr>
    </w:p>
    <w:p w14:paraId="04437147" w14:textId="77777777" w:rsidR="003E605B" w:rsidRPr="00A068B0" w:rsidRDefault="003E605B" w:rsidP="003E605B">
      <w:pPr>
        <w:widowControl w:val="0"/>
        <w:autoSpaceDE w:val="0"/>
        <w:autoSpaceDN w:val="0"/>
        <w:adjustRightInd w:val="0"/>
        <w:ind w:right="850"/>
        <w:rPr>
          <w:b/>
          <w:bCs/>
          <w:spacing w:val="0"/>
        </w:rPr>
      </w:pPr>
    </w:p>
    <w:p w14:paraId="79FB4F72" w14:textId="77777777" w:rsidR="003E605B" w:rsidRPr="00A068B0" w:rsidRDefault="003E605B" w:rsidP="003E605B">
      <w:pPr>
        <w:widowControl w:val="0"/>
        <w:autoSpaceDE w:val="0"/>
        <w:autoSpaceDN w:val="0"/>
        <w:adjustRightInd w:val="0"/>
        <w:ind w:right="850"/>
        <w:rPr>
          <w:b/>
          <w:bCs/>
          <w:spacing w:val="0"/>
        </w:rPr>
      </w:pPr>
    </w:p>
    <w:p w14:paraId="6FF52535" w14:textId="77777777" w:rsidR="003E605B" w:rsidRPr="00A068B0" w:rsidRDefault="003E605B" w:rsidP="003E605B">
      <w:pPr>
        <w:widowControl w:val="0"/>
        <w:autoSpaceDE w:val="0"/>
        <w:autoSpaceDN w:val="0"/>
        <w:adjustRightInd w:val="0"/>
        <w:ind w:right="850"/>
        <w:rPr>
          <w:b/>
          <w:bCs/>
          <w:spacing w:val="0"/>
        </w:rPr>
      </w:pPr>
    </w:p>
    <w:p w14:paraId="680D4B6B" w14:textId="77777777" w:rsidR="003E605B" w:rsidRPr="00A068B0" w:rsidRDefault="003E605B" w:rsidP="003E605B">
      <w:pPr>
        <w:widowControl w:val="0"/>
        <w:autoSpaceDE w:val="0"/>
        <w:autoSpaceDN w:val="0"/>
        <w:adjustRightInd w:val="0"/>
        <w:ind w:right="850"/>
        <w:rPr>
          <w:b/>
          <w:bCs/>
          <w:spacing w:val="0"/>
        </w:rPr>
      </w:pPr>
    </w:p>
    <w:p w14:paraId="0F5612F4" w14:textId="13F78D61" w:rsidR="003E605B" w:rsidRPr="003B2076" w:rsidRDefault="00516465" w:rsidP="003B7C17">
      <w:pPr>
        <w:pStyle w:val="ANNEX-heading3"/>
      </w:pPr>
      <w:r w:rsidRPr="003B2076">
        <w:lastRenderedPageBreak/>
        <w:t>A.2.2.</w:t>
      </w:r>
      <w:r w:rsidR="008070FC" w:rsidRPr="003B2076">
        <w:t>3</w:t>
      </w:r>
      <w:r w:rsidRPr="003B2076">
        <w:tab/>
      </w:r>
      <w:r w:rsidR="003E605B" w:rsidRPr="003B2076">
        <w:t>Over / Under Frequency</w:t>
      </w:r>
    </w:p>
    <w:p w14:paraId="7FA5E331" w14:textId="77777777" w:rsidR="003E605B" w:rsidRPr="00A068B0" w:rsidRDefault="003E605B" w:rsidP="003E605B">
      <w:pPr>
        <w:rPr>
          <w:bCs/>
          <w:spacing w:val="0"/>
          <w:sz w:val="20"/>
        </w:rPr>
      </w:pPr>
    </w:p>
    <w:p w14:paraId="7421C7D2" w14:textId="268D8F90" w:rsidR="003E605B" w:rsidRPr="00A068B0" w:rsidRDefault="003E605B" w:rsidP="003E605B">
      <w:pPr>
        <w:rPr>
          <w:bCs/>
          <w:spacing w:val="0"/>
        </w:rPr>
      </w:pPr>
      <w:bookmarkStart w:id="525" w:name="_Hlk503245658"/>
      <w:r w:rsidRPr="00A068B0">
        <w:rPr>
          <w:bCs/>
          <w:spacing w:val="0"/>
        </w:rPr>
        <w:t>In addition to the EN 50438 over / under frequency tests the tests in this paragraph shall be taken into account.</w:t>
      </w:r>
    </w:p>
    <w:p w14:paraId="2C6FC06F" w14:textId="77777777" w:rsidR="003E605B" w:rsidRPr="00A068B0" w:rsidRDefault="003E605B" w:rsidP="003E605B">
      <w:pPr>
        <w:autoSpaceDE w:val="0"/>
        <w:autoSpaceDN w:val="0"/>
        <w:rPr>
          <w:spacing w:val="0"/>
        </w:rPr>
      </w:pPr>
    </w:p>
    <w:p w14:paraId="4EFBB16F" w14:textId="26B45DE6" w:rsidR="003E605B" w:rsidRPr="00A068B0" w:rsidRDefault="003E605B" w:rsidP="003E605B">
      <w:pPr>
        <w:autoSpaceDE w:val="0"/>
        <w:autoSpaceDN w:val="0"/>
        <w:rPr>
          <w:spacing w:val="0"/>
        </w:rPr>
      </w:pPr>
      <w:r w:rsidRPr="00A068B0">
        <w:rPr>
          <w:spacing w:val="0"/>
        </w:rPr>
        <w:t>The</w:t>
      </w:r>
      <w:r w:rsidR="00C22463" w:rsidRPr="00A068B0">
        <w:rPr>
          <w:b/>
          <w:spacing w:val="0"/>
        </w:rPr>
        <w:t xml:space="preserve"> Interface Protection</w:t>
      </w:r>
      <w:r w:rsidR="00FE7F08" w:rsidRPr="00A068B0">
        <w:rPr>
          <w:spacing w:val="0"/>
        </w:rPr>
        <w:t xml:space="preserve"> </w:t>
      </w:r>
      <w:r w:rsidRPr="003B2076">
        <w:rPr>
          <w:b/>
          <w:vanish/>
          <w:spacing w:val="0"/>
        </w:rPr>
        <w:t xml:space="preserve"> </w:t>
      </w:r>
      <w:r w:rsidRPr="00A068B0">
        <w:rPr>
          <w:spacing w:val="0"/>
        </w:rPr>
        <w:t xml:space="preserve">shall be tested by operating the </w:t>
      </w:r>
      <w:r w:rsidRPr="00A068B0">
        <w:rPr>
          <w:b/>
          <w:spacing w:val="0"/>
        </w:rPr>
        <w:t>Controller</w:t>
      </w:r>
      <w:r w:rsidRPr="00A068B0" w:rsidDel="00896477">
        <w:rPr>
          <w:b/>
          <w:spacing w:val="0"/>
        </w:rPr>
        <w:t xml:space="preserve"> </w:t>
      </w:r>
      <w:r w:rsidRPr="00A068B0">
        <w:rPr>
          <w:spacing w:val="0"/>
        </w:rPr>
        <w:t>in parallel with a low impedance, variable fre</w:t>
      </w:r>
      <w:r w:rsidR="00B24665" w:rsidRPr="00A068B0">
        <w:rPr>
          <w:spacing w:val="0"/>
        </w:rPr>
        <w:t xml:space="preserve">quency test supply system, </w:t>
      </w:r>
      <w:r w:rsidR="00EF4095">
        <w:rPr>
          <w:spacing w:val="0"/>
        </w:rPr>
        <w:t xml:space="preserve">as an example </w:t>
      </w:r>
      <w:r w:rsidR="00B24665" w:rsidRPr="00A068B0">
        <w:rPr>
          <w:spacing w:val="0"/>
        </w:rPr>
        <w:t>see F</w:t>
      </w:r>
      <w:r w:rsidRPr="00A068B0">
        <w:rPr>
          <w:spacing w:val="0"/>
        </w:rPr>
        <w:t xml:space="preserve">igure </w:t>
      </w:r>
      <w:r w:rsidR="00B24665" w:rsidRPr="00A068B0">
        <w:rPr>
          <w:spacing w:val="0"/>
        </w:rPr>
        <w:t>A2.</w:t>
      </w:r>
      <w:r w:rsidRPr="00A068B0">
        <w:rPr>
          <w:spacing w:val="0"/>
        </w:rPr>
        <w:t xml:space="preserve">2. Correct protection and ride-through operation should be confirmed during </w:t>
      </w:r>
      <w:r w:rsidR="00153C87" w:rsidRPr="00A068B0">
        <w:rPr>
          <w:spacing w:val="0"/>
        </w:rPr>
        <w:t>the test</w:t>
      </w:r>
      <w:r w:rsidRPr="00A068B0">
        <w:rPr>
          <w:spacing w:val="0"/>
        </w:rPr>
        <w:t xml:space="preserve">. The set points for over and under frequency at which the </w:t>
      </w:r>
      <w:r w:rsidR="00153C87" w:rsidRPr="00A068B0">
        <w:rPr>
          <w:b/>
          <w:spacing w:val="0"/>
        </w:rPr>
        <w:t>Interface Protection</w:t>
      </w:r>
      <w:r w:rsidRPr="00A068B0">
        <w:rPr>
          <w:spacing w:val="0"/>
        </w:rPr>
        <w:t xml:space="preserve"> disconnects from the supply will be established by varying the test supply frequency.</w:t>
      </w:r>
    </w:p>
    <w:p w14:paraId="6B1E4306" w14:textId="77777777" w:rsidR="003E605B" w:rsidRPr="00A068B0" w:rsidRDefault="003E605B" w:rsidP="003E605B">
      <w:pPr>
        <w:autoSpaceDE w:val="0"/>
        <w:autoSpaceDN w:val="0"/>
        <w:rPr>
          <w:spacing w:val="0"/>
        </w:rPr>
      </w:pPr>
    </w:p>
    <w:p w14:paraId="28D2C9C4" w14:textId="70830676" w:rsidR="003E605B" w:rsidRPr="00A068B0" w:rsidRDefault="003E605B" w:rsidP="003E605B">
      <w:pPr>
        <w:autoSpaceDE w:val="0"/>
        <w:autoSpaceDN w:val="0"/>
        <w:rPr>
          <w:spacing w:val="0"/>
        </w:rPr>
      </w:pPr>
      <w:r w:rsidRPr="00A068B0">
        <w:rPr>
          <w:spacing w:val="0"/>
        </w:rPr>
        <w:t>To establish a trip frequency, the test frequency should be applied in a slow ramp rate of less than 0.1</w:t>
      </w:r>
      <w:r w:rsidR="001E7EC4"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1E7EC4" w:rsidRPr="00A068B0">
        <w:rPr>
          <w:spacing w:val="0"/>
        </w:rPr>
        <w:t xml:space="preserve"> </w:t>
      </w:r>
      <w:r w:rsidRPr="00A068B0">
        <w:rPr>
          <w:spacing w:val="0"/>
        </w:rPr>
        <w:t xml:space="preserve">Hz for a duration that is longer than the trip time delay, for example 1 s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6FE717C2" w14:textId="77777777" w:rsidR="003E605B" w:rsidRPr="00A068B0" w:rsidRDefault="003E605B" w:rsidP="003E605B">
      <w:pPr>
        <w:autoSpaceDE w:val="0"/>
        <w:autoSpaceDN w:val="0"/>
        <w:rPr>
          <w:spacing w:val="0"/>
        </w:rPr>
      </w:pPr>
    </w:p>
    <w:p w14:paraId="739A2ECA" w14:textId="77777777" w:rsidR="0004155A" w:rsidRPr="003B2076" w:rsidRDefault="003E605B" w:rsidP="003E605B">
      <w:pPr>
        <w:autoSpaceDE w:val="0"/>
        <w:autoSpaceDN w:val="0"/>
        <w:rPr>
          <w:spacing w:val="0"/>
        </w:rPr>
      </w:pPr>
      <w:r w:rsidRPr="00A068B0">
        <w:rPr>
          <w:spacing w:val="0"/>
        </w:rPr>
        <w:t>To establish the trip time, the test frequency should be applied starting from 0.3</w:t>
      </w:r>
      <w:r w:rsidR="001E7EC4" w:rsidRPr="00A068B0">
        <w:rPr>
          <w:spacing w:val="0"/>
        </w:rPr>
        <w:t xml:space="preserve"> </w:t>
      </w:r>
      <w:r w:rsidRPr="00A068B0">
        <w:rPr>
          <w:spacing w:val="0"/>
        </w:rPr>
        <w:t>Hz below or above the recorded trip frequency and should be changed to 0.3</w:t>
      </w:r>
      <w:r w:rsidR="001E7EC4"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FE7F08" w:rsidRPr="00A068B0">
        <w:rPr>
          <w:b/>
          <w:spacing w:val="0"/>
        </w:rPr>
        <w:t>Type Test Verification Report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It should be noted that with some loss of mains detection techniques this test may result in a faster trip due to operation of the loss of mains protection</w:t>
      </w:r>
      <w:r w:rsidR="00C22E09" w:rsidRPr="00A068B0">
        <w:rPr>
          <w:spacing w:val="0"/>
        </w:rPr>
        <w:t xml:space="preserve"> and if possible </w:t>
      </w:r>
      <w:r w:rsidR="0004155A" w:rsidRPr="003B2076">
        <w:rPr>
          <w:spacing w:val="0"/>
        </w:rPr>
        <w:t>the loss of mains protection should be turned off in order to carry out this test. Otherwise a much smaller step change should be used to initiate the trip and establish a trip time, which may require the test to be repeated several times to establish that the time delay is correct.</w:t>
      </w:r>
    </w:p>
    <w:p w14:paraId="34F44478" w14:textId="77777777" w:rsidR="0004155A" w:rsidRPr="00A068B0" w:rsidRDefault="0004155A" w:rsidP="003E605B">
      <w:pPr>
        <w:autoSpaceDE w:val="0"/>
        <w:autoSpaceDN w:val="0"/>
        <w:rPr>
          <w:spacing w:val="0"/>
        </w:rPr>
      </w:pPr>
    </w:p>
    <w:p w14:paraId="7E9F3A00" w14:textId="77777777" w:rsidR="0004155A" w:rsidRPr="003B2076" w:rsidRDefault="0004155A" w:rsidP="003E605B">
      <w:pPr>
        <w:autoSpaceDE w:val="0"/>
        <w:autoSpaceDN w:val="0"/>
        <w:rPr>
          <w:spacing w:val="0"/>
        </w:rPr>
      </w:pPr>
      <w:r w:rsidRPr="00A068B0">
        <w:rPr>
          <w:spacing w:val="0"/>
        </w:rPr>
        <w:t xml:space="preserve">To confirm that the protection does not trip before the required time the test frequency should be applied at each setting ± 0.2 Hz and for the relevant times shown in the table in the </w:t>
      </w:r>
      <w:r w:rsidRPr="00A068B0">
        <w:rPr>
          <w:b/>
          <w:spacing w:val="0"/>
        </w:rPr>
        <w:t>Type Test Verification Report</w:t>
      </w:r>
      <w:r w:rsidRPr="00A068B0">
        <w:rPr>
          <w:spacing w:val="0"/>
        </w:rPr>
        <w:t>, Appendix 3 Form C.</w:t>
      </w:r>
    </w:p>
    <w:bookmarkEnd w:id="525"/>
    <w:p w14:paraId="03C6477B" w14:textId="42728BEF" w:rsidR="001E7EC4" w:rsidRPr="003B2076" w:rsidRDefault="001E7EC4">
      <w:pPr>
        <w:jc w:val="left"/>
        <w:rPr>
          <w:rFonts w:cs="Times New Roman"/>
          <w:b/>
          <w:bCs/>
          <w:spacing w:val="0"/>
        </w:rPr>
      </w:pPr>
    </w:p>
    <w:p w14:paraId="2F747B0B" w14:textId="2FAE9E50" w:rsidR="003E605B" w:rsidRPr="003B2076" w:rsidRDefault="003E605B" w:rsidP="003B7C17">
      <w:pPr>
        <w:pStyle w:val="FIGURE-title"/>
      </w:pPr>
      <w:r w:rsidRPr="003B2076">
        <w:t xml:space="preserve">Figure </w:t>
      </w:r>
      <w:r w:rsidR="00B24665" w:rsidRPr="003B2076">
        <w:t>A2.</w:t>
      </w:r>
      <w:r w:rsidRPr="003B2076">
        <w:t>2</w:t>
      </w:r>
      <w:r w:rsidR="00830607">
        <w:t xml:space="preserve"> </w:t>
      </w:r>
      <w:r w:rsidRPr="003B2076">
        <w:rPr>
          <w:vanish/>
        </w:rPr>
        <w:t>Micro-generator</w:t>
      </w:r>
      <w:r w:rsidRPr="003B2076">
        <w:t xml:space="preserve"> Test set up – Over / Under Frequency</w:t>
      </w:r>
    </w:p>
    <w:p w14:paraId="56481CB0" w14:textId="77777777" w:rsidR="003E605B" w:rsidRPr="00A068B0" w:rsidRDefault="003E605B" w:rsidP="003E605B">
      <w:pPr>
        <w:widowControl w:val="0"/>
        <w:tabs>
          <w:tab w:val="left" w:pos="3040"/>
        </w:tabs>
        <w:autoSpaceDE w:val="0"/>
        <w:autoSpaceDN w:val="0"/>
        <w:adjustRightInd w:val="0"/>
        <w:spacing w:before="31"/>
        <w:ind w:right="-20"/>
        <w:jc w:val="center"/>
        <w:rPr>
          <w:b/>
          <w:bCs/>
          <w:spacing w:val="0"/>
          <w:sz w:val="20"/>
        </w:rPr>
      </w:pPr>
    </w:p>
    <w:p w14:paraId="22A12AF1" w14:textId="7526CEAF" w:rsidR="003E605B" w:rsidRPr="00A068B0" w:rsidRDefault="003E605B" w:rsidP="003E605B">
      <w:pPr>
        <w:widowControl w:val="0"/>
        <w:autoSpaceDE w:val="0"/>
        <w:autoSpaceDN w:val="0"/>
        <w:adjustRightInd w:val="0"/>
        <w:spacing w:before="12" w:line="240" w:lineRule="exact"/>
        <w:rPr>
          <w:b/>
          <w:bCs/>
          <w:spacing w:val="0"/>
        </w:rPr>
      </w:pPr>
      <w:r w:rsidRPr="00A068B0">
        <w:rPr>
          <w:noProof/>
          <w:spacing w:val="0"/>
          <w:sz w:val="20"/>
          <w:lang w:eastAsia="en-GB"/>
        </w:rPr>
        <mc:AlternateContent>
          <mc:Choice Requires="wpg">
            <w:drawing>
              <wp:anchor distT="0" distB="0" distL="114300" distR="114300" simplePos="0" relativeHeight="251667456" behindDoc="0" locked="0" layoutInCell="1" allowOverlap="1" wp14:anchorId="05DDE7FB" wp14:editId="53106A45">
                <wp:simplePos x="0" y="0"/>
                <wp:positionH relativeFrom="column">
                  <wp:posOffset>0</wp:posOffset>
                </wp:positionH>
                <wp:positionV relativeFrom="paragraph">
                  <wp:posOffset>0</wp:posOffset>
                </wp:positionV>
                <wp:extent cx="3068868" cy="1971675"/>
                <wp:effectExtent l="0" t="0" r="17780" b="28575"/>
                <wp:wrapNone/>
                <wp:docPr id="14493"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8868" cy="1971675"/>
                          <a:chOff x="1289" y="12105"/>
                          <a:chExt cx="4593" cy="3105"/>
                        </a:xfrm>
                      </wpg:grpSpPr>
                      <wps:wsp>
                        <wps:cNvPr id="14494" name="Rectangle 166"/>
                        <wps:cNvSpPr>
                          <a:spLocks noChangeArrowheads="1"/>
                        </wps:cNvSpPr>
                        <wps:spPr bwMode="auto">
                          <a:xfrm>
                            <a:off x="1289" y="12105"/>
                            <a:ext cx="2495" cy="3105"/>
                          </a:xfrm>
                          <a:prstGeom prst="rect">
                            <a:avLst/>
                          </a:prstGeom>
                          <a:solidFill>
                            <a:srgbClr val="FFFFFF"/>
                          </a:solidFill>
                          <a:ln w="9525">
                            <a:solidFill>
                              <a:srgbClr val="000000"/>
                            </a:solidFill>
                            <a:prstDash val="dash"/>
                            <a:miter lim="800000"/>
                            <a:headEnd/>
                            <a:tailEnd/>
                          </a:ln>
                        </wps:spPr>
                        <wps:txbx>
                          <w:txbxContent>
                            <w:p w14:paraId="7D2EE738" w14:textId="77777777" w:rsidR="0078701E" w:rsidRPr="00AF2C0F" w:rsidRDefault="0078701E" w:rsidP="003E605B">
                              <w:pPr>
                                <w:rPr>
                                  <w:b/>
                                </w:rPr>
                              </w:pPr>
                              <w:r>
                                <w:rPr>
                                  <w:b/>
                                  <w:sz w:val="20"/>
                                </w:rPr>
                                <w:t>Micro-generator</w:t>
                              </w:r>
                              <w:r w:rsidRPr="003A6569" w:rsidDel="009E6230">
                                <w:rPr>
                                  <w:b/>
                                </w:rPr>
                                <w:t xml:space="preserve"> </w:t>
                              </w:r>
                            </w:p>
                          </w:txbxContent>
                        </wps:txbx>
                        <wps:bodyPr rot="0" vert="horz" wrap="square" lIns="91440" tIns="45720" rIns="91440" bIns="45720" anchor="t" anchorCtr="0" upright="1">
                          <a:noAutofit/>
                        </wps:bodyPr>
                      </wps:wsp>
                      <wps:wsp>
                        <wps:cNvPr id="14495" name="Rectangle 167"/>
                        <wps:cNvSpPr>
                          <a:spLocks noChangeArrowheads="1"/>
                        </wps:cNvSpPr>
                        <wps:spPr bwMode="auto">
                          <a:xfrm>
                            <a:off x="1692" y="12750"/>
                            <a:ext cx="1585" cy="690"/>
                          </a:xfrm>
                          <a:prstGeom prst="rect">
                            <a:avLst/>
                          </a:prstGeom>
                          <a:solidFill>
                            <a:srgbClr val="FFFFFF"/>
                          </a:solidFill>
                          <a:ln w="9525">
                            <a:solidFill>
                              <a:srgbClr val="000000"/>
                            </a:solidFill>
                            <a:miter lim="800000"/>
                            <a:headEnd/>
                            <a:tailEnd/>
                          </a:ln>
                        </wps:spPr>
                        <wps:txbx>
                          <w:txbxContent>
                            <w:p w14:paraId="62233F59" w14:textId="77777777" w:rsidR="0078701E" w:rsidRPr="00E60401" w:rsidRDefault="0078701E" w:rsidP="003E605B">
                              <w:pPr>
                                <w:rPr>
                                  <w:rFonts w:ascii="Arial Bold" w:hAnsi="Arial Bold"/>
                                  <w:b/>
                                </w:rPr>
                              </w:pPr>
                              <w:r w:rsidRPr="00E60401">
                                <w:rPr>
                                  <w:rFonts w:ascii="Arial Bold" w:hAnsi="Arial Bold"/>
                                  <w:b/>
                                </w:rPr>
                                <w:t>Generating Unit</w:t>
                              </w:r>
                            </w:p>
                          </w:txbxContent>
                        </wps:txbx>
                        <wps:bodyPr rot="0" vert="horz" wrap="square" lIns="91440" tIns="45720" rIns="91440" bIns="45720" anchor="t" anchorCtr="0" upright="1">
                          <a:noAutofit/>
                        </wps:bodyPr>
                      </wps:wsp>
                      <wps:wsp>
                        <wps:cNvPr id="14496" name="Rectangle 168"/>
                        <wps:cNvSpPr>
                          <a:spLocks noChangeArrowheads="1"/>
                        </wps:cNvSpPr>
                        <wps:spPr bwMode="auto">
                          <a:xfrm>
                            <a:off x="1692" y="14205"/>
                            <a:ext cx="1585" cy="690"/>
                          </a:xfrm>
                          <a:prstGeom prst="rect">
                            <a:avLst/>
                          </a:prstGeom>
                          <a:solidFill>
                            <a:srgbClr val="FFFFFF"/>
                          </a:solidFill>
                          <a:ln w="9525">
                            <a:solidFill>
                              <a:srgbClr val="000000"/>
                            </a:solidFill>
                            <a:miter lim="800000"/>
                            <a:headEnd/>
                            <a:tailEnd/>
                          </a:ln>
                        </wps:spPr>
                        <wps:txbx>
                          <w:txbxContent>
                            <w:p w14:paraId="6AA433A1" w14:textId="77777777" w:rsidR="0078701E" w:rsidRPr="00E60401" w:rsidRDefault="0078701E" w:rsidP="003E605B">
                              <w:pPr>
                                <w:rPr>
                                  <w:rFonts w:ascii="Arial Bold" w:hAnsi="Arial Bold"/>
                                  <w:b/>
                                </w:rPr>
                              </w:pPr>
                              <w:r w:rsidRPr="00E60401">
                                <w:rPr>
                                  <w:rFonts w:ascii="Arial Bold" w:hAnsi="Arial Bold"/>
                                  <w:b/>
                                </w:rPr>
                                <w:t>Controller</w:t>
                              </w:r>
                            </w:p>
                          </w:txbxContent>
                        </wps:txbx>
                        <wps:bodyPr rot="0" vert="horz" wrap="square" lIns="91440" tIns="45720" rIns="91440" bIns="45720" anchor="t" anchorCtr="0" upright="1">
                          <a:noAutofit/>
                        </wps:bodyPr>
                      </wps:wsp>
                      <wps:wsp>
                        <wps:cNvPr id="14497" name="Rectangle 169"/>
                        <wps:cNvSpPr>
                          <a:spLocks noChangeArrowheads="1"/>
                        </wps:cNvSpPr>
                        <wps:spPr bwMode="auto">
                          <a:xfrm>
                            <a:off x="4297" y="12632"/>
                            <a:ext cx="1585" cy="928"/>
                          </a:xfrm>
                          <a:prstGeom prst="rect">
                            <a:avLst/>
                          </a:prstGeom>
                          <a:solidFill>
                            <a:srgbClr val="FFFFFF"/>
                          </a:solidFill>
                          <a:ln w="9525">
                            <a:solidFill>
                              <a:srgbClr val="000000"/>
                            </a:solidFill>
                            <a:miter lim="800000"/>
                            <a:headEnd/>
                            <a:tailEnd/>
                          </a:ln>
                        </wps:spPr>
                        <wps:txbx>
                          <w:txbxContent>
                            <w:p w14:paraId="78DDA6AA" w14:textId="77777777" w:rsidR="0078701E" w:rsidRPr="00E60401" w:rsidRDefault="0078701E" w:rsidP="003E605B">
                              <w:pPr>
                                <w:jc w:val="center"/>
                              </w:pPr>
                              <w:r w:rsidRPr="00E60401">
                                <w:t>Variable Frequency Test Supply</w:t>
                              </w:r>
                            </w:p>
                          </w:txbxContent>
                        </wps:txbx>
                        <wps:bodyPr rot="0" vert="horz" wrap="square" lIns="91440" tIns="45720" rIns="91440" bIns="45720" anchor="t" anchorCtr="0" upright="1">
                          <a:noAutofit/>
                        </wps:bodyPr>
                      </wps:wsp>
                      <wps:wsp>
                        <wps:cNvPr id="14498" name="AutoShape 170"/>
                        <wps:cNvCnPr>
                          <a:endCxn id="14496" idx="0"/>
                        </wps:cNvCnPr>
                        <wps:spPr bwMode="auto">
                          <a:xfrm flipH="1">
                            <a:off x="2485" y="13440"/>
                            <a:ext cx="0" cy="765"/>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9" name="AutoShape 171"/>
                        <wps:cNvCnPr/>
                        <wps:spPr bwMode="auto">
                          <a:xfrm>
                            <a:off x="3277" y="13110"/>
                            <a:ext cx="1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DDE7FB" id="Group 165" o:spid="_x0000_s1060" style="position:absolute;left:0;text-align:left;margin-left:0;margin-top:0;width:241.65pt;height:155.25pt;z-index:251667456;mso-position-horizontal-relative:text;mso-position-vertical-relative:text" coordorigin="1289,12105" coordsize="4593,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">
                <v:rect id="Rectangle 166" o:spid="_x0000_s1061" style="position:absolute;left:1289;top:12105;width:2495;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">
                  <v:stroke dashstyle="dash"/>
                  <v:textbox>
                    <w:txbxContent>
                      <w:p w14:paraId="7D2EE738" w14:textId="77777777" w:rsidR="0078701E" w:rsidRPr="00AF2C0F" w:rsidRDefault="0078701E" w:rsidP="003E605B">
                        <w:pPr>
                          <w:rPr>
                            <w:b/>
                          </w:rPr>
                        </w:pPr>
                        <w:r>
                          <w:rPr>
                            <w:b/>
                            <w:sz w:val="20"/>
                          </w:rPr>
                          <w:t>Micro-generator</w:t>
                        </w:r>
                        <w:r w:rsidRPr="003A6569" w:rsidDel="009E6230">
                          <w:rPr>
                            <w:b/>
                          </w:rPr>
                          <w:t xml:space="preserve"> </w:t>
                        </w:r>
                      </w:p>
                    </w:txbxContent>
                  </v:textbox>
                </v:rect>
                <v:rect id="Rectangle 167" o:spid="_x0000_s1062" style="position:absolute;left:1692;top:12750;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">
                  <v:textbox>
                    <w:txbxContent>
                      <w:p w14:paraId="62233F59" w14:textId="77777777" w:rsidR="0078701E" w:rsidRPr="00E60401" w:rsidRDefault="0078701E" w:rsidP="003E605B">
                        <w:pPr>
                          <w:rPr>
                            <w:rFonts w:ascii="Arial Bold" w:hAnsi="Arial Bold"/>
                            <w:b/>
                          </w:rPr>
                        </w:pPr>
                        <w:r w:rsidRPr="00E60401">
                          <w:rPr>
                            <w:rFonts w:ascii="Arial Bold" w:hAnsi="Arial Bold"/>
                            <w:b/>
                          </w:rPr>
                          <w:t>Generating Unit</w:t>
                        </w:r>
                      </w:p>
                    </w:txbxContent>
                  </v:textbox>
                </v:rect>
                <v:rect id="Rectangle 168" o:spid="_x0000_s1063" style="position:absolute;left:1692;top:14205;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">
                  <v:textbox>
                    <w:txbxContent>
                      <w:p w14:paraId="6AA433A1" w14:textId="77777777" w:rsidR="0078701E" w:rsidRPr="00E60401" w:rsidRDefault="0078701E" w:rsidP="003E605B">
                        <w:pPr>
                          <w:rPr>
                            <w:rFonts w:ascii="Arial Bold" w:hAnsi="Arial Bold"/>
                            <w:b/>
                          </w:rPr>
                        </w:pPr>
                        <w:r w:rsidRPr="00E60401">
                          <w:rPr>
                            <w:rFonts w:ascii="Arial Bold" w:hAnsi="Arial Bold"/>
                            <w:b/>
                          </w:rPr>
                          <w:t>Controller</w:t>
                        </w:r>
                      </w:p>
                    </w:txbxContent>
                  </v:textbox>
                </v:rect>
                <v:rect id="Rectangle 169" o:spid="_x0000_s1064" style="position:absolute;left:4297;top:12632;width:158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">
                  <v:textbox>
                    <w:txbxContent>
                      <w:p w14:paraId="78DDA6AA" w14:textId="77777777" w:rsidR="0078701E" w:rsidRPr="00E60401" w:rsidRDefault="0078701E" w:rsidP="003E605B">
                        <w:pPr>
                          <w:jc w:val="center"/>
                        </w:pPr>
                        <w:r w:rsidRPr="00E60401">
                          <w:t>Variable Frequency Test Supply</w:t>
                        </w:r>
                      </w:p>
                    </w:txbxContent>
                  </v:textbox>
                </v:rect>
                <v:shape id="AutoShape 170" o:spid="_x0000_s1065" type="#_x0000_t32" style="position:absolute;left:2485;top:13440;width:0;height:7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">
                  <v:stroke startarrow="block" endarrow="block"/>
                </v:shape>
                <v:shape id="AutoShape 171" o:spid="_x0000_s1066" type="#_x0000_t32" style="position:absolute;left:3277;top:13110;width:1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">
                  <v:stroke endarrow="block"/>
                </v:shape>
              </v:group>
            </w:pict>
          </mc:Fallback>
        </mc:AlternateContent>
      </w:r>
    </w:p>
    <w:p w14:paraId="1BF92024" w14:textId="77777777" w:rsidR="003E605B" w:rsidRPr="00A068B0" w:rsidRDefault="003E605B" w:rsidP="003E605B">
      <w:pPr>
        <w:widowControl w:val="0"/>
        <w:autoSpaceDE w:val="0"/>
        <w:autoSpaceDN w:val="0"/>
        <w:adjustRightInd w:val="0"/>
        <w:spacing w:before="12" w:line="240" w:lineRule="exact"/>
        <w:rPr>
          <w:b/>
          <w:bCs/>
          <w:spacing w:val="0"/>
        </w:rPr>
      </w:pPr>
    </w:p>
    <w:p w14:paraId="3F52CE95" w14:textId="77777777" w:rsidR="003E605B" w:rsidRPr="00A068B0" w:rsidRDefault="003E605B" w:rsidP="003E605B">
      <w:pPr>
        <w:widowControl w:val="0"/>
        <w:autoSpaceDE w:val="0"/>
        <w:autoSpaceDN w:val="0"/>
        <w:adjustRightInd w:val="0"/>
        <w:spacing w:before="12" w:line="240" w:lineRule="exact"/>
        <w:rPr>
          <w:b/>
          <w:bCs/>
          <w:spacing w:val="0"/>
        </w:rPr>
      </w:pPr>
    </w:p>
    <w:p w14:paraId="66CC0B3C" w14:textId="77777777" w:rsidR="003E605B" w:rsidRPr="00A068B0" w:rsidRDefault="003E605B" w:rsidP="003E605B">
      <w:pPr>
        <w:widowControl w:val="0"/>
        <w:autoSpaceDE w:val="0"/>
        <w:autoSpaceDN w:val="0"/>
        <w:adjustRightInd w:val="0"/>
        <w:spacing w:before="12" w:line="240" w:lineRule="exact"/>
        <w:rPr>
          <w:b/>
          <w:bCs/>
          <w:spacing w:val="0"/>
        </w:rPr>
      </w:pPr>
    </w:p>
    <w:p w14:paraId="3CD7E639" w14:textId="77777777" w:rsidR="003E605B" w:rsidRPr="00A068B0" w:rsidRDefault="003E605B" w:rsidP="003E605B">
      <w:pPr>
        <w:widowControl w:val="0"/>
        <w:autoSpaceDE w:val="0"/>
        <w:autoSpaceDN w:val="0"/>
        <w:adjustRightInd w:val="0"/>
        <w:spacing w:before="12" w:line="240" w:lineRule="exact"/>
        <w:rPr>
          <w:b/>
          <w:bCs/>
          <w:spacing w:val="0"/>
        </w:rPr>
      </w:pPr>
    </w:p>
    <w:p w14:paraId="41A7E1FD" w14:textId="77777777" w:rsidR="003E605B" w:rsidRPr="00A068B0" w:rsidRDefault="003E605B" w:rsidP="003E605B">
      <w:pPr>
        <w:widowControl w:val="0"/>
        <w:autoSpaceDE w:val="0"/>
        <w:autoSpaceDN w:val="0"/>
        <w:adjustRightInd w:val="0"/>
        <w:spacing w:before="12" w:line="240" w:lineRule="exact"/>
        <w:rPr>
          <w:b/>
          <w:bCs/>
          <w:spacing w:val="0"/>
        </w:rPr>
      </w:pPr>
    </w:p>
    <w:p w14:paraId="24108DD4" w14:textId="77777777" w:rsidR="003E605B" w:rsidRPr="00A068B0" w:rsidRDefault="003E605B" w:rsidP="003E605B">
      <w:pPr>
        <w:widowControl w:val="0"/>
        <w:autoSpaceDE w:val="0"/>
        <w:autoSpaceDN w:val="0"/>
        <w:adjustRightInd w:val="0"/>
        <w:spacing w:before="12" w:line="240" w:lineRule="exact"/>
        <w:rPr>
          <w:b/>
          <w:bCs/>
          <w:spacing w:val="0"/>
        </w:rPr>
      </w:pPr>
    </w:p>
    <w:p w14:paraId="63235015" w14:textId="77777777" w:rsidR="003E605B" w:rsidRPr="00A068B0" w:rsidRDefault="003E605B" w:rsidP="003E605B">
      <w:pPr>
        <w:widowControl w:val="0"/>
        <w:autoSpaceDE w:val="0"/>
        <w:autoSpaceDN w:val="0"/>
        <w:adjustRightInd w:val="0"/>
        <w:spacing w:before="12" w:line="240" w:lineRule="exact"/>
        <w:rPr>
          <w:b/>
          <w:bCs/>
          <w:spacing w:val="0"/>
        </w:rPr>
      </w:pPr>
    </w:p>
    <w:p w14:paraId="225071D7" w14:textId="77777777" w:rsidR="003E605B" w:rsidRPr="00A068B0" w:rsidRDefault="003E605B" w:rsidP="003E605B">
      <w:pPr>
        <w:widowControl w:val="0"/>
        <w:autoSpaceDE w:val="0"/>
        <w:autoSpaceDN w:val="0"/>
        <w:adjustRightInd w:val="0"/>
        <w:spacing w:before="12" w:line="240" w:lineRule="exact"/>
        <w:rPr>
          <w:b/>
          <w:bCs/>
          <w:spacing w:val="0"/>
        </w:rPr>
      </w:pPr>
    </w:p>
    <w:p w14:paraId="0AC31385" w14:textId="77777777" w:rsidR="003E605B" w:rsidRPr="00A068B0" w:rsidRDefault="003E605B" w:rsidP="003E605B">
      <w:pPr>
        <w:widowControl w:val="0"/>
        <w:autoSpaceDE w:val="0"/>
        <w:autoSpaceDN w:val="0"/>
        <w:adjustRightInd w:val="0"/>
        <w:spacing w:before="12" w:line="240" w:lineRule="exact"/>
        <w:rPr>
          <w:b/>
          <w:bCs/>
          <w:spacing w:val="0"/>
        </w:rPr>
      </w:pPr>
    </w:p>
    <w:p w14:paraId="31EA049C" w14:textId="77777777" w:rsidR="003E605B" w:rsidRPr="00A068B0" w:rsidRDefault="003E605B" w:rsidP="003E605B">
      <w:pPr>
        <w:widowControl w:val="0"/>
        <w:autoSpaceDE w:val="0"/>
        <w:autoSpaceDN w:val="0"/>
        <w:adjustRightInd w:val="0"/>
        <w:spacing w:before="12" w:line="240" w:lineRule="exact"/>
        <w:rPr>
          <w:b/>
          <w:bCs/>
          <w:spacing w:val="0"/>
        </w:rPr>
      </w:pPr>
    </w:p>
    <w:p w14:paraId="501E1386" w14:textId="77777777" w:rsidR="003E605B" w:rsidRPr="00A068B0" w:rsidRDefault="003E605B" w:rsidP="003E605B">
      <w:pPr>
        <w:widowControl w:val="0"/>
        <w:autoSpaceDE w:val="0"/>
        <w:autoSpaceDN w:val="0"/>
        <w:adjustRightInd w:val="0"/>
        <w:spacing w:before="12" w:line="240" w:lineRule="exact"/>
        <w:rPr>
          <w:b/>
          <w:bCs/>
          <w:spacing w:val="0"/>
        </w:rPr>
      </w:pPr>
    </w:p>
    <w:p w14:paraId="35152BEF" w14:textId="77777777" w:rsidR="003E605B" w:rsidRPr="00A068B0" w:rsidRDefault="003E605B" w:rsidP="003E605B">
      <w:pPr>
        <w:widowControl w:val="0"/>
        <w:autoSpaceDE w:val="0"/>
        <w:autoSpaceDN w:val="0"/>
        <w:adjustRightInd w:val="0"/>
        <w:spacing w:before="12" w:line="240" w:lineRule="exact"/>
        <w:rPr>
          <w:b/>
          <w:bCs/>
          <w:spacing w:val="0"/>
        </w:rPr>
      </w:pPr>
    </w:p>
    <w:p w14:paraId="6095731C" w14:textId="3F6F2697" w:rsidR="003E605B" w:rsidRPr="003B2076" w:rsidRDefault="00516465" w:rsidP="00830607">
      <w:pPr>
        <w:pStyle w:val="ANNEX-heading3"/>
        <w:keepLines/>
      </w:pPr>
      <w:r w:rsidRPr="003B2076">
        <w:lastRenderedPageBreak/>
        <w:t>A.2.2.</w:t>
      </w:r>
      <w:r w:rsidR="008070FC" w:rsidRPr="003B2076">
        <w:t>4</w:t>
      </w:r>
      <w:r w:rsidRPr="003B2076">
        <w:tab/>
      </w:r>
      <w:r w:rsidR="003E605B" w:rsidRPr="003B2076">
        <w:t>Loss of Mains Protection</w:t>
      </w:r>
    </w:p>
    <w:p w14:paraId="606DEEF5" w14:textId="73EB8B48" w:rsidR="003E605B" w:rsidRPr="00A068B0" w:rsidRDefault="003E605B" w:rsidP="00830607">
      <w:pPr>
        <w:keepNext/>
        <w:keepLines/>
        <w:widowControl w:val="0"/>
        <w:autoSpaceDE w:val="0"/>
        <w:autoSpaceDN w:val="0"/>
        <w:adjustRightInd w:val="0"/>
        <w:spacing w:before="120"/>
        <w:rPr>
          <w:spacing w:val="0"/>
        </w:rPr>
      </w:pPr>
      <w:r w:rsidRPr="00A068B0">
        <w:rPr>
          <w:spacing w:val="0"/>
        </w:rPr>
        <w:t xml:space="preserve">The </w:t>
      </w:r>
      <w:r w:rsidRPr="003B2076">
        <w:rPr>
          <w:spacing w:val="0"/>
        </w:rPr>
        <w:t xml:space="preserve">test described in EN 50438 should be completed at 10%, 55%, and 100% of the </w:t>
      </w:r>
      <w:r w:rsidRPr="003B2076">
        <w:rPr>
          <w:b/>
          <w:spacing w:val="0"/>
          <w:lang w:eastAsia="en-GB"/>
        </w:rPr>
        <w:t>Registered Capacity</w:t>
      </w:r>
      <w:r w:rsidRPr="003B2076">
        <w:rPr>
          <w:spacing w:val="0"/>
        </w:rPr>
        <w:t>. In both cases</w:t>
      </w:r>
      <w:r w:rsidRPr="00A068B0">
        <w:rPr>
          <w:spacing w:val="0"/>
        </w:rPr>
        <w:t xml:space="preserve"> a subset of results should be recorded as indicated in the Protection – Loss of Mains test section of</w:t>
      </w:r>
      <w:r w:rsidR="00A72BF0" w:rsidRPr="00A068B0">
        <w:rPr>
          <w:spacing w:val="0"/>
        </w:rPr>
        <w:t xml:space="preserve"> the </w:t>
      </w:r>
      <w:r w:rsidR="00A72BF0" w:rsidRPr="00A068B0">
        <w:rPr>
          <w:b/>
          <w:spacing w:val="0"/>
        </w:rPr>
        <w:t>Type Test Verification Report</w:t>
      </w:r>
      <w:r w:rsidR="00A72BF0" w:rsidRPr="00A068B0">
        <w:rPr>
          <w:spacing w:val="0"/>
        </w:rPr>
        <w:t xml:space="preserve">, </w:t>
      </w:r>
      <w:r w:rsidRPr="003B2076">
        <w:rPr>
          <w:spacing w:val="0"/>
        </w:rPr>
        <w:t>Appe</w:t>
      </w:r>
      <w:r w:rsidR="00B24665" w:rsidRPr="003B2076">
        <w:rPr>
          <w:spacing w:val="0"/>
        </w:rPr>
        <w:t>ndix 3</w:t>
      </w:r>
      <w:r w:rsidRPr="003B2076">
        <w:rPr>
          <w:spacing w:val="0"/>
        </w:rPr>
        <w:t xml:space="preserve"> Form C</w:t>
      </w:r>
      <w:r w:rsidRPr="00A068B0">
        <w:rPr>
          <w:spacing w:val="0"/>
        </w:rPr>
        <w:t>.</w:t>
      </w:r>
    </w:p>
    <w:p w14:paraId="74751B85" w14:textId="262855BC" w:rsidR="003E605B" w:rsidRPr="003B2076" w:rsidRDefault="00516465" w:rsidP="00830607">
      <w:pPr>
        <w:pStyle w:val="ANNEX-heading3"/>
        <w:spacing w:before="120"/>
        <w:rPr>
          <w:rFonts w:eastAsia="Batang"/>
        </w:rPr>
      </w:pPr>
      <w:r w:rsidRPr="003B2076">
        <w:t>A.2.2.</w:t>
      </w:r>
      <w:r w:rsidR="008070FC" w:rsidRPr="003B2076">
        <w:t>5</w:t>
      </w:r>
      <w:r w:rsidRPr="003B2076">
        <w:tab/>
      </w:r>
      <w:r w:rsidR="003E605B" w:rsidRPr="003B2076">
        <w:t>Reconnection</w:t>
      </w:r>
    </w:p>
    <w:p w14:paraId="4BADBA72" w14:textId="30D161C0" w:rsidR="003E605B" w:rsidRPr="00A068B0" w:rsidRDefault="003E605B" w:rsidP="00830607">
      <w:pPr>
        <w:widowControl w:val="0"/>
        <w:autoSpaceDE w:val="0"/>
        <w:autoSpaceDN w:val="0"/>
        <w:adjustRightInd w:val="0"/>
        <w:spacing w:before="120"/>
        <w:ind w:right="-46"/>
        <w:rPr>
          <w:rFonts w:eastAsia="Batang"/>
          <w:spacing w:val="0"/>
        </w:rPr>
      </w:pPr>
      <w:r w:rsidRPr="00A068B0">
        <w:rPr>
          <w:rFonts w:eastAsia="Batang"/>
          <w:spacing w:val="0"/>
        </w:rPr>
        <w:t xml:space="preserve">Further tests will confirm that once the AC supply voltage and frequency have returned to be </w:t>
      </w:r>
      <w:r w:rsidRPr="00A068B0">
        <w:rPr>
          <w:rFonts w:eastAsia="Batang"/>
          <w:bCs/>
          <w:spacing w:val="0"/>
        </w:rPr>
        <w:t xml:space="preserve">within the stage 1 settings specified in </w:t>
      </w:r>
      <w:r w:rsidR="0004155A" w:rsidRPr="00A068B0">
        <w:rPr>
          <w:rFonts w:eastAsia="Batang"/>
          <w:bCs/>
          <w:spacing w:val="0"/>
        </w:rPr>
        <w:t>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Pr="00A068B0">
        <w:rPr>
          <w:rFonts w:eastAsia="Batang"/>
          <w:b/>
          <w:spacing w:val="0"/>
        </w:rPr>
        <w:t>Micro-generator</w:t>
      </w:r>
      <w:r w:rsidRPr="00A068B0">
        <w:rPr>
          <w:rFonts w:eastAsia="Batang"/>
          <w:spacing w:val="0"/>
        </w:rPr>
        <w:t xml:space="preserve"> output is restored (</w:t>
      </w:r>
      <w:r w:rsidR="00410A30">
        <w:rPr>
          <w:rFonts w:eastAsia="Batang"/>
          <w:spacing w:val="0"/>
        </w:rPr>
        <w:t>ie</w:t>
      </w:r>
      <w:r w:rsidRPr="00A068B0">
        <w:rPr>
          <w:rFonts w:eastAsia="Batang"/>
          <w:spacing w:val="0"/>
        </w:rPr>
        <w:t xml:space="preserve"> before the </w:t>
      </w:r>
      <w:r w:rsidRPr="00A068B0">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62D68E70" w14:textId="68B3ACB4" w:rsidR="003E605B" w:rsidRPr="003B2076" w:rsidRDefault="00516465" w:rsidP="00830607">
      <w:pPr>
        <w:pStyle w:val="ANNEX-heading3"/>
        <w:spacing w:before="120"/>
        <w:rPr>
          <w:rFonts w:eastAsia="Batang"/>
        </w:rPr>
      </w:pPr>
      <w:r w:rsidRPr="003B2076">
        <w:rPr>
          <w:rFonts w:eastAsia="Batang"/>
        </w:rPr>
        <w:t>A.2.2.</w:t>
      </w:r>
      <w:r w:rsidR="008070FC" w:rsidRPr="003B2076">
        <w:rPr>
          <w:rFonts w:eastAsia="Batang"/>
        </w:rPr>
        <w:t>6</w:t>
      </w:r>
      <w:r w:rsidRPr="003B2076">
        <w:rPr>
          <w:rFonts w:eastAsia="Batang"/>
        </w:rPr>
        <w:tab/>
      </w:r>
      <w:r w:rsidR="003E605B" w:rsidRPr="003B2076">
        <w:rPr>
          <w:rFonts w:eastAsia="Batang"/>
        </w:rPr>
        <w:t>Frequency Drift and Step Change Stability test</w:t>
      </w:r>
    </w:p>
    <w:p w14:paraId="5C235586" w14:textId="4FF571FF" w:rsidR="003E605B" w:rsidRPr="00A068B0" w:rsidRDefault="003E605B" w:rsidP="00830607">
      <w:pPr>
        <w:widowControl w:val="0"/>
        <w:tabs>
          <w:tab w:val="left" w:pos="3040"/>
        </w:tabs>
        <w:autoSpaceDE w:val="0"/>
        <w:autoSpaceDN w:val="0"/>
        <w:adjustRightInd w:val="0"/>
        <w:spacing w:before="120"/>
        <w:ind w:right="-20"/>
        <w:rPr>
          <w:spacing w:val="0"/>
        </w:rPr>
      </w:pPr>
      <w:r w:rsidRPr="00A068B0">
        <w:rPr>
          <w:spacing w:val="0"/>
        </w:rPr>
        <w:t xml:space="preserve">The tests will be carried out using the same circuit as specified in </w:t>
      </w:r>
      <w:r w:rsidR="00B24665" w:rsidRPr="003B2076">
        <w:rPr>
          <w:spacing w:val="0"/>
        </w:rPr>
        <w:t>A.2.2.</w:t>
      </w:r>
      <w:r w:rsidR="00171C6B" w:rsidRPr="003B2076">
        <w:rPr>
          <w:spacing w:val="0"/>
        </w:rPr>
        <w:t>3</w:t>
      </w:r>
      <w:r w:rsidRPr="003B2076">
        <w:rPr>
          <w:spacing w:val="0"/>
        </w:rPr>
        <w:t xml:space="preserve"> </w:t>
      </w:r>
      <w:r w:rsidRPr="00A068B0">
        <w:rPr>
          <w:spacing w:val="0"/>
        </w:rPr>
        <w:t xml:space="preserve">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5294D2AA" w14:textId="4563735A" w:rsidR="003E605B" w:rsidRPr="00A068B0" w:rsidRDefault="003E605B" w:rsidP="00830607">
      <w:pPr>
        <w:widowControl w:val="0"/>
        <w:tabs>
          <w:tab w:val="left" w:pos="3040"/>
        </w:tabs>
        <w:autoSpaceDE w:val="0"/>
        <w:autoSpaceDN w:val="0"/>
        <w:adjustRightInd w:val="0"/>
        <w:spacing w:before="120"/>
        <w:ind w:right="-20"/>
        <w:rPr>
          <w:spacing w:val="0"/>
        </w:rPr>
      </w:pPr>
      <w:r w:rsidRPr="00A068B0">
        <w:rPr>
          <w:spacing w:val="0"/>
        </w:rPr>
        <w:t>Four tests are required to be carried out with all protection functions en</w:t>
      </w:r>
      <w:r w:rsidR="00FE7F08" w:rsidRPr="00A068B0">
        <w:rPr>
          <w:spacing w:val="0"/>
        </w:rPr>
        <w:t>abled including loss of mains.</w:t>
      </w:r>
      <w:r w:rsidRPr="00A068B0">
        <w:rPr>
          <w:spacing w:val="0"/>
        </w:rPr>
        <w:t xml:space="preserve">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3262AD8F" w14:textId="4754FE05" w:rsidR="003E605B" w:rsidRPr="00A068B0" w:rsidRDefault="003E605B" w:rsidP="00830607">
      <w:pPr>
        <w:widowControl w:val="0"/>
        <w:tabs>
          <w:tab w:val="left" w:pos="3040"/>
        </w:tabs>
        <w:autoSpaceDE w:val="0"/>
        <w:autoSpaceDN w:val="0"/>
        <w:adjustRightInd w:val="0"/>
        <w:spacing w:before="120"/>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0EA90CB6" w14:textId="6C0FBEDB" w:rsidR="003E605B" w:rsidRPr="00A068B0" w:rsidRDefault="003E605B" w:rsidP="00830607">
      <w:pPr>
        <w:widowControl w:val="0"/>
        <w:tabs>
          <w:tab w:val="left" w:pos="3040"/>
        </w:tabs>
        <w:autoSpaceDE w:val="0"/>
        <w:autoSpaceDN w:val="0"/>
        <w:adjustRightInd w:val="0"/>
        <w:spacing w:before="120"/>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8E5D45">
        <w:rPr>
          <w:spacing w:val="0"/>
        </w:rPr>
        <w:t>9</w:t>
      </w:r>
      <w:r w:rsidR="00D564F9">
        <w:rPr>
          <w:spacing w:val="0"/>
        </w:rPr>
        <w:t>5</w:t>
      </w:r>
      <w:r w:rsidR="008E5D45" w:rsidRPr="00A068B0">
        <w:rPr>
          <w:spacing w:val="0"/>
        </w:rPr>
        <w:t>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w:t>
      </w:r>
      <w:r w:rsidR="001E7EC4" w:rsidRPr="00A068B0">
        <w:rPr>
          <w:spacing w:val="0"/>
        </w:rPr>
        <w:t>d for a period of at least 10 s</w:t>
      </w:r>
      <w:r w:rsidRPr="00A068B0">
        <w:rPr>
          <w:spacing w:val="0"/>
        </w:rPr>
        <w:t xml:space="preserve">.  The </w:t>
      </w:r>
      <w:r w:rsidRPr="003B2076">
        <w:rPr>
          <w:b/>
          <w:bCs/>
          <w:spacing w:val="0"/>
        </w:rPr>
        <w:t>Micro-generator</w:t>
      </w:r>
      <w:r w:rsidRPr="003B2076">
        <w:rPr>
          <w:spacing w:val="0"/>
        </w:rPr>
        <w:t xml:space="preserve"> </w:t>
      </w:r>
      <w:r w:rsidRPr="00A068B0">
        <w:rPr>
          <w:spacing w:val="0"/>
        </w:rPr>
        <w:t>should not trip during this test.</w:t>
      </w:r>
    </w:p>
    <w:p w14:paraId="065959B8" w14:textId="5C933E77" w:rsidR="003E605B" w:rsidRPr="003B2076" w:rsidRDefault="00516465" w:rsidP="00830607">
      <w:pPr>
        <w:pStyle w:val="ANNEX-heading3"/>
        <w:spacing w:before="120"/>
      </w:pPr>
      <w:r w:rsidRPr="003B2076">
        <w:t>A.2.2.</w:t>
      </w:r>
      <w:r w:rsidR="008070FC" w:rsidRPr="003B2076">
        <w:t>7</w:t>
      </w:r>
      <w:r w:rsidRPr="003B2076">
        <w:tab/>
      </w:r>
      <w:r w:rsidR="003E605B" w:rsidRPr="003B2076">
        <w:t>Active power feed-in at under-frequency</w:t>
      </w:r>
    </w:p>
    <w:p w14:paraId="2CD392C7" w14:textId="04A0202F" w:rsidR="003E605B" w:rsidRDefault="003E605B" w:rsidP="00830607">
      <w:pPr>
        <w:widowControl w:val="0"/>
        <w:tabs>
          <w:tab w:val="left" w:pos="1418"/>
          <w:tab w:val="left" w:pos="9026"/>
        </w:tabs>
        <w:autoSpaceDE w:val="0"/>
        <w:autoSpaceDN w:val="0"/>
        <w:adjustRightInd w:val="0"/>
        <w:spacing w:before="120"/>
        <w:ind w:right="-46"/>
        <w:rPr>
          <w:bCs/>
          <w:spacing w:val="0"/>
        </w:rPr>
      </w:pPr>
      <w:r w:rsidRPr="003B2076">
        <w:rPr>
          <w:bCs/>
          <w:spacing w:val="0"/>
        </w:rPr>
        <w:t xml:space="preserve">EN 50438 shall be complied with in respect of </w:t>
      </w:r>
      <w:del w:id="526" w:author="ENA" w:date="2020-12-12T19:57:00Z">
        <w:r w:rsidRPr="00F45E1C">
          <w:rPr>
            <w:b/>
            <w:spacing w:val="0"/>
          </w:rPr>
          <w:delText>active power</w:delText>
        </w:r>
      </w:del>
      <w:ins w:id="527" w:author="ENA" w:date="2020-12-12T19:57:00Z">
        <w:r w:rsidR="00F45E1C" w:rsidRPr="00F45E1C">
          <w:rPr>
            <w:b/>
            <w:spacing w:val="0"/>
          </w:rPr>
          <w:t>A</w:t>
        </w:r>
        <w:r w:rsidRPr="00F45E1C">
          <w:rPr>
            <w:b/>
            <w:spacing w:val="0"/>
          </w:rPr>
          <w:t xml:space="preserve">ctive </w:t>
        </w:r>
        <w:r w:rsidR="00F45E1C" w:rsidRPr="00F45E1C">
          <w:rPr>
            <w:b/>
            <w:spacing w:val="0"/>
          </w:rPr>
          <w:t>P</w:t>
        </w:r>
        <w:r w:rsidRPr="00F45E1C">
          <w:rPr>
            <w:b/>
            <w:spacing w:val="0"/>
          </w:rPr>
          <w:t>ower</w:t>
        </w:r>
      </w:ins>
      <w:r w:rsidRPr="003B2076">
        <w:rPr>
          <w:b/>
          <w:spacing w:val="0"/>
        </w:rPr>
        <w:t xml:space="preserve"> </w:t>
      </w:r>
      <w:r w:rsidRPr="003B2076">
        <w:rPr>
          <w:bCs/>
          <w:spacing w:val="0"/>
        </w:rPr>
        <w:t>feed-in at under-frequency.</w:t>
      </w:r>
    </w:p>
    <w:p w14:paraId="52ACD943" w14:textId="222C347D" w:rsidR="000375F6" w:rsidRPr="00D46E53" w:rsidRDefault="000375F6" w:rsidP="00830607">
      <w:pPr>
        <w:pStyle w:val="CONFORMSTATEMENT"/>
        <w:keepNext/>
        <w:spacing w:before="120"/>
        <w:rPr>
          <w:ins w:id="528" w:author="ENA" w:date="2020-12-12T19:57:00Z"/>
          <w:sz w:val="22"/>
        </w:rPr>
      </w:pPr>
      <w:ins w:id="529" w:author="ENA" w:date="2020-12-12T19:57:00Z">
        <w:r>
          <w:rPr>
            <w:b/>
            <w:bCs/>
            <w:sz w:val="22"/>
          </w:rPr>
          <w:t>A.2.2.8</w:t>
        </w:r>
        <w:r>
          <w:rPr>
            <w:b/>
            <w:bCs/>
            <w:sz w:val="22"/>
          </w:rPr>
          <w:tab/>
          <w:t>Micro-generators</w:t>
        </w:r>
        <w:r>
          <w:rPr>
            <w:sz w:val="22"/>
          </w:rPr>
          <w:t xml:space="preserve"> which include </w:t>
        </w:r>
        <w:r>
          <w:rPr>
            <w:b/>
            <w:bCs/>
            <w:sz w:val="22"/>
          </w:rPr>
          <w:t>Electricity Storage</w:t>
        </w:r>
      </w:ins>
    </w:p>
    <w:p w14:paraId="458C86DB" w14:textId="58FC3B07" w:rsidR="000375F6" w:rsidRDefault="000375F6" w:rsidP="00830607">
      <w:pPr>
        <w:pStyle w:val="CONFORMSTATEMENT"/>
        <w:spacing w:before="120"/>
        <w:rPr>
          <w:ins w:id="530" w:author="ENA" w:date="2020-12-12T19:57:00Z"/>
          <w:b/>
          <w:bCs/>
          <w:sz w:val="22"/>
        </w:rPr>
      </w:pPr>
      <w:ins w:id="531" w:author="ENA" w:date="2020-12-12T19:57:00Z">
        <w:r w:rsidRPr="006E5CAC">
          <w:rPr>
            <w:sz w:val="22"/>
          </w:rPr>
          <w:t xml:space="preserve">The </w:t>
        </w:r>
        <w:r>
          <w:rPr>
            <w:b/>
            <w:sz w:val="22"/>
          </w:rPr>
          <w:t>Manufacturer</w:t>
        </w:r>
        <w:r w:rsidRPr="006E5CAC">
          <w:rPr>
            <w:sz w:val="22"/>
          </w:rPr>
          <w:t xml:space="preserve"> will demonstrate how the </w:t>
        </w:r>
        <w:r>
          <w:rPr>
            <w:b/>
            <w:sz w:val="22"/>
          </w:rPr>
          <w:t>Micro-generator</w:t>
        </w:r>
        <w:r w:rsidRPr="006E5CAC">
          <w:rPr>
            <w:b/>
            <w:sz w:val="22"/>
          </w:rPr>
          <w:t xml:space="preserve"> Active Power</w:t>
        </w:r>
        <w:r w:rsidRPr="006E5CAC">
          <w:rPr>
            <w:sz w:val="22"/>
          </w:rPr>
          <w:t xml:space="preserve"> </w:t>
        </w:r>
        <w:r>
          <w:rPr>
            <w:sz w:val="22"/>
          </w:rPr>
          <w:t>when acting as a load (</w:t>
        </w:r>
        <w:proofErr w:type="spellStart"/>
        <w:r>
          <w:rPr>
            <w:sz w:val="22"/>
          </w:rPr>
          <w:t>ie</w:t>
        </w:r>
        <w:proofErr w:type="spellEnd"/>
        <w:r>
          <w:rPr>
            <w:sz w:val="22"/>
          </w:rPr>
          <w:t xml:space="preserve"> replenishing its energy store) </w:t>
        </w:r>
        <w:r w:rsidRPr="006E5CAC">
          <w:rPr>
            <w:sz w:val="22"/>
          </w:rPr>
          <w:t xml:space="preserve">responds to changes in system frequency. </w:t>
        </w:r>
        <w:r>
          <w:rPr>
            <w:sz w:val="22"/>
          </w:rPr>
          <w:t>In general four tests are proposed, one set of two at</w:t>
        </w:r>
        <w:r w:rsidR="00FE24EA">
          <w:rPr>
            <w:sz w:val="22"/>
          </w:rPr>
          <w:t xml:space="preserve"> </w:t>
        </w:r>
        <w:r w:rsidR="000D7A06">
          <w:rPr>
            <w:sz w:val="22"/>
          </w:rPr>
          <w:t>rated import capacity,</w:t>
        </w:r>
        <w:r>
          <w:rPr>
            <w:sz w:val="22"/>
          </w:rPr>
          <w:t xml:space="preserve"> and one set of two at 40% of </w:t>
        </w:r>
        <w:r w:rsidR="000D7A06">
          <w:rPr>
            <w:sz w:val="22"/>
          </w:rPr>
          <w:t>rated import capacity</w:t>
        </w:r>
        <w:r>
          <w:rPr>
            <w:b/>
            <w:bCs/>
            <w:sz w:val="22"/>
          </w:rPr>
          <w:t>.</w:t>
        </w:r>
      </w:ins>
    </w:p>
    <w:p w14:paraId="3B1E622A" w14:textId="7F7E7A54" w:rsidR="000375F6" w:rsidRDefault="000375F6" w:rsidP="00830607">
      <w:pPr>
        <w:pStyle w:val="CONFORMSTATEMENT"/>
        <w:spacing w:before="120"/>
        <w:rPr>
          <w:ins w:id="532" w:author="ENA" w:date="2020-12-12T19:57:00Z"/>
          <w:sz w:val="22"/>
        </w:rPr>
      </w:pPr>
      <w:ins w:id="533" w:author="ENA" w:date="2020-12-12T19:57:00Z">
        <w:r>
          <w:rPr>
            <w:sz w:val="22"/>
          </w:rPr>
          <w:t>In both cases the test is to reduce frequency from 50 Hz at 2 Hzs</w:t>
        </w:r>
        <w:r w:rsidRPr="002752B7">
          <w:rPr>
            <w:sz w:val="22"/>
            <w:vertAlign w:val="superscript"/>
          </w:rPr>
          <w:t>-1</w:t>
        </w:r>
        <w:r>
          <w:rPr>
            <w:sz w:val="22"/>
          </w:rPr>
          <w:t>.  In the first case the lower frequency reached will be 49.0 Hz and the second case the lower frequency will be 48.8 Hz.</w:t>
        </w:r>
      </w:ins>
    </w:p>
    <w:p w14:paraId="17A8C099" w14:textId="77777777" w:rsidR="000375F6" w:rsidRPr="003B2076" w:rsidRDefault="000375F6" w:rsidP="00830607">
      <w:pPr>
        <w:pStyle w:val="CONFORMSTATEMENT"/>
        <w:spacing w:before="120"/>
        <w:rPr>
          <w:ins w:id="534" w:author="ENA" w:date="2020-12-12T19:57:00Z"/>
          <w:bCs/>
        </w:rPr>
      </w:pPr>
      <w:ins w:id="535" w:author="ENA" w:date="2020-12-12T19:57:00Z">
        <w:r>
          <w:rPr>
            <w:sz w:val="22"/>
          </w:rPr>
          <w:t>In all cases the response should meet the requirements of 9.4.3.</w:t>
        </w:r>
      </w:ins>
    </w:p>
    <w:p w14:paraId="4BB2B934" w14:textId="33F8A131" w:rsidR="003E605B" w:rsidRPr="003B2076" w:rsidRDefault="00516465" w:rsidP="003B7C17">
      <w:pPr>
        <w:pStyle w:val="ANNEX-heading3"/>
      </w:pPr>
      <w:ins w:id="536" w:author="ENA" w:date="2020-12-12T19:57:00Z">
        <w:r w:rsidRPr="003B2076">
          <w:t>A.2.2.</w:t>
        </w:r>
        <w:r w:rsidR="000375F6">
          <w:t>9</w:t>
        </w:r>
      </w:ins>
      <w:r w:rsidR="003E605B" w:rsidRPr="003B2076">
        <w:tab/>
        <w:t>Power response to over-frequency</w:t>
      </w:r>
    </w:p>
    <w:p w14:paraId="25057FED" w14:textId="77777777" w:rsidR="003E605B" w:rsidRPr="003B2076" w:rsidRDefault="003E605B" w:rsidP="003E605B">
      <w:pPr>
        <w:widowControl w:val="0"/>
        <w:tabs>
          <w:tab w:val="left" w:pos="1418"/>
          <w:tab w:val="left" w:pos="9026"/>
        </w:tabs>
        <w:autoSpaceDE w:val="0"/>
        <w:autoSpaceDN w:val="0"/>
        <w:adjustRightInd w:val="0"/>
        <w:ind w:right="-46"/>
        <w:rPr>
          <w:bCs/>
          <w:spacing w:val="0"/>
          <w:sz w:val="20"/>
        </w:rPr>
      </w:pPr>
    </w:p>
    <w:p w14:paraId="39A50730" w14:textId="5F715ED2" w:rsidR="00D22790" w:rsidRDefault="003E605B" w:rsidP="00830607">
      <w:pPr>
        <w:widowControl w:val="0"/>
        <w:tabs>
          <w:tab w:val="left" w:pos="1418"/>
          <w:tab w:val="left" w:pos="9026"/>
        </w:tabs>
        <w:autoSpaceDE w:val="0"/>
        <w:autoSpaceDN w:val="0"/>
        <w:adjustRightInd w:val="0"/>
        <w:ind w:right="-46"/>
        <w:rPr>
          <w:rFonts w:cs="Times New Roman"/>
          <w:b/>
          <w:spacing w:val="0"/>
          <w:highlight w:val="lightGray"/>
        </w:rPr>
      </w:pPr>
      <w:r w:rsidRPr="003B2076">
        <w:rPr>
          <w:bCs/>
          <w:spacing w:val="0"/>
        </w:rPr>
        <w:t xml:space="preserve">EN 50438 shall be complied with in respect of </w:t>
      </w:r>
      <w:r w:rsidR="006379CC" w:rsidRPr="003B2076">
        <w:rPr>
          <w:bCs/>
          <w:spacing w:val="0"/>
        </w:rPr>
        <w:t xml:space="preserve">power </w:t>
      </w:r>
      <w:r w:rsidRPr="003B2076">
        <w:rPr>
          <w:bCs/>
          <w:spacing w:val="0"/>
        </w:rPr>
        <w:t xml:space="preserve">response to over-frequency using a specific standard frequency threshold of 50.4 Hz and a </w:t>
      </w:r>
      <w:r w:rsidRPr="003B2076">
        <w:rPr>
          <w:b/>
          <w:bCs/>
          <w:spacing w:val="0"/>
        </w:rPr>
        <w:t>Droop</w:t>
      </w:r>
      <w:r w:rsidRPr="003B2076">
        <w:rPr>
          <w:bCs/>
          <w:spacing w:val="0"/>
        </w:rPr>
        <w:t xml:space="preserve"> setting of 10%.</w:t>
      </w:r>
      <w:r w:rsidR="00D22790">
        <w:rPr>
          <w:bCs/>
          <w:highlight w:val="lightGray"/>
        </w:rPr>
        <w:br w:type="page"/>
      </w:r>
    </w:p>
    <w:p w14:paraId="488B896A" w14:textId="4D75C21F" w:rsidR="00516465" w:rsidRPr="003B2076" w:rsidRDefault="00516465" w:rsidP="00D22790">
      <w:pPr>
        <w:pStyle w:val="ANNEX-heading2"/>
        <w:numPr>
          <w:ilvl w:val="0"/>
          <w:numId w:val="0"/>
        </w:numPr>
        <w:rPr>
          <w:bCs w:val="0"/>
        </w:rPr>
      </w:pPr>
      <w:r w:rsidRPr="003B2076">
        <w:lastRenderedPageBreak/>
        <w:t>POWER QUALITY</w:t>
      </w:r>
    </w:p>
    <w:p w14:paraId="2C343294" w14:textId="656C6FB1" w:rsidR="003E605B" w:rsidRPr="00A068B0" w:rsidRDefault="00516465" w:rsidP="003B7C17">
      <w:pPr>
        <w:pStyle w:val="ANNEX-heading3"/>
        <w:rPr>
          <w:rFonts w:eastAsia="Batang"/>
        </w:rPr>
      </w:pPr>
      <w:r w:rsidRPr="003B2076">
        <w:rPr>
          <w:rFonts w:eastAsia="Batang"/>
        </w:rPr>
        <w:t xml:space="preserve">A.2.3.1 </w:t>
      </w:r>
      <w:r w:rsidRPr="003B2076">
        <w:rPr>
          <w:rFonts w:eastAsia="Batang"/>
        </w:rPr>
        <w:tab/>
      </w:r>
      <w:r w:rsidRPr="00A068B0">
        <w:rPr>
          <w:rFonts w:eastAsia="Batang"/>
        </w:rPr>
        <w:t>H</w:t>
      </w:r>
      <w:r w:rsidR="003E605B" w:rsidRPr="00A068B0">
        <w:rPr>
          <w:rFonts w:eastAsia="Batang"/>
          <w:bCs w:val="0"/>
        </w:rPr>
        <w:t>armonics</w:t>
      </w:r>
    </w:p>
    <w:p w14:paraId="69852CA8" w14:textId="77777777" w:rsidR="003E605B" w:rsidRPr="00A068B0" w:rsidRDefault="003E605B" w:rsidP="003E605B">
      <w:pPr>
        <w:widowControl w:val="0"/>
        <w:autoSpaceDE w:val="0"/>
        <w:autoSpaceDN w:val="0"/>
        <w:adjustRightInd w:val="0"/>
        <w:spacing w:before="4"/>
        <w:ind w:right="58"/>
        <w:rPr>
          <w:rFonts w:eastAsia="Batang"/>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p>
    <w:p w14:paraId="55A4FCA4" w14:textId="77777777" w:rsidR="003E605B" w:rsidRPr="00A068B0" w:rsidRDefault="003E605B" w:rsidP="003E605B">
      <w:pPr>
        <w:widowControl w:val="0"/>
        <w:autoSpaceDE w:val="0"/>
        <w:autoSpaceDN w:val="0"/>
        <w:adjustRightInd w:val="0"/>
        <w:spacing w:before="37"/>
        <w:rPr>
          <w:spacing w:val="0"/>
        </w:rPr>
      </w:pPr>
    </w:p>
    <w:p w14:paraId="350F2184" w14:textId="7A946259" w:rsidR="003E605B" w:rsidRPr="00A068B0" w:rsidRDefault="003E605B" w:rsidP="003E605B">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3DDE9DD4" w14:textId="65A9875D" w:rsidR="00640267" w:rsidRDefault="00640267">
      <w:pPr>
        <w:jc w:val="left"/>
        <w:rPr>
          <w:rFonts w:eastAsia="Batang" w:cs="Times New Roman"/>
          <w:b/>
          <w:bCs/>
          <w:spacing w:val="0"/>
        </w:rPr>
      </w:pPr>
    </w:p>
    <w:p w14:paraId="2085A1CB" w14:textId="434B6140" w:rsidR="003E605B" w:rsidRPr="003B2076" w:rsidRDefault="00516465" w:rsidP="003B7C17">
      <w:pPr>
        <w:pStyle w:val="ANNEX-heading3"/>
        <w:rPr>
          <w:rFonts w:eastAsia="Batang"/>
        </w:rPr>
      </w:pPr>
      <w:r w:rsidRPr="003B2076">
        <w:rPr>
          <w:rFonts w:eastAsia="Batang"/>
        </w:rPr>
        <w:t>A.2.3.2</w:t>
      </w:r>
      <w:r w:rsidRPr="003B2076">
        <w:rPr>
          <w:rFonts w:eastAsia="Batang"/>
        </w:rPr>
        <w:tab/>
      </w:r>
      <w:r w:rsidR="003E605B" w:rsidRPr="003B2076">
        <w:rPr>
          <w:rFonts w:eastAsia="Batang"/>
        </w:rPr>
        <w:t>Power Factor</w:t>
      </w:r>
    </w:p>
    <w:p w14:paraId="7A5C80DD" w14:textId="77777777" w:rsidR="003E605B" w:rsidRPr="003B2076" w:rsidRDefault="003E605B" w:rsidP="003E605B">
      <w:pPr>
        <w:widowControl w:val="0"/>
        <w:autoSpaceDE w:val="0"/>
        <w:autoSpaceDN w:val="0"/>
        <w:adjustRightInd w:val="0"/>
        <w:ind w:right="26"/>
        <w:rPr>
          <w:rFonts w:eastAsia="Batang"/>
          <w:spacing w:val="0"/>
          <w:sz w:val="20"/>
        </w:rPr>
      </w:pPr>
    </w:p>
    <w:p w14:paraId="419C9E3F" w14:textId="2AD5D366" w:rsidR="003E605B" w:rsidRPr="00A068B0" w:rsidRDefault="003E605B" w:rsidP="003E605B">
      <w:pPr>
        <w:widowControl w:val="0"/>
        <w:autoSpaceDE w:val="0"/>
        <w:autoSpaceDN w:val="0"/>
        <w:adjustRightInd w:val="0"/>
        <w:ind w:right="26"/>
        <w:rPr>
          <w:rFonts w:eastAsia="Batang"/>
          <w:b/>
          <w:spacing w:val="0"/>
        </w:rPr>
      </w:pPr>
      <w:r w:rsidRPr="003B2076">
        <w:rPr>
          <w:rFonts w:eastAsia="Batang"/>
          <w:spacing w:val="0"/>
        </w:rPr>
        <w:t xml:space="preserve">The </w:t>
      </w:r>
      <w:r w:rsidRPr="003B2076">
        <w:rPr>
          <w:spacing w:val="0"/>
        </w:rPr>
        <w:t xml:space="preserve">test should be undertaken as laid out in EN 50438 with the following three test voltages </w:t>
      </w:r>
      <w:r w:rsidRPr="00A068B0">
        <w:rPr>
          <w:rFonts w:eastAsia="Batang"/>
          <w:spacing w:val="0"/>
        </w:rPr>
        <w:t>230 V –6%, 230</w:t>
      </w:r>
      <w:r w:rsidR="001E7EC4" w:rsidRPr="00A068B0">
        <w:rPr>
          <w:rFonts w:eastAsia="Batang"/>
          <w:spacing w:val="0"/>
        </w:rPr>
        <w:t> </w:t>
      </w:r>
      <w:r w:rsidRPr="00A068B0">
        <w:rPr>
          <w:rFonts w:eastAsia="Batang"/>
          <w:spacing w:val="0"/>
        </w:rPr>
        <w:t>V and 230 V +</w:t>
      </w:r>
      <w:r w:rsidRPr="00A068B0">
        <w:rPr>
          <w:rFonts w:eastAsia="Batang"/>
          <w:spacing w:val="0"/>
          <w:position w:val="-1"/>
        </w:rPr>
        <w:t>10%.</w:t>
      </w:r>
    </w:p>
    <w:p w14:paraId="337595E0" w14:textId="77777777" w:rsidR="003E605B" w:rsidRPr="00A068B0" w:rsidRDefault="003E605B" w:rsidP="003E605B">
      <w:pPr>
        <w:widowControl w:val="0"/>
        <w:autoSpaceDE w:val="0"/>
        <w:autoSpaceDN w:val="0"/>
        <w:adjustRightInd w:val="0"/>
        <w:ind w:right="26"/>
        <w:rPr>
          <w:rFonts w:eastAsia="Batang"/>
          <w:b/>
          <w:bCs/>
          <w:spacing w:val="0"/>
        </w:rPr>
      </w:pPr>
    </w:p>
    <w:p w14:paraId="306FA4E3" w14:textId="1BA851C3" w:rsidR="003E605B" w:rsidRPr="003B2076" w:rsidRDefault="00516465" w:rsidP="003B7C17">
      <w:pPr>
        <w:pStyle w:val="ANNEX-heading3"/>
        <w:rPr>
          <w:rFonts w:eastAsia="Batang"/>
        </w:rPr>
      </w:pPr>
      <w:r w:rsidRPr="003B2076">
        <w:rPr>
          <w:rFonts w:eastAsia="Batang"/>
        </w:rPr>
        <w:t>A.2.3.3</w:t>
      </w:r>
      <w:r w:rsidRPr="003B2076">
        <w:rPr>
          <w:rFonts w:eastAsia="Batang"/>
        </w:rPr>
        <w:tab/>
      </w:r>
      <w:r w:rsidR="003E605B" w:rsidRPr="003B2076">
        <w:rPr>
          <w:rFonts w:eastAsia="Batang"/>
        </w:rPr>
        <w:t>Voltage Flicker</w:t>
      </w:r>
    </w:p>
    <w:p w14:paraId="7B8E3A6C" w14:textId="77777777" w:rsidR="003E605B" w:rsidRPr="00A068B0" w:rsidRDefault="003E605B" w:rsidP="003E605B">
      <w:pPr>
        <w:widowControl w:val="0"/>
        <w:autoSpaceDE w:val="0"/>
        <w:autoSpaceDN w:val="0"/>
        <w:adjustRightInd w:val="0"/>
        <w:spacing w:before="37"/>
        <w:rPr>
          <w:spacing w:val="0"/>
          <w:sz w:val="20"/>
        </w:rPr>
      </w:pPr>
    </w:p>
    <w:p w14:paraId="461575AD" w14:textId="4159AB56" w:rsidR="003E605B" w:rsidRPr="00A068B0" w:rsidRDefault="003E605B" w:rsidP="003E605B">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5B101711" w14:textId="77777777" w:rsidR="003E605B" w:rsidRPr="00A068B0" w:rsidRDefault="003E605B" w:rsidP="003E605B">
      <w:pPr>
        <w:widowControl w:val="0"/>
        <w:autoSpaceDE w:val="0"/>
        <w:autoSpaceDN w:val="0"/>
        <w:adjustRightInd w:val="0"/>
        <w:spacing w:before="37"/>
        <w:rPr>
          <w:spacing w:val="0"/>
        </w:rPr>
      </w:pPr>
    </w:p>
    <w:p w14:paraId="40504630" w14:textId="75F88B97" w:rsidR="003E605B" w:rsidRPr="00A068B0" w:rsidRDefault="003E605B" w:rsidP="003E605B">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requirements of BS EN 61000-3-3 with a scaling factor applied as follows for each voltage change component.</w:t>
      </w:r>
    </w:p>
    <w:p w14:paraId="62A17F32" w14:textId="77777777" w:rsidR="003E605B" w:rsidRPr="00A068B0" w:rsidRDefault="003E605B" w:rsidP="003B7C17">
      <w:pPr>
        <w:widowControl w:val="0"/>
        <w:autoSpaceDE w:val="0"/>
        <w:autoSpaceDN w:val="0"/>
        <w:adjustRightInd w:val="0"/>
        <w:spacing w:before="37"/>
        <w:ind w:left="720" w:right="265"/>
        <w:rPr>
          <w:spacing w:val="0"/>
        </w:rPr>
      </w:pP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3AE14515" w14:textId="77777777" w:rsidR="003E605B" w:rsidRPr="00A068B0" w:rsidRDefault="003E605B" w:rsidP="003E605B">
      <w:pPr>
        <w:rPr>
          <w:spacing w:val="0"/>
        </w:rPr>
      </w:pPr>
    </w:p>
    <w:p w14:paraId="6899803F" w14:textId="10285A40" w:rsidR="003E605B" w:rsidRPr="00A068B0" w:rsidRDefault="003E605B" w:rsidP="003E605B">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36DE19F" w14:textId="77777777" w:rsidR="003E605B" w:rsidRPr="00A068B0" w:rsidRDefault="003E605B" w:rsidP="003E605B">
      <w:pPr>
        <w:rPr>
          <w:spacing w:val="0"/>
        </w:rPr>
      </w:pPr>
    </w:p>
    <w:p w14:paraId="63D9DDFB" w14:textId="58FD95EF" w:rsidR="003E605B" w:rsidRPr="00A068B0" w:rsidRDefault="003E605B" w:rsidP="003E605B">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7890F601" w14:textId="77777777" w:rsidR="003E605B" w:rsidRPr="00A068B0" w:rsidRDefault="003E605B" w:rsidP="003E605B">
      <w:pPr>
        <w:rPr>
          <w:spacing w:val="0"/>
        </w:rPr>
      </w:pPr>
    </w:p>
    <w:p w14:paraId="3825D202" w14:textId="74263375" w:rsidR="003E605B" w:rsidRPr="00A068B0" w:rsidRDefault="003E605B" w:rsidP="003E605B">
      <w:pPr>
        <w:rPr>
          <w:spacing w:val="0"/>
        </w:rPr>
      </w:pPr>
      <w:r w:rsidRPr="00A068B0">
        <w:rPr>
          <w:spacing w:val="0"/>
        </w:rPr>
        <w:t>And for units which are tested as a group.</w:t>
      </w:r>
    </w:p>
    <w:p w14:paraId="69D0CF0F" w14:textId="77777777" w:rsidR="003E605B" w:rsidRPr="00A068B0" w:rsidRDefault="003E605B" w:rsidP="003E605B">
      <w:pPr>
        <w:rPr>
          <w:spacing w:val="0"/>
        </w:rPr>
      </w:pPr>
    </w:p>
    <w:p w14:paraId="1DF658D1" w14:textId="6463F592" w:rsidR="003E605B" w:rsidRPr="00A068B0" w:rsidRDefault="003E605B" w:rsidP="003E605B">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01D85F85" w14:textId="77777777" w:rsidR="003E605B" w:rsidRPr="00A068B0" w:rsidRDefault="003E605B" w:rsidP="003E605B">
      <w:pPr>
        <w:rPr>
          <w:spacing w:val="0"/>
        </w:rPr>
      </w:pPr>
    </w:p>
    <w:p w14:paraId="0EBA0559" w14:textId="157055E7" w:rsidR="003E605B" w:rsidRPr="00A068B0" w:rsidRDefault="003E605B" w:rsidP="003E605B">
      <w:pPr>
        <w:rPr>
          <w:spacing w:val="0"/>
        </w:rPr>
      </w:pPr>
      <w:r w:rsidRPr="00A068B0">
        <w:rPr>
          <w:spacing w:val="0"/>
        </w:rPr>
        <w:t xml:space="preserve">Single phase units reference source resistance is 0.4 </w:t>
      </w:r>
      <w:r w:rsidR="001E7EC4" w:rsidRPr="00A068B0">
        <w:rPr>
          <w:spacing w:val="0"/>
        </w:rPr>
        <w:t>Ω</w:t>
      </w:r>
      <w:r w:rsidRPr="00A068B0">
        <w:rPr>
          <w:spacing w:val="0"/>
        </w:rPr>
        <w:t>.</w:t>
      </w:r>
    </w:p>
    <w:p w14:paraId="75978835" w14:textId="77777777" w:rsidR="003E605B" w:rsidRPr="00A068B0" w:rsidRDefault="003E605B" w:rsidP="003E605B">
      <w:pPr>
        <w:rPr>
          <w:spacing w:val="0"/>
        </w:rPr>
      </w:pPr>
    </w:p>
    <w:p w14:paraId="116BDC62" w14:textId="25D29F7F" w:rsidR="003E605B" w:rsidRPr="00A068B0" w:rsidRDefault="003E605B" w:rsidP="003E605B">
      <w:pPr>
        <w:rPr>
          <w:spacing w:val="0"/>
        </w:rPr>
      </w:pPr>
      <w:r w:rsidRPr="00A068B0">
        <w:rPr>
          <w:spacing w:val="0"/>
        </w:rPr>
        <w:t xml:space="preserve">Two phase units in a three phase system reference source resistance is 0.4 </w:t>
      </w:r>
      <w:r w:rsidR="001E7EC4" w:rsidRPr="00A068B0">
        <w:rPr>
          <w:spacing w:val="0"/>
        </w:rPr>
        <w:t>Ω</w:t>
      </w:r>
      <w:r w:rsidRPr="00A068B0">
        <w:rPr>
          <w:spacing w:val="0"/>
        </w:rPr>
        <w:t>.</w:t>
      </w:r>
    </w:p>
    <w:p w14:paraId="6039B32B" w14:textId="77777777" w:rsidR="003E605B" w:rsidRPr="00A068B0" w:rsidRDefault="003E605B" w:rsidP="003E605B">
      <w:pPr>
        <w:rPr>
          <w:spacing w:val="0"/>
        </w:rPr>
      </w:pPr>
    </w:p>
    <w:p w14:paraId="71F26627" w14:textId="381E347E" w:rsidR="003E605B" w:rsidRPr="00A068B0" w:rsidRDefault="003E605B" w:rsidP="003E605B">
      <w:pPr>
        <w:rPr>
          <w:spacing w:val="0"/>
        </w:rPr>
      </w:pPr>
      <w:r w:rsidRPr="00A068B0">
        <w:rPr>
          <w:spacing w:val="0"/>
        </w:rPr>
        <w:t xml:space="preserve">Two phase units in a split phase system reference source resistance is 0.24 </w:t>
      </w:r>
      <w:r w:rsidR="001E7EC4" w:rsidRPr="00A068B0">
        <w:rPr>
          <w:spacing w:val="0"/>
        </w:rPr>
        <w:t>Ω</w:t>
      </w:r>
      <w:r w:rsidRPr="00A068B0">
        <w:rPr>
          <w:spacing w:val="0"/>
        </w:rPr>
        <w:t>.</w:t>
      </w:r>
    </w:p>
    <w:p w14:paraId="5FF15CDF" w14:textId="77777777" w:rsidR="003E605B" w:rsidRPr="00A068B0" w:rsidRDefault="003E605B" w:rsidP="003E605B">
      <w:pPr>
        <w:rPr>
          <w:spacing w:val="0"/>
        </w:rPr>
      </w:pPr>
    </w:p>
    <w:p w14:paraId="7B45DC1A" w14:textId="17E62BFF" w:rsidR="003E605B" w:rsidRPr="00A068B0" w:rsidRDefault="003E605B" w:rsidP="003E605B">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B80735" w14:textId="77777777" w:rsidR="003E605B" w:rsidRPr="00A068B0" w:rsidRDefault="003E605B" w:rsidP="003E605B">
      <w:pPr>
        <w:rPr>
          <w:spacing w:val="0"/>
        </w:rPr>
      </w:pPr>
    </w:p>
    <w:p w14:paraId="4219CE0D" w14:textId="43929AFF" w:rsidR="003E605B" w:rsidRPr="00A068B0" w:rsidRDefault="003E605B" w:rsidP="003E605B">
      <w:pPr>
        <w:rPr>
          <w:spacing w:val="0"/>
        </w:rPr>
      </w:pPr>
      <w:r w:rsidRPr="00A068B0">
        <w:rPr>
          <w:spacing w:val="0"/>
        </w:rPr>
        <w:t xml:space="preserve">The stopping test should be a trip from full load </w:t>
      </w:r>
      <w:r w:rsidR="00D62A0B">
        <w:rPr>
          <w:spacing w:val="0"/>
        </w:rPr>
        <w:t>output</w:t>
      </w:r>
      <w:r w:rsidRPr="00A068B0">
        <w:rPr>
          <w:spacing w:val="0"/>
        </w:rPr>
        <w:t>.</w:t>
      </w:r>
    </w:p>
    <w:p w14:paraId="070EF8AF" w14:textId="77777777" w:rsidR="003E605B" w:rsidRPr="00A068B0" w:rsidRDefault="003E605B" w:rsidP="003E605B">
      <w:pPr>
        <w:widowControl w:val="0"/>
        <w:autoSpaceDE w:val="0"/>
        <w:autoSpaceDN w:val="0"/>
        <w:adjustRightInd w:val="0"/>
        <w:spacing w:before="37"/>
        <w:ind w:right="265"/>
        <w:rPr>
          <w:spacing w:val="0"/>
        </w:rPr>
      </w:pPr>
    </w:p>
    <w:p w14:paraId="7302A542" w14:textId="4E8F48A8" w:rsidR="003E605B" w:rsidRPr="00A068B0" w:rsidRDefault="003E605B" w:rsidP="003E605B">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Pr="003B2076">
        <w:rPr>
          <w:spacing w:val="0"/>
        </w:rPr>
        <w:t>3 Form C</w:t>
      </w:r>
      <w:r w:rsidRPr="00A068B0">
        <w:rPr>
          <w:spacing w:val="0"/>
        </w:rPr>
        <w:t>.</w:t>
      </w:r>
    </w:p>
    <w:p w14:paraId="7CB85822" w14:textId="77777777" w:rsidR="00B24665" w:rsidRPr="00A068B0" w:rsidRDefault="00B24665" w:rsidP="003E605B">
      <w:pPr>
        <w:widowControl w:val="0"/>
        <w:autoSpaceDE w:val="0"/>
        <w:autoSpaceDN w:val="0"/>
        <w:adjustRightInd w:val="0"/>
        <w:spacing w:before="37"/>
        <w:ind w:right="265"/>
        <w:rPr>
          <w:spacing w:val="0"/>
        </w:rPr>
      </w:pPr>
    </w:p>
    <w:p w14:paraId="478ABB54" w14:textId="50C80CD1" w:rsidR="003E605B" w:rsidRPr="00A068B0" w:rsidRDefault="003E605B" w:rsidP="003E605B">
      <w:pPr>
        <w:rPr>
          <w:spacing w:val="0"/>
        </w:rPr>
      </w:pPr>
      <w:r w:rsidRPr="00A068B0">
        <w:rPr>
          <w:b/>
          <w:spacing w:val="0"/>
        </w:rPr>
        <w:t xml:space="preserve">Hydro </w:t>
      </w:r>
      <w:r w:rsidRPr="003B2076">
        <w:rPr>
          <w:b/>
          <w:spacing w:val="0"/>
        </w:rPr>
        <w:t>Micro-generators</w:t>
      </w:r>
      <w:r w:rsidRPr="00A068B0">
        <w:rPr>
          <w:spacing w:val="0"/>
        </w:rPr>
        <w:t xml:space="preserve"> with manually fixed output or where the output is fixed by controlling the water flow through the turbine to a steady rate, need to </w:t>
      </w:r>
      <w:r w:rsidR="00C52A0F" w:rsidRPr="003B2076">
        <w:rPr>
          <w:spacing w:val="0"/>
        </w:rPr>
        <w:t>conform to</w:t>
      </w:r>
      <w:r w:rsidRPr="00A068B0">
        <w:rPr>
          <w:spacing w:val="0"/>
        </w:rPr>
        <w:t xml:space="preserve"> the maximum voltage change requirements of BS EN 61000-3-2 but do not need to be tested for P</w:t>
      </w:r>
      <w:r w:rsidRPr="00A068B0">
        <w:rPr>
          <w:spacing w:val="0"/>
          <w:vertAlign w:val="subscript"/>
        </w:rPr>
        <w:t>st</w:t>
      </w:r>
      <w:r w:rsidRPr="00A068B0">
        <w:rPr>
          <w:spacing w:val="0"/>
        </w:rPr>
        <w:t xml:space="preserve"> or P</w:t>
      </w:r>
      <w:r w:rsidRPr="00A068B0">
        <w:rPr>
          <w:spacing w:val="0"/>
          <w:vertAlign w:val="subscript"/>
        </w:rPr>
        <w:t>lt</w:t>
      </w:r>
      <w:r w:rsidRPr="00A068B0">
        <w:rPr>
          <w:spacing w:val="0"/>
        </w:rPr>
        <w:t>.</w:t>
      </w:r>
    </w:p>
    <w:p w14:paraId="255DA08E" w14:textId="77777777" w:rsidR="003E605B" w:rsidRPr="00A068B0" w:rsidRDefault="003E605B" w:rsidP="003E605B">
      <w:pPr>
        <w:rPr>
          <w:b/>
          <w:bCs/>
          <w:spacing w:val="0"/>
        </w:rPr>
      </w:pPr>
    </w:p>
    <w:p w14:paraId="7A0E1353" w14:textId="478F1DE3" w:rsidR="003E605B" w:rsidRPr="003B2076" w:rsidRDefault="00516465" w:rsidP="003B7C17">
      <w:pPr>
        <w:pStyle w:val="ANNEX-heading3"/>
      </w:pPr>
      <w:r w:rsidRPr="003B2076">
        <w:t>A.2.3.</w:t>
      </w:r>
      <w:r w:rsidR="00E93444" w:rsidRPr="003B2076">
        <w:t>4</w:t>
      </w:r>
      <w:r w:rsidRPr="003B2076">
        <w:tab/>
      </w:r>
      <w:r w:rsidR="003E605B" w:rsidRPr="003B2076">
        <w:t>Short Circuit Current Contribution for Directly Coupled technology</w:t>
      </w:r>
    </w:p>
    <w:p w14:paraId="34520580" w14:textId="77777777" w:rsidR="003E605B" w:rsidRPr="00A068B0" w:rsidRDefault="003E605B" w:rsidP="003E605B">
      <w:pPr>
        <w:rPr>
          <w:b/>
          <w:spacing w:val="0"/>
          <w:sz w:val="20"/>
        </w:rPr>
      </w:pPr>
    </w:p>
    <w:p w14:paraId="09083D5C" w14:textId="587A5B17" w:rsidR="003E605B" w:rsidRPr="00A068B0" w:rsidRDefault="003E605B" w:rsidP="003E605B">
      <w:pPr>
        <w:rPr>
          <w:spacing w:val="0"/>
        </w:rPr>
      </w:pPr>
      <w:r w:rsidRPr="00A068B0">
        <w:rPr>
          <w:b/>
          <w:spacing w:val="0"/>
        </w:rPr>
        <w:t>DNOs</w:t>
      </w:r>
      <w:r w:rsidRPr="00A068B0">
        <w:rPr>
          <w:spacing w:val="0"/>
        </w:rPr>
        <w:t xml:space="preserve"> need to understand the contribution a </w:t>
      </w:r>
      <w:r w:rsidR="00EF4095" w:rsidRPr="00A068B0">
        <w:rPr>
          <w:b/>
          <w:spacing w:val="0"/>
        </w:rPr>
        <w:t>Micro-generator</w:t>
      </w:r>
      <w:r w:rsidRPr="00A068B0">
        <w:rPr>
          <w:spacing w:val="0"/>
        </w:rPr>
        <w:t xml:space="preserve"> makes to system fault levels in order to determine that they can continue to safely operate without exceeding design fault levels for switchgear and other circuit components.</w:t>
      </w:r>
    </w:p>
    <w:p w14:paraId="00836A9A" w14:textId="77777777" w:rsidR="003E605B" w:rsidRPr="003B2076" w:rsidRDefault="003E605B" w:rsidP="003E605B">
      <w:pPr>
        <w:rPr>
          <w:bCs/>
          <w:spacing w:val="0"/>
          <w:sz w:val="20"/>
        </w:rPr>
      </w:pPr>
    </w:p>
    <w:p w14:paraId="1C269C9C" w14:textId="69056216" w:rsidR="003E605B" w:rsidRPr="003B2076" w:rsidRDefault="00967FCB" w:rsidP="003E605B">
      <w:pPr>
        <w:rPr>
          <w:spacing w:val="0"/>
        </w:rPr>
      </w:pPr>
      <w:r w:rsidRPr="003B2076">
        <w:rPr>
          <w:bCs/>
          <w:spacing w:val="0"/>
        </w:rPr>
        <w:t>T</w:t>
      </w:r>
      <w:r w:rsidR="003E605B" w:rsidRPr="003B2076">
        <w:rPr>
          <w:bCs/>
          <w:spacing w:val="0"/>
        </w:rPr>
        <w:t xml:space="preserve">he tests in EN 50438 shall </w:t>
      </w:r>
      <w:r w:rsidR="00EF4095">
        <w:rPr>
          <w:bCs/>
          <w:spacing w:val="0"/>
        </w:rPr>
        <w:t>apply</w:t>
      </w:r>
      <w:r w:rsidR="003E605B" w:rsidRPr="003B2076">
        <w:rPr>
          <w:bCs/>
          <w:spacing w:val="0"/>
        </w:rPr>
        <w:t>.</w:t>
      </w:r>
    </w:p>
    <w:p w14:paraId="71F63C9D" w14:textId="77777777" w:rsidR="003E605B" w:rsidRPr="00A068B0" w:rsidRDefault="003E605B" w:rsidP="003E605B">
      <w:pPr>
        <w:rPr>
          <w:spacing w:val="0"/>
        </w:rPr>
      </w:pPr>
    </w:p>
    <w:p w14:paraId="1052CA44" w14:textId="0A946E95" w:rsidR="003E605B" w:rsidRPr="00A068B0" w:rsidRDefault="003E605B" w:rsidP="003E605B">
      <w:pPr>
        <w:rPr>
          <w:spacing w:val="0"/>
        </w:rPr>
      </w:pPr>
      <w:r w:rsidRPr="00A068B0">
        <w:rPr>
          <w:spacing w:val="0"/>
        </w:rPr>
        <w:t xml:space="preserve">For rotating machines and linear piston machines the test should produce a 0 – 2 s plot of the short circuit current as seen at the </w:t>
      </w:r>
      <w:r w:rsidRPr="003B2076">
        <w:rPr>
          <w:b/>
          <w:bCs/>
          <w:spacing w:val="0"/>
        </w:rPr>
        <w:t>Micro-generator</w:t>
      </w:r>
      <w:r w:rsidRPr="003B2076">
        <w:rPr>
          <w:spacing w:val="0"/>
        </w:rPr>
        <w:t xml:space="preserve"> </w:t>
      </w:r>
      <w:r w:rsidRPr="00A068B0">
        <w:rPr>
          <w:spacing w:val="0"/>
        </w:rPr>
        <w:t>terminals.</w:t>
      </w:r>
    </w:p>
    <w:p w14:paraId="19C94364" w14:textId="77777777" w:rsidR="003E605B" w:rsidRPr="00A068B0" w:rsidRDefault="003E605B" w:rsidP="003E605B">
      <w:pPr>
        <w:widowControl w:val="0"/>
        <w:tabs>
          <w:tab w:val="left" w:pos="1418"/>
          <w:tab w:val="left" w:pos="9026"/>
        </w:tabs>
        <w:autoSpaceDE w:val="0"/>
        <w:autoSpaceDN w:val="0"/>
        <w:adjustRightInd w:val="0"/>
        <w:ind w:right="-46"/>
        <w:rPr>
          <w:rFonts w:eastAsia="Batang"/>
          <w:b/>
          <w:bCs/>
          <w:spacing w:val="0"/>
        </w:rPr>
      </w:pPr>
    </w:p>
    <w:p w14:paraId="53265204" w14:textId="0E90D2F1" w:rsidR="003E605B" w:rsidRPr="003B2076" w:rsidRDefault="00516465" w:rsidP="003B7C17">
      <w:pPr>
        <w:pStyle w:val="ANNEX-heading3"/>
        <w:rPr>
          <w:rFonts w:eastAsia="Batang"/>
        </w:rPr>
      </w:pPr>
      <w:r w:rsidRPr="003B2076">
        <w:rPr>
          <w:rFonts w:eastAsia="Batang"/>
        </w:rPr>
        <w:t>A.2.3.</w:t>
      </w:r>
      <w:r w:rsidR="00E93444" w:rsidRPr="003B2076">
        <w:rPr>
          <w:rFonts w:eastAsia="Batang"/>
        </w:rPr>
        <w:t xml:space="preserve">5 </w:t>
      </w:r>
      <w:r w:rsidRPr="003B2076">
        <w:rPr>
          <w:rFonts w:eastAsia="Batang"/>
        </w:rPr>
        <w:tab/>
      </w:r>
      <w:r w:rsidR="003E605B" w:rsidRPr="003B2076">
        <w:rPr>
          <w:rFonts w:eastAsia="Batang"/>
        </w:rPr>
        <w:t>Electromagnetic Compatibility (EMC)</w:t>
      </w:r>
    </w:p>
    <w:p w14:paraId="00254FF4" w14:textId="3319D1C5" w:rsidR="003E605B" w:rsidRPr="00A068B0" w:rsidRDefault="003E605B" w:rsidP="003E605B">
      <w:pPr>
        <w:widowControl w:val="0"/>
        <w:autoSpaceDE w:val="0"/>
        <w:autoSpaceDN w:val="0"/>
        <w:adjustRightInd w:val="0"/>
        <w:ind w:right="-46"/>
        <w:rPr>
          <w:rFonts w:eastAsia="Batang"/>
          <w:spacing w:val="0"/>
        </w:rPr>
      </w:pPr>
      <w:r w:rsidRPr="00A068B0">
        <w:rPr>
          <w:rFonts w:eastAsia="Batang"/>
          <w:spacing w:val="0"/>
        </w:rPr>
        <w:t xml:space="preserve">All equipment shall </w:t>
      </w:r>
      <w:r w:rsidR="00C52A0F" w:rsidRPr="003B2076">
        <w:rPr>
          <w:rFonts w:eastAsia="Batang"/>
          <w:spacing w:val="0"/>
        </w:rPr>
        <w:t>conform to</w:t>
      </w:r>
      <w:r w:rsidRPr="00A068B0">
        <w:rPr>
          <w:rFonts w:eastAsia="Batang"/>
          <w:spacing w:val="0"/>
        </w:rPr>
        <w:t xml:space="preserve"> the generic EMC standards: BS EN61000-6-3:</w:t>
      </w:r>
      <w:r w:rsidRPr="00A068B0">
        <w:rPr>
          <w:spacing w:val="0"/>
        </w:rPr>
        <w:t xml:space="preserve"> </w:t>
      </w:r>
      <w:r w:rsidRPr="00A068B0">
        <w:rPr>
          <w:rFonts w:eastAsia="Batang"/>
          <w:spacing w:val="0"/>
        </w:rPr>
        <w:t>Electromagnetic Compatibility, Generic Emission Standard; and BS EN61000-6-1:</w:t>
      </w:r>
      <w:r w:rsidRPr="00A068B0">
        <w:rPr>
          <w:spacing w:val="0"/>
        </w:rPr>
        <w:t xml:space="preserve"> </w:t>
      </w:r>
      <w:r w:rsidRPr="00A068B0">
        <w:rPr>
          <w:rFonts w:eastAsia="Batang"/>
          <w:spacing w:val="0"/>
        </w:rPr>
        <w:t>Electromagnetic Compatibility, Generic Immunity Standard.</w:t>
      </w:r>
    </w:p>
    <w:sectPr w:rsidR="003E605B" w:rsidRPr="00A068B0" w:rsidSect="00F1693D">
      <w:footerReference w:type="default" r:id="rId36"/>
      <w:headerReference w:type="first" r:id="rId3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A9AB7" w14:textId="77777777" w:rsidR="0078701E" w:rsidRDefault="0078701E">
      <w:r>
        <w:separator/>
      </w:r>
    </w:p>
  </w:endnote>
  <w:endnote w:type="continuationSeparator" w:id="0">
    <w:p w14:paraId="77EF3DA9" w14:textId="77777777" w:rsidR="0078701E" w:rsidRDefault="0078701E">
      <w:r>
        <w:continuationSeparator/>
      </w:r>
    </w:p>
  </w:endnote>
  <w:endnote w:type="continuationNotice" w:id="1">
    <w:p w14:paraId="3A2F95CC" w14:textId="77777777" w:rsidR="0078701E" w:rsidRDefault="007870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GOUYKP+Tahoma">
    <w:altName w:val="Tahoma"/>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594C2" w14:textId="77777777" w:rsidR="0078701E" w:rsidRDefault="0078701E" w:rsidP="00393F8B">
    <w:pPr>
      <w:pStyle w:val="PARAGRAPH"/>
      <w:jc w:val="center"/>
    </w:pPr>
    <w:r>
      <w:t>This page is deliberately blank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CD690" w14:textId="77777777" w:rsidR="0078701E" w:rsidRPr="00664FDB" w:rsidRDefault="0078701E" w:rsidP="002335B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5DBEC" w14:textId="77777777" w:rsidR="0078701E" w:rsidRDefault="0078701E" w:rsidP="001C2330">
    <w:pPr>
      <w:pStyle w:val="Footer"/>
      <w:jc w:val="right"/>
    </w:pPr>
    <w:r w:rsidRPr="0055296A">
      <w:rPr>
        <w:rStyle w:val="Strong"/>
        <w:rFonts w:eastAsia="Calibri"/>
        <w:sz w:val="24"/>
        <w:szCs w:val="24"/>
      </w:rPr>
      <w:t>www.energynetworks.org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36B2D" w14:textId="77777777" w:rsidR="0078701E" w:rsidRPr="00000BFF" w:rsidRDefault="0078701E" w:rsidP="002335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B3C59" w14:textId="44255A98" w:rsidR="0078701E" w:rsidRDefault="0078701E">
    <w:pPr>
      <w:pStyle w:val="Footer"/>
      <w:jc w:val="center"/>
    </w:pPr>
    <w:r>
      <w:fldChar w:fldCharType="begin"/>
    </w:r>
    <w:r>
      <w:instrText xml:space="preserve"> PAGE   \* MERGEFORMAT </w:instrText>
    </w:r>
    <w:r>
      <w:fldChar w:fldCharType="separate"/>
    </w:r>
    <w:r>
      <w:rPr>
        <w:noProof/>
      </w:rPr>
      <w:t>9</w:t>
    </w:r>
    <w:r>
      <w:rPr>
        <w:noProof/>
      </w:rPr>
      <w:fldChar w:fldCharType="end"/>
    </w:r>
  </w:p>
  <w:p w14:paraId="4876FA73" w14:textId="77777777" w:rsidR="0078701E" w:rsidRDefault="0078701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D83F0" w14:textId="6A7A0967" w:rsidR="0078701E" w:rsidRDefault="0078701E">
    <w:pPr>
      <w:pStyle w:val="Footer"/>
      <w:jc w:val="right"/>
    </w:pPr>
    <w:r>
      <w:fldChar w:fldCharType="begin"/>
    </w:r>
    <w:r>
      <w:instrText xml:space="preserve"> PAGE   \* MERGEFORMAT </w:instrText>
    </w:r>
    <w:r>
      <w:fldChar w:fldCharType="separate"/>
    </w:r>
    <w:r>
      <w:rPr>
        <w:noProof/>
      </w:rPr>
      <w:t>57</w:t>
    </w:r>
    <w:r>
      <w:rPr>
        <w:noProof/>
      </w:rPr>
      <w:fldChar w:fldCharType="end"/>
    </w:r>
  </w:p>
  <w:p w14:paraId="51EB53CC" w14:textId="77777777" w:rsidR="0078701E" w:rsidRDefault="00787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CD3FE" w14:textId="77777777" w:rsidR="0078701E" w:rsidRDefault="0078701E">
      <w:pPr>
        <w:pStyle w:val="NOTE"/>
        <w:spacing w:after="0"/>
      </w:pPr>
      <w:r>
        <w:t>—————————</w:t>
      </w:r>
    </w:p>
  </w:footnote>
  <w:footnote w:type="continuationSeparator" w:id="0">
    <w:p w14:paraId="3BCD3241" w14:textId="77777777" w:rsidR="0078701E" w:rsidRDefault="0078701E">
      <w:r>
        <w:continuationSeparator/>
      </w:r>
    </w:p>
  </w:footnote>
  <w:footnote w:type="continuationNotice" w:id="1">
    <w:p w14:paraId="0A8A2A6C" w14:textId="77777777" w:rsidR="0078701E" w:rsidRDefault="0078701E"/>
  </w:footnote>
  <w:footnote w:id="2">
    <w:p w14:paraId="089004B7" w14:textId="77777777" w:rsidR="0078701E" w:rsidRDefault="0078701E">
      <w:pPr>
        <w:pStyle w:val="FootnoteText"/>
      </w:pPr>
      <w:del w:id="133" w:author="ENA" w:date="2020-12-12T19:57:00Z">
        <w:r>
          <w:rPr>
            <w:rStyle w:val="FootnoteReference"/>
          </w:rPr>
          <w:footnoteRef/>
        </w:r>
        <w:r>
          <w:delText xml:space="preserve"> </w:delText>
        </w:r>
        <w:r w:rsidRPr="001B408F">
          <w:delText>This docume</w:delText>
        </w:r>
        <w:r>
          <w:delText>nt is a culmination of EREC G83</w:delText>
        </w:r>
        <w:r w:rsidRPr="001B408F">
          <w:delText xml:space="preserve"> and the European Network Code Requirements for Generators. </w:delText>
        </w:r>
        <w:r>
          <w:delText xml:space="preserve"> </w:delText>
        </w:r>
        <w:r w:rsidRPr="001B408F">
          <w:delText xml:space="preserve">The Requirements for Generators </w:delText>
        </w:r>
        <w:r>
          <w:delText xml:space="preserve">Network Code </w:delText>
        </w:r>
        <w:r w:rsidRPr="001B408F">
          <w:delText xml:space="preserve">has a number of exclusions, one of which is </w:delText>
        </w:r>
        <w:r w:rsidRPr="00183741">
          <w:rPr>
            <w:b/>
          </w:rPr>
          <w:delText>Electricity Storage</w:delText>
        </w:r>
        <w:r w:rsidRPr="001B408F">
          <w:delText>.</w:delText>
        </w:r>
        <w:r>
          <w:delText xml:space="preserve"> A number of requirements in this document, which originated from the Requirements for Generators Network Code, do not apply to </w:delText>
        </w:r>
        <w:r w:rsidRPr="00183741">
          <w:rPr>
            <w:b/>
          </w:rPr>
          <w:delText>Electricity Storage</w:delText>
        </w:r>
        <w:r>
          <w:delText xml:space="preserve">.  Refer to Appendix 1 for full details.  All other requirements in this document apply to </w:delText>
        </w:r>
        <w:r w:rsidRPr="00183741">
          <w:rPr>
            <w:b/>
          </w:rPr>
          <w:delText>Electricity Storage</w:delText>
        </w:r>
        <w:r>
          <w:delText>.</w:delText>
        </w:r>
        <w:r w:rsidRPr="001B408F">
          <w:delText xml:space="preserve">  </w:delText>
        </w:r>
      </w:del>
    </w:p>
  </w:footnote>
  <w:footnote w:id="3">
    <w:p w14:paraId="193C8745" w14:textId="4BD6DC8B" w:rsidR="0078701E" w:rsidRPr="00712ECC" w:rsidRDefault="0078701E" w:rsidP="00C53A14">
      <w:pPr>
        <w:rPr>
          <w:ins w:id="135" w:author="ENA" w:date="2020-12-12T19:57:00Z"/>
          <w:rFonts w:ascii="Calibri" w:hAnsi="Calibri" w:cs="Calibri"/>
          <w:spacing w:val="0"/>
          <w:sz w:val="18"/>
          <w:szCs w:val="18"/>
          <w:lang w:eastAsia="en-US"/>
        </w:rPr>
      </w:pPr>
      <w:ins w:id="136" w:author="ENA" w:date="2020-12-12T19:57:00Z">
        <w:r>
          <w:rPr>
            <w:rStyle w:val="FootnoteReference"/>
          </w:rPr>
          <w:footnoteRef/>
        </w:r>
        <w:r>
          <w:t xml:space="preserve"> </w:t>
        </w:r>
        <w:bookmarkStart w:id="137" w:name="_Hlk30082751"/>
        <w:r w:rsidRPr="00712ECC">
          <w:rPr>
            <w:b/>
            <w:bCs/>
            <w:sz w:val="18"/>
            <w:szCs w:val="18"/>
          </w:rPr>
          <w:t>Electricity Storage</w:t>
        </w:r>
        <w:r w:rsidRPr="00712ECC">
          <w:rPr>
            <w:sz w:val="18"/>
            <w:szCs w:val="18"/>
          </w:rPr>
          <w:t xml:space="preserve"> devices shall meet the requirements of </w:t>
        </w:r>
        <w:r>
          <w:rPr>
            <w:sz w:val="18"/>
            <w:szCs w:val="18"/>
          </w:rPr>
          <w:t xml:space="preserve">this </w:t>
        </w:r>
        <w:r w:rsidRPr="00712ECC">
          <w:rPr>
            <w:sz w:val="18"/>
            <w:szCs w:val="18"/>
          </w:rPr>
          <w:t xml:space="preserve">EREC G98 but are not subject to the requirements of European Regulation (EU) 2016/631, European Regulation (EU) 2016/1388 and European Regulation EU 2016/1485. The requirements of </w:t>
        </w:r>
        <w:r>
          <w:rPr>
            <w:sz w:val="18"/>
            <w:szCs w:val="18"/>
          </w:rPr>
          <w:t xml:space="preserve">this </w:t>
        </w:r>
        <w:r w:rsidRPr="00712ECC">
          <w:rPr>
            <w:sz w:val="18"/>
            <w:szCs w:val="18"/>
          </w:rPr>
          <w:t xml:space="preserve">EREC G98 shall therefore be complied with by </w:t>
        </w:r>
        <w:r w:rsidRPr="00712ECC">
          <w:rPr>
            <w:b/>
            <w:bCs/>
            <w:sz w:val="18"/>
            <w:szCs w:val="18"/>
          </w:rPr>
          <w:t>Electricity Storage</w:t>
        </w:r>
        <w:r w:rsidRPr="00712ECC">
          <w:rPr>
            <w:sz w:val="18"/>
            <w:szCs w:val="18"/>
          </w:rPr>
          <w:t xml:space="preserve"> devices under EREC G98 (and not under any of the aforementioned European Regulations). Any derogation sought for an </w:t>
        </w:r>
        <w:r w:rsidRPr="00712ECC">
          <w:rPr>
            <w:b/>
            <w:bCs/>
            <w:sz w:val="18"/>
            <w:szCs w:val="18"/>
          </w:rPr>
          <w:t xml:space="preserve">Electricity Storage </w:t>
        </w:r>
        <w:r w:rsidRPr="00712ECC">
          <w:rPr>
            <w:sz w:val="18"/>
            <w:szCs w:val="18"/>
          </w:rPr>
          <w:t xml:space="preserve">device shall be deemed a derogation from </w:t>
        </w:r>
        <w:r>
          <w:rPr>
            <w:sz w:val="18"/>
            <w:szCs w:val="18"/>
          </w:rPr>
          <w:t xml:space="preserve">this </w:t>
        </w:r>
        <w:r w:rsidRPr="00712ECC">
          <w:rPr>
            <w:sz w:val="18"/>
            <w:szCs w:val="18"/>
          </w:rPr>
          <w:t>EREC G98 only (and not from the aforementioned European Regulations).</w:t>
        </w:r>
        <w:bookmarkEnd w:id="137"/>
        <w:r w:rsidRPr="00712ECC">
          <w:rPr>
            <w:sz w:val="18"/>
            <w:szCs w:val="18"/>
          </w:rPr>
          <w:t xml:space="preserve">  </w:t>
        </w:r>
      </w:ins>
    </w:p>
    <w:p w14:paraId="46DF31FB" w14:textId="13CBD661" w:rsidR="0078701E" w:rsidRDefault="0078701E">
      <w:pPr>
        <w:pStyle w:val="FootnoteText"/>
      </w:pPr>
    </w:p>
  </w:footnote>
  <w:footnote w:id="4">
    <w:p w14:paraId="671BE7C8" w14:textId="77777777" w:rsidR="0078701E" w:rsidRDefault="0078701E" w:rsidP="0029104E">
      <w:pPr>
        <w:pStyle w:val="FootnoteText"/>
      </w:pPr>
      <w:r>
        <w:rPr>
          <w:rStyle w:val="FootnoteReference"/>
        </w:rPr>
        <w:footnoteRef/>
      </w:r>
      <w:r>
        <w:t xml:space="preserve"> The </w:t>
      </w:r>
      <w:r w:rsidRPr="00106351">
        <w:rPr>
          <w:b/>
        </w:rPr>
        <w:t>Manufacturer</w:t>
      </w:r>
      <w:r>
        <w:t xml:space="preserve"> may restrict the rating of the </w:t>
      </w:r>
      <w:r w:rsidRPr="00DA47C6">
        <w:rPr>
          <w:b/>
        </w:rPr>
        <w:t>Micro-generator</w:t>
      </w:r>
      <w:r>
        <w:t xml:space="preserve"> by applying software settings provided these settings are not accessible to the </w:t>
      </w:r>
      <w:r w:rsidRPr="00DA47C6">
        <w:rPr>
          <w:b/>
        </w:rPr>
        <w:t>Customer</w:t>
      </w:r>
      <w:r>
        <w:t xml:space="preserve"> </w:t>
      </w:r>
    </w:p>
  </w:footnote>
  <w:footnote w:id="5">
    <w:p w14:paraId="377ABFA8" w14:textId="77777777" w:rsidR="0078701E" w:rsidRDefault="0078701E" w:rsidP="0029104E">
      <w:pPr>
        <w:pStyle w:val="FootnoteText"/>
      </w:pPr>
      <w:del w:id="151" w:author="ENA" w:date="2020-12-12T19:57:00Z">
        <w:r>
          <w:rPr>
            <w:rStyle w:val="FootnoteReference"/>
          </w:rPr>
          <w:footnoteRef/>
        </w:r>
        <w:r>
          <w:delText xml:space="preserve"> As footnote 1</w:delText>
        </w:r>
      </w:del>
    </w:p>
  </w:footnote>
  <w:footnote w:id="6">
    <w:p w14:paraId="40191719" w14:textId="77777777" w:rsidR="0078701E" w:rsidRDefault="0078701E" w:rsidP="0029104E">
      <w:pPr>
        <w:pStyle w:val="FootnoteText"/>
      </w:pPr>
      <w:r>
        <w:rPr>
          <w:rStyle w:val="FootnoteReference"/>
        </w:rPr>
        <w:footnoteRef/>
      </w:r>
      <w:r>
        <w:t xml:space="preserve"> </w:t>
      </w:r>
      <w:r w:rsidRPr="00186390">
        <w:t xml:space="preserve">For voltages greater than 230V +19% which are present for periods of &lt;0.5s the </w:t>
      </w:r>
      <w:r w:rsidRPr="001102DF">
        <w:rPr>
          <w:b/>
        </w:rPr>
        <w:t>Micro- generator</w:t>
      </w:r>
      <w:r w:rsidRPr="00827538">
        <w:rPr>
          <w:b/>
        </w:rPr>
        <w:t xml:space="preserve"> </w:t>
      </w:r>
      <w:r w:rsidRPr="00186390">
        <w:t>is permitted to reduce/cease exporting</w:t>
      </w:r>
      <w:r>
        <w:t xml:space="preserve"> in order to protect the equipment.</w:t>
      </w:r>
    </w:p>
  </w:footnote>
  <w:footnote w:id="7">
    <w:p w14:paraId="1D97E7A3" w14:textId="77777777" w:rsidR="0078701E" w:rsidRDefault="0078701E" w:rsidP="0029104E">
      <w:pPr>
        <w:pStyle w:val="FootnoteText"/>
      </w:pPr>
      <w:r>
        <w:rPr>
          <w:rStyle w:val="FootnoteReference"/>
        </w:rPr>
        <w:footnoteRef/>
      </w:r>
      <w:r>
        <w:t xml:space="preserve"> </w:t>
      </w:r>
      <w:hyperlink r:id="rId1" w:history="1">
        <w:r w:rsidRPr="00936EFF">
          <w:rPr>
            <w:rStyle w:val="Hyperlink"/>
          </w:rPr>
          <w:t>http://www.energynetworks.org/electricity/engineering/distributed-generation/dg-connection-guides.html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78867" w14:textId="4022E858" w:rsidR="0078701E" w:rsidRDefault="0078701E" w:rsidP="00BC6E37">
    <w:pPr>
      <w:pStyle w:val="Header"/>
      <w:jc w:val="right"/>
    </w:pPr>
    <w:r>
      <w:t>ENA Engineering Recommendation G69/1</w:t>
    </w:r>
  </w:p>
  <w:p w14:paraId="59C8A0C6" w14:textId="77777777" w:rsidR="0078701E" w:rsidRDefault="0078701E" w:rsidP="00BC6E37">
    <w:pPr>
      <w:pStyle w:val="Header"/>
      <w:jc w:val="right"/>
    </w:pPr>
    <w:r>
      <w:t>Issue 2 2011</w:t>
    </w:r>
  </w:p>
  <w:p w14:paraId="00CC9F1B" w14:textId="77777777" w:rsidR="0078701E" w:rsidRDefault="0078701E" w:rsidP="00BC6E37">
    <w:pPr>
      <w:pStyle w:val="Header"/>
      <w:jc w:val="right"/>
    </w:pPr>
    <w:r>
      <w:t>Page 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6CB96" w14:textId="5D7A1DAB" w:rsidR="0078701E" w:rsidRPr="00BE6624" w:rsidRDefault="0078701E" w:rsidP="000A6A63">
    <w:pPr>
      <w:pStyle w:val="Header"/>
    </w:pPr>
    <w:r w:rsidRPr="00BE6624">
      <w:t xml:space="preserve">ENA Engineering Recommendation </w:t>
    </w:r>
    <w:r>
      <w:t>G98</w:t>
    </w:r>
  </w:p>
  <w:p w14:paraId="3A2D343A" w14:textId="12FC64B3" w:rsidR="0078701E" w:rsidRPr="00BE6624" w:rsidRDefault="0078701E" w:rsidP="000A6A63">
    <w:pPr>
      <w:pStyle w:val="Header"/>
    </w:pPr>
    <w:r w:rsidRPr="00BE6624">
      <w:t xml:space="preserve">Issue </w:t>
    </w:r>
    <w:r>
      <w:t>1</w:t>
    </w:r>
    <w:r w:rsidRPr="00A82E3C">
      <w:t xml:space="preserve"> </w:t>
    </w:r>
    <w:r>
      <w:t>Amendment 4 2019</w:t>
    </w:r>
  </w:p>
  <w:p w14:paraId="73395CEC" w14:textId="7535C861" w:rsidR="0078701E" w:rsidRPr="00BE6624" w:rsidRDefault="0078701E" w:rsidP="000A6A63">
    <w:pPr>
      <w:pStyle w:val="Header"/>
    </w:pPr>
    <w:r w:rsidRPr="00BE6624">
      <w:t xml:space="preserve">Page </w:t>
    </w:r>
    <w:r>
      <w:fldChar w:fldCharType="begin"/>
    </w:r>
    <w:r>
      <w:instrText xml:space="preserve"> PAGE   \* MERGEFORMAT </w:instrText>
    </w:r>
    <w:r>
      <w:fldChar w:fldCharType="separate"/>
    </w:r>
    <w:r>
      <w:rPr>
        <w:noProof/>
      </w:rPr>
      <w:t>56</w:t>
    </w:r>
    <w:r>
      <w:rPr>
        <w:noProof/>
      </w:rPr>
      <w:fldChar w:fldCharType="end"/>
    </w:r>
  </w:p>
  <w:p w14:paraId="7AAED15A" w14:textId="77777777" w:rsidR="0078701E" w:rsidRDefault="0078701E" w:rsidP="000A6A63">
    <w:pPr>
      <w:pStyle w:val="Header"/>
      <w:ind w:right="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6E7FC" w14:textId="03F808E6" w:rsidR="0078701E" w:rsidRDefault="0078701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94E16" w14:textId="60C122A1" w:rsidR="0078701E" w:rsidRDefault="00787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55548" w14:textId="16384E97" w:rsidR="0078701E" w:rsidRDefault="0078701E" w:rsidP="00E918E0">
    <w:pPr>
      <w:pStyle w:val="Header"/>
      <w:jc w:val="right"/>
    </w:pPr>
    <w:r>
      <w:t>ENA Engineering Recommendation G69/1</w:t>
    </w:r>
  </w:p>
  <w:p w14:paraId="738589DD" w14:textId="77777777" w:rsidR="0078701E" w:rsidRDefault="0078701E" w:rsidP="00E918E0">
    <w:pPr>
      <w:pStyle w:val="Header"/>
      <w:jc w:val="right"/>
    </w:pPr>
    <w:r>
      <w:t>Issue 2 2011</w:t>
    </w:r>
  </w:p>
  <w:p w14:paraId="6506D3E7" w14:textId="77777777" w:rsidR="0078701E" w:rsidRDefault="0078701E" w:rsidP="00E918E0">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p w14:paraId="51FC1F0E" w14:textId="77777777" w:rsidR="0078701E" w:rsidRPr="00365A3C" w:rsidRDefault="0078701E" w:rsidP="00365A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CA9D1" w14:textId="2BD25C12" w:rsidR="0078701E" w:rsidRPr="00C45B60" w:rsidRDefault="0078701E" w:rsidP="00BC6E37">
    <w:pPr>
      <w:pStyle w:val="Header"/>
      <w:jc w:val="center"/>
    </w:pPr>
    <w:r w:rsidRPr="00C45B60">
      <w:t>PRODUCED BY THE OPERATIONS DIRECTORATE OF ENERGY NETWORKS ASSOCIATION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FAF11" w14:textId="6B0FD21A" w:rsidR="0078701E" w:rsidRPr="00BE6624" w:rsidRDefault="0078701E" w:rsidP="002801DA">
    <w:pPr>
      <w:pStyle w:val="Header"/>
      <w:jc w:val="center"/>
    </w:pPr>
    <w:r w:rsidRPr="00BE6624">
      <w:t>PUBLISHING AND COPYRIGHT INFORMATION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05755" w14:textId="58FC13EC" w:rsidR="0078701E" w:rsidRPr="00673421" w:rsidRDefault="0078701E" w:rsidP="00673421">
    <w:pPr>
      <w:pStyle w:val="Header"/>
      <w:jc w:val="right"/>
    </w:pPr>
    <w:r w:rsidRPr="00673421">
      <w:t>ENA Engineering Recommendation G</w:t>
    </w:r>
    <w:r>
      <w:t>98</w:t>
    </w:r>
  </w:p>
  <w:p w14:paraId="00632595" w14:textId="0098F676" w:rsidR="0078701E" w:rsidRPr="00673421" w:rsidRDefault="0078701E" w:rsidP="00673421">
    <w:pPr>
      <w:pStyle w:val="Header"/>
      <w:jc w:val="right"/>
    </w:pPr>
    <w:r w:rsidRPr="00673421">
      <w:t xml:space="preserve">Issue </w:t>
    </w:r>
    <w:r>
      <w:t>1 2018</w:t>
    </w:r>
  </w:p>
  <w:p w14:paraId="76A58677" w14:textId="75F95FFF" w:rsidR="0078701E" w:rsidRPr="00673421" w:rsidRDefault="0078701E" w:rsidP="00673421">
    <w:pPr>
      <w:pStyle w:val="Header"/>
      <w:jc w:val="right"/>
    </w:pPr>
    <w:r w:rsidRPr="00673421">
      <w:t xml:space="preserve">Page </w:t>
    </w:r>
    <w:r w:rsidRPr="00673421">
      <w:fldChar w:fldCharType="begin"/>
    </w:r>
    <w:r w:rsidRPr="00673421">
      <w:instrText xml:space="preserve"> PAGE   \* MERGEFORMAT </w:instrText>
    </w:r>
    <w:r w:rsidRPr="00673421">
      <w:fldChar w:fldCharType="separate"/>
    </w:r>
    <w:r>
      <w:rPr>
        <w:noProof/>
      </w:rPr>
      <w:t>3</w:t>
    </w:r>
    <w:r w:rsidRPr="00673421">
      <w:fldChar w:fldCharType="end"/>
    </w:r>
  </w:p>
  <w:p w14:paraId="47246C0E" w14:textId="77777777" w:rsidR="0078701E" w:rsidRPr="00673421" w:rsidRDefault="0078701E" w:rsidP="00673421">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63FA3" w14:textId="092BA970" w:rsidR="0078701E" w:rsidRDefault="007870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74166" w14:textId="4C1B5889" w:rsidR="0078701E" w:rsidRPr="00BE6624" w:rsidRDefault="0078701E" w:rsidP="00393F8B">
    <w:pPr>
      <w:pStyle w:val="Header"/>
    </w:pPr>
    <w:r w:rsidRPr="00BE6624">
      <w:t>ENA Engineering Recommendation G</w:t>
    </w:r>
    <w:r>
      <w:t>98</w:t>
    </w:r>
  </w:p>
  <w:p w14:paraId="51C4DA0B" w14:textId="27C23005" w:rsidR="0078701E" w:rsidRPr="00BE6624" w:rsidRDefault="0078701E" w:rsidP="00393F8B">
    <w:pPr>
      <w:pStyle w:val="Header"/>
    </w:pPr>
    <w:r w:rsidRPr="00BE6624">
      <w:t xml:space="preserve">Issue </w:t>
    </w:r>
    <w:r>
      <w:t>1 Amendment 4 2019</w:t>
    </w:r>
  </w:p>
  <w:p w14:paraId="07EDB8BB" w14:textId="454411B4" w:rsidR="0078701E" w:rsidRPr="00BE6624" w:rsidRDefault="0078701E" w:rsidP="00393F8B">
    <w:pPr>
      <w:pStyle w:val="Header"/>
    </w:pPr>
    <w:r w:rsidRPr="00BE6624">
      <w:t xml:space="preserve">Page </w:t>
    </w:r>
    <w:r w:rsidRPr="00BE6624">
      <w:fldChar w:fldCharType="begin"/>
    </w:r>
    <w:r w:rsidRPr="00BE6624">
      <w:instrText xml:space="preserve"> PAGE   \* MERGEFORMAT </w:instrText>
    </w:r>
    <w:r w:rsidRPr="00BE6624">
      <w:fldChar w:fldCharType="separate"/>
    </w:r>
    <w:r>
      <w:rPr>
        <w:noProof/>
      </w:rPr>
      <w:t>4</w:t>
    </w:r>
    <w:r w:rsidRPr="00BE6624">
      <w:fldChar w:fldCharType="end"/>
    </w:r>
  </w:p>
  <w:p w14:paraId="45D4A484" w14:textId="77777777" w:rsidR="0078701E" w:rsidRPr="00BE6624" w:rsidRDefault="0078701E" w:rsidP="00393F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F1C97" w14:textId="77777777" w:rsidR="0078701E" w:rsidRPr="00BE6624" w:rsidRDefault="0078701E" w:rsidP="00D3533A">
    <w:pPr>
      <w:pStyle w:val="Header"/>
      <w:jc w:val="right"/>
    </w:pPr>
    <w:r w:rsidRPr="00BE6624">
      <w:t>ENA Engineering Recommendation G</w:t>
    </w:r>
    <w:r>
      <w:t>98</w:t>
    </w:r>
  </w:p>
  <w:p w14:paraId="1958AB6B" w14:textId="5E79B3A7" w:rsidR="0078701E" w:rsidRPr="00BE6624" w:rsidRDefault="0078701E" w:rsidP="00D3533A">
    <w:pPr>
      <w:pStyle w:val="Header"/>
      <w:jc w:val="right"/>
    </w:pPr>
    <w:r w:rsidRPr="00BE6624">
      <w:t xml:space="preserve">Issue </w:t>
    </w:r>
    <w:r>
      <w:t>1 Amendment 4 2019</w:t>
    </w:r>
  </w:p>
  <w:p w14:paraId="79B4E42F" w14:textId="4539895A" w:rsidR="0078701E" w:rsidRPr="00BE6624" w:rsidRDefault="0078701E" w:rsidP="00D3533A">
    <w:pPr>
      <w:pStyle w:val="Header"/>
      <w:jc w:val="right"/>
    </w:pPr>
    <w:r w:rsidRPr="00BE6624">
      <w:t xml:space="preserve">Page </w:t>
    </w:r>
    <w:r w:rsidRPr="00BE6624">
      <w:fldChar w:fldCharType="begin"/>
    </w:r>
    <w:r w:rsidRPr="00BE6624">
      <w:instrText xml:space="preserve"> PAGE   \* MERGEFORMAT </w:instrText>
    </w:r>
    <w:r w:rsidRPr="00BE6624">
      <w:fldChar w:fldCharType="separate"/>
    </w:r>
    <w:r>
      <w:rPr>
        <w:noProof/>
      </w:rPr>
      <w:t>9</w:t>
    </w:r>
    <w:r w:rsidRPr="00BE6624">
      <w:fldChar w:fldCharType="end"/>
    </w:r>
  </w:p>
  <w:p w14:paraId="7B6F5C71" w14:textId="502058B5" w:rsidR="0078701E" w:rsidRDefault="0078701E" w:rsidP="00D3533A">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8F46E" w14:textId="599534E7" w:rsidR="0078701E" w:rsidRDefault="00787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99CC9AD8"/>
    <w:lvl w:ilvl="0">
      <w:start w:val="1"/>
      <w:numFmt w:val="decimal"/>
      <w:pStyle w:val="Heading1"/>
      <w:lvlText w:val="%1"/>
      <w:lvlJc w:val="left"/>
      <w:pPr>
        <w:ind w:left="0" w:firstLine="0"/>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0" w:firstLine="0"/>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0" w:firstLine="0"/>
      </w:pPr>
      <w:rPr>
        <w:rFonts w:hint="default"/>
        <w:b w:val="0"/>
        <w:bCs w:val="0"/>
        <w:i w:val="0"/>
        <w:iCs w:val="0"/>
        <w:caps w:val="0"/>
        <w:smallCaps w:val="0"/>
        <w:strike w:val="0"/>
        <w:dstrike w:val="0"/>
        <w:noProof w:val="0"/>
        <w:vanish w:val="0"/>
        <w:color w:val="00000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03772D3D"/>
    <w:multiLevelType w:val="hybridMultilevel"/>
    <w:tmpl w:val="87203FD0"/>
    <w:lvl w:ilvl="0" w:tplc="AE2EBCA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D37323B"/>
    <w:multiLevelType w:val="hybridMultilevel"/>
    <w:tmpl w:val="6184A06A"/>
    <w:lvl w:ilvl="0" w:tplc="4DB45C3E">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474E98"/>
    <w:multiLevelType w:val="hybridMultilevel"/>
    <w:tmpl w:val="35FA2FAA"/>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10BE77A0"/>
    <w:multiLevelType w:val="hybridMultilevel"/>
    <w:tmpl w:val="2C34522A"/>
    <w:lvl w:ilvl="0" w:tplc="0809000F">
      <w:start w:val="1"/>
      <w:numFmt w:val="decimal"/>
      <w:lvlText w:val="%1."/>
      <w:lvlJc w:val="left"/>
      <w:pPr>
        <w:ind w:left="780" w:hanging="360"/>
      </w:pPr>
      <w:rPr>
        <w:rFont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10EB3224"/>
    <w:multiLevelType w:val="multilevel"/>
    <w:tmpl w:val="9F1ED0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4635CB4"/>
    <w:multiLevelType w:val="multilevel"/>
    <w:tmpl w:val="538C75F2"/>
    <w:lvl w:ilvl="0">
      <w:start w:val="5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426267"/>
    <w:multiLevelType w:val="hybridMultilevel"/>
    <w:tmpl w:val="459C0364"/>
    <w:lvl w:ilvl="0" w:tplc="5C0CC0B0">
      <w:start w:val="1"/>
      <w:numFmt w:val="lowerRoman"/>
      <w:pStyle w:val="LISTITEMIndent"/>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6165D8"/>
    <w:multiLevelType w:val="multilevel"/>
    <w:tmpl w:val="BFD614E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rPr>
    </w:lvl>
    <w:lvl w:ilvl="2">
      <w:start w:val="1"/>
      <w:numFmt w:val="lowerLetter"/>
      <w:lvlText w:val="%3)"/>
      <w:lvlJc w:val="left"/>
      <w:pPr>
        <w:ind w:left="782"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3" w15:restartNumberingAfterBreak="0">
    <w:nsid w:val="1B3C78B8"/>
    <w:multiLevelType w:val="multilevel"/>
    <w:tmpl w:val="C346DDEA"/>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4" w15:restartNumberingAfterBreak="0">
    <w:nsid w:val="2129546B"/>
    <w:multiLevelType w:val="hybridMultilevel"/>
    <w:tmpl w:val="882443AA"/>
    <w:lvl w:ilvl="0" w:tplc="08090011">
      <w:start w:val="1"/>
      <w:numFmt w:val="decimal"/>
      <w:lvlText w:val="%1)"/>
      <w:lvlJc w:val="left"/>
      <w:pPr>
        <w:ind w:left="1440" w:hanging="360"/>
      </w:pPr>
    </w:lvl>
    <w:lvl w:ilvl="1" w:tplc="08090011">
      <w:start w:val="1"/>
      <w:numFmt w:val="decimal"/>
      <w:lvlText w:val="%2)"/>
      <w:lvlJc w:val="left"/>
      <w:pPr>
        <w:ind w:left="2160" w:hanging="360"/>
      </w:p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15:restartNumberingAfterBreak="0">
    <w:nsid w:val="22E44180"/>
    <w:multiLevelType w:val="multilevel"/>
    <w:tmpl w:val="4A96ADF4"/>
    <w:name w:val="NumPar"/>
    <w:lvl w:ilvl="0">
      <w:start w:val="1"/>
      <w:numFmt w:val="decimal"/>
      <w:lvlRestart w:val="0"/>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7" w15:restartNumberingAfterBreak="0">
    <w:nsid w:val="2D8804F5"/>
    <w:multiLevelType w:val="hybridMultilevel"/>
    <w:tmpl w:val="AA8A0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19" w15:restartNumberingAfterBreak="0">
    <w:nsid w:val="36FF1519"/>
    <w:multiLevelType w:val="singleLevel"/>
    <w:tmpl w:val="2138DF0E"/>
    <w:lvl w:ilvl="0">
      <w:start w:val="1"/>
      <w:numFmt w:val="lowerLetter"/>
      <w:pStyle w:val="ListNumber"/>
      <w:lvlText w:val="%1)"/>
      <w:lvlJc w:val="left"/>
      <w:pPr>
        <w:tabs>
          <w:tab w:val="num" w:pos="360"/>
        </w:tabs>
        <w:ind w:left="360" w:hanging="360"/>
      </w:pPr>
    </w:lvl>
  </w:abstractNum>
  <w:abstractNum w:abstractNumId="20" w15:restartNumberingAfterBreak="0">
    <w:nsid w:val="3982691A"/>
    <w:multiLevelType w:val="multilevel"/>
    <w:tmpl w:val="F7E48268"/>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1" w15:restartNumberingAfterBreak="0">
    <w:nsid w:val="39C56AF1"/>
    <w:multiLevelType w:val="hybridMultilevel"/>
    <w:tmpl w:val="EB98C51E"/>
    <w:lvl w:ilvl="0" w:tplc="4DB45C3E">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304B7B"/>
    <w:multiLevelType w:val="hybridMultilevel"/>
    <w:tmpl w:val="F3967E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F5E4119"/>
    <w:multiLevelType w:val="multilevel"/>
    <w:tmpl w:val="C98699A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sz w:val="22"/>
      </w:rPr>
    </w:lvl>
    <w:lvl w:ilvl="2">
      <w:start w:val="1"/>
      <w:numFmt w:val="bullet"/>
      <w:lvlText w:val=""/>
      <w:lvlJc w:val="left"/>
      <w:pPr>
        <w:ind w:left="357" w:hanging="357"/>
      </w:pPr>
      <w:rPr>
        <w:rFonts w:ascii="Symbol" w:hAnsi="Symbol"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4E265F90"/>
    <w:multiLevelType w:val="hybridMultilevel"/>
    <w:tmpl w:val="A478FE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26"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F340FD"/>
    <w:multiLevelType w:val="hybridMultilevel"/>
    <w:tmpl w:val="6994F024"/>
    <w:lvl w:ilvl="0" w:tplc="505C440E">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873DB9"/>
    <w:multiLevelType w:val="hybridMultilevel"/>
    <w:tmpl w:val="1FF44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0"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361"/>
        </w:tabs>
        <w:ind w:left="1361" w:hanging="1361"/>
      </w:pPr>
    </w:lvl>
    <w:lvl w:ilvl="5">
      <w:start w:val="1"/>
      <w:numFmt w:val="decimal"/>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1" w15:restartNumberingAfterBreak="0">
    <w:nsid w:val="749255DD"/>
    <w:multiLevelType w:val="hybridMultilevel"/>
    <w:tmpl w:val="6CE283BC"/>
    <w:lvl w:ilvl="0" w:tplc="08090017">
      <w:start w:val="1"/>
      <w:numFmt w:val="lowerLetter"/>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2"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3" w15:restartNumberingAfterBreak="0">
    <w:nsid w:val="77A37BE2"/>
    <w:multiLevelType w:val="hybridMultilevel"/>
    <w:tmpl w:val="F56E205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4" w15:restartNumberingAfterBreak="0">
    <w:nsid w:val="79906472"/>
    <w:multiLevelType w:val="hybridMultilevel"/>
    <w:tmpl w:val="862A799E"/>
    <w:lvl w:ilvl="0" w:tplc="7EE22C7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727C03"/>
    <w:multiLevelType w:val="hybridMultilevel"/>
    <w:tmpl w:val="C1FA4B18"/>
    <w:lvl w:ilvl="0" w:tplc="08090001">
      <w:start w:val="1"/>
      <w:numFmt w:val="bullet"/>
      <w:lvlText w:val=""/>
      <w:lvlJc w:val="left"/>
      <w:pPr>
        <w:ind w:left="1912" w:hanging="360"/>
      </w:pPr>
      <w:rPr>
        <w:rFonts w:ascii="Symbol" w:hAnsi="Symbol" w:hint="default"/>
      </w:rPr>
    </w:lvl>
    <w:lvl w:ilvl="1" w:tplc="08090003">
      <w:start w:val="1"/>
      <w:numFmt w:val="bullet"/>
      <w:lvlText w:val="o"/>
      <w:lvlJc w:val="left"/>
      <w:pPr>
        <w:ind w:left="2632" w:hanging="360"/>
      </w:pPr>
      <w:rPr>
        <w:rFonts w:ascii="Courier New" w:hAnsi="Courier New" w:cs="Courier New" w:hint="default"/>
      </w:rPr>
    </w:lvl>
    <w:lvl w:ilvl="2" w:tplc="08090005" w:tentative="1">
      <w:start w:val="1"/>
      <w:numFmt w:val="bullet"/>
      <w:lvlText w:val=""/>
      <w:lvlJc w:val="left"/>
      <w:pPr>
        <w:ind w:left="3352" w:hanging="360"/>
      </w:pPr>
      <w:rPr>
        <w:rFonts w:ascii="Wingdings" w:hAnsi="Wingdings" w:hint="default"/>
      </w:rPr>
    </w:lvl>
    <w:lvl w:ilvl="3" w:tplc="08090001" w:tentative="1">
      <w:start w:val="1"/>
      <w:numFmt w:val="bullet"/>
      <w:lvlText w:val=""/>
      <w:lvlJc w:val="left"/>
      <w:pPr>
        <w:ind w:left="4072" w:hanging="360"/>
      </w:pPr>
      <w:rPr>
        <w:rFonts w:ascii="Symbol" w:hAnsi="Symbol" w:hint="default"/>
      </w:rPr>
    </w:lvl>
    <w:lvl w:ilvl="4" w:tplc="08090003" w:tentative="1">
      <w:start w:val="1"/>
      <w:numFmt w:val="bullet"/>
      <w:lvlText w:val="o"/>
      <w:lvlJc w:val="left"/>
      <w:pPr>
        <w:ind w:left="4792" w:hanging="360"/>
      </w:pPr>
      <w:rPr>
        <w:rFonts w:ascii="Courier New" w:hAnsi="Courier New" w:cs="Courier New" w:hint="default"/>
      </w:rPr>
    </w:lvl>
    <w:lvl w:ilvl="5" w:tplc="08090005" w:tentative="1">
      <w:start w:val="1"/>
      <w:numFmt w:val="bullet"/>
      <w:lvlText w:val=""/>
      <w:lvlJc w:val="left"/>
      <w:pPr>
        <w:ind w:left="5512" w:hanging="360"/>
      </w:pPr>
      <w:rPr>
        <w:rFonts w:ascii="Wingdings" w:hAnsi="Wingdings" w:hint="default"/>
      </w:rPr>
    </w:lvl>
    <w:lvl w:ilvl="6" w:tplc="08090001" w:tentative="1">
      <w:start w:val="1"/>
      <w:numFmt w:val="bullet"/>
      <w:lvlText w:val=""/>
      <w:lvlJc w:val="left"/>
      <w:pPr>
        <w:ind w:left="6232" w:hanging="360"/>
      </w:pPr>
      <w:rPr>
        <w:rFonts w:ascii="Symbol" w:hAnsi="Symbol" w:hint="default"/>
      </w:rPr>
    </w:lvl>
    <w:lvl w:ilvl="7" w:tplc="08090003" w:tentative="1">
      <w:start w:val="1"/>
      <w:numFmt w:val="bullet"/>
      <w:lvlText w:val="o"/>
      <w:lvlJc w:val="left"/>
      <w:pPr>
        <w:ind w:left="6952" w:hanging="360"/>
      </w:pPr>
      <w:rPr>
        <w:rFonts w:ascii="Courier New" w:hAnsi="Courier New" w:cs="Courier New" w:hint="default"/>
      </w:rPr>
    </w:lvl>
    <w:lvl w:ilvl="8" w:tplc="08090005" w:tentative="1">
      <w:start w:val="1"/>
      <w:numFmt w:val="bullet"/>
      <w:lvlText w:val=""/>
      <w:lvlJc w:val="left"/>
      <w:pPr>
        <w:ind w:left="7672" w:hanging="360"/>
      </w:pPr>
      <w:rPr>
        <w:rFonts w:ascii="Wingdings" w:hAnsi="Wingdings" w:hint="default"/>
      </w:rPr>
    </w:lvl>
  </w:abstractNum>
  <w:num w:numId="1">
    <w:abstractNumId w:val="18"/>
  </w:num>
  <w:num w:numId="2">
    <w:abstractNumId w:val="16"/>
  </w:num>
  <w:num w:numId="3">
    <w:abstractNumId w:val="2"/>
  </w:num>
  <w:num w:numId="4">
    <w:abstractNumId w:val="25"/>
  </w:num>
  <w:num w:numId="5">
    <w:abstractNumId w:val="3"/>
  </w:num>
  <w:num w:numId="6">
    <w:abstractNumId w:val="12"/>
  </w:num>
  <w:num w:numId="7">
    <w:abstractNumId w:val="32"/>
  </w:num>
  <w:num w:numId="8">
    <w:abstractNumId w:val="10"/>
  </w:num>
  <w:num w:numId="9">
    <w:abstractNumId w:val="0"/>
  </w:num>
  <w:num w:numId="10">
    <w:abstractNumId w:val="26"/>
  </w:num>
  <w:num w:numId="11">
    <w:abstractNumId w:val="19"/>
  </w:num>
  <w:num w:numId="12">
    <w:abstractNumId w:val="30"/>
  </w:num>
  <w:num w:numId="13">
    <w:abstractNumId w:val="29"/>
  </w:num>
  <w:num w:numId="14">
    <w:abstractNumId w:val="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3"/>
  </w:num>
  <w:num w:numId="18">
    <w:abstractNumId w:val="34"/>
  </w:num>
  <w:num w:numId="19">
    <w:abstractNumId w:val="24"/>
  </w:num>
  <w:num w:numId="20">
    <w:abstractNumId w:val="11"/>
  </w:num>
  <w:num w:numId="21">
    <w:abstractNumId w:val="33"/>
  </w:num>
  <w:num w:numId="22">
    <w:abstractNumId w:val="5"/>
  </w:num>
  <w:num w:numId="23">
    <w:abstractNumId w:val="31"/>
  </w:num>
  <w:num w:numId="24">
    <w:abstractNumId w:val="17"/>
  </w:num>
  <w:num w:numId="25">
    <w:abstractNumId w:val="35"/>
  </w:num>
  <w:num w:numId="26">
    <w:abstractNumId w:val="8"/>
  </w:num>
  <w:num w:numId="27">
    <w:abstractNumId w:val="2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2"/>
  </w:num>
  <w:num w:numId="31">
    <w:abstractNumId w:val="1"/>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0"/>
  </w:num>
  <w:num w:numId="35">
    <w:abstractNumId w:val="28"/>
  </w:num>
  <w:num w:numId="36">
    <w:abstractNumId w:val="6"/>
  </w:num>
  <w:num w:numId="37">
    <w:abstractNumId w:val="21"/>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ristopher McCann">
    <w15:presenceInfo w15:providerId="AD" w15:userId="S::Christopher.McCann@energynetworks.org::27bff9ba-64e9-43e9-8a5c-085905bcefee"/>
  </w15:person>
  <w15:person w15:author="ENA">
    <w15:presenceInfo w15:providerId="None" w15:userId="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trackRevisions/>
  <w:defaultTabStop w:val="567"/>
  <w:evenAndOddHeaders/>
  <w:drawingGridHorizontalSpacing w:val="104"/>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1BB1"/>
    <w:rsid w:val="00000BFF"/>
    <w:rsid w:val="00001BE7"/>
    <w:rsid w:val="00002CC3"/>
    <w:rsid w:val="00007FEE"/>
    <w:rsid w:val="00010FD0"/>
    <w:rsid w:val="000111B1"/>
    <w:rsid w:val="00011668"/>
    <w:rsid w:val="00023838"/>
    <w:rsid w:val="00024688"/>
    <w:rsid w:val="00025365"/>
    <w:rsid w:val="0002540D"/>
    <w:rsid w:val="000256F7"/>
    <w:rsid w:val="00034D38"/>
    <w:rsid w:val="000359E3"/>
    <w:rsid w:val="000375F6"/>
    <w:rsid w:val="000401BD"/>
    <w:rsid w:val="0004155A"/>
    <w:rsid w:val="00046076"/>
    <w:rsid w:val="00054536"/>
    <w:rsid w:val="00055059"/>
    <w:rsid w:val="00055708"/>
    <w:rsid w:val="00056825"/>
    <w:rsid w:val="00056DAD"/>
    <w:rsid w:val="00057871"/>
    <w:rsid w:val="000609D2"/>
    <w:rsid w:val="0006601D"/>
    <w:rsid w:val="00067CEB"/>
    <w:rsid w:val="00070933"/>
    <w:rsid w:val="00070A90"/>
    <w:rsid w:val="0007504E"/>
    <w:rsid w:val="00081DF8"/>
    <w:rsid w:val="00083AF7"/>
    <w:rsid w:val="00084315"/>
    <w:rsid w:val="000901A2"/>
    <w:rsid w:val="000912F3"/>
    <w:rsid w:val="00091F35"/>
    <w:rsid w:val="000948DA"/>
    <w:rsid w:val="00095520"/>
    <w:rsid w:val="00096A54"/>
    <w:rsid w:val="000A0765"/>
    <w:rsid w:val="000A09CA"/>
    <w:rsid w:val="000A551F"/>
    <w:rsid w:val="000A55C3"/>
    <w:rsid w:val="000A6A63"/>
    <w:rsid w:val="000B02AC"/>
    <w:rsid w:val="000B07A8"/>
    <w:rsid w:val="000B2BC3"/>
    <w:rsid w:val="000B601B"/>
    <w:rsid w:val="000C0873"/>
    <w:rsid w:val="000C2D31"/>
    <w:rsid w:val="000D6531"/>
    <w:rsid w:val="000D7884"/>
    <w:rsid w:val="000D7A06"/>
    <w:rsid w:val="000E1B29"/>
    <w:rsid w:val="000E44DE"/>
    <w:rsid w:val="000E5499"/>
    <w:rsid w:val="000F0150"/>
    <w:rsid w:val="000F0EAE"/>
    <w:rsid w:val="000F2E18"/>
    <w:rsid w:val="000F3F47"/>
    <w:rsid w:val="000F5550"/>
    <w:rsid w:val="000F7417"/>
    <w:rsid w:val="00111D39"/>
    <w:rsid w:val="001156DD"/>
    <w:rsid w:val="0011744F"/>
    <w:rsid w:val="00120AAF"/>
    <w:rsid w:val="00122906"/>
    <w:rsid w:val="00132978"/>
    <w:rsid w:val="00137ABB"/>
    <w:rsid w:val="0014152E"/>
    <w:rsid w:val="00141BB9"/>
    <w:rsid w:val="00145AC6"/>
    <w:rsid w:val="00146097"/>
    <w:rsid w:val="001463C4"/>
    <w:rsid w:val="00152222"/>
    <w:rsid w:val="00153C87"/>
    <w:rsid w:val="00156615"/>
    <w:rsid w:val="001576FC"/>
    <w:rsid w:val="0016241B"/>
    <w:rsid w:val="0016324A"/>
    <w:rsid w:val="00164568"/>
    <w:rsid w:val="001661CD"/>
    <w:rsid w:val="001662E9"/>
    <w:rsid w:val="00167124"/>
    <w:rsid w:val="001678ED"/>
    <w:rsid w:val="00170D7A"/>
    <w:rsid w:val="00171919"/>
    <w:rsid w:val="00171C6B"/>
    <w:rsid w:val="0017454B"/>
    <w:rsid w:val="001800F0"/>
    <w:rsid w:val="00181854"/>
    <w:rsid w:val="00181900"/>
    <w:rsid w:val="00183741"/>
    <w:rsid w:val="00183EB3"/>
    <w:rsid w:val="00184ABA"/>
    <w:rsid w:val="001866D4"/>
    <w:rsid w:val="001966FE"/>
    <w:rsid w:val="00196788"/>
    <w:rsid w:val="001A0CFF"/>
    <w:rsid w:val="001A119A"/>
    <w:rsid w:val="001A36C5"/>
    <w:rsid w:val="001A53BF"/>
    <w:rsid w:val="001A6CED"/>
    <w:rsid w:val="001B17A4"/>
    <w:rsid w:val="001B3407"/>
    <w:rsid w:val="001B408F"/>
    <w:rsid w:val="001B6CF7"/>
    <w:rsid w:val="001C139F"/>
    <w:rsid w:val="001C1723"/>
    <w:rsid w:val="001C2330"/>
    <w:rsid w:val="001C237E"/>
    <w:rsid w:val="001C49E0"/>
    <w:rsid w:val="001C70F0"/>
    <w:rsid w:val="001D0E67"/>
    <w:rsid w:val="001D60D9"/>
    <w:rsid w:val="001D6C9E"/>
    <w:rsid w:val="001E0625"/>
    <w:rsid w:val="001E6D5A"/>
    <w:rsid w:val="001E78EA"/>
    <w:rsid w:val="001E7EC4"/>
    <w:rsid w:val="001F19AF"/>
    <w:rsid w:val="001F1F8A"/>
    <w:rsid w:val="001F30F7"/>
    <w:rsid w:val="001F63AA"/>
    <w:rsid w:val="001F64E7"/>
    <w:rsid w:val="001F6916"/>
    <w:rsid w:val="001F6FB2"/>
    <w:rsid w:val="0020096E"/>
    <w:rsid w:val="00203D3B"/>
    <w:rsid w:val="002114F0"/>
    <w:rsid w:val="00211B3E"/>
    <w:rsid w:val="0021557E"/>
    <w:rsid w:val="00216979"/>
    <w:rsid w:val="00217CE0"/>
    <w:rsid w:val="00220F3E"/>
    <w:rsid w:val="00222457"/>
    <w:rsid w:val="002237E8"/>
    <w:rsid w:val="00224DD9"/>
    <w:rsid w:val="00227F8C"/>
    <w:rsid w:val="0023118A"/>
    <w:rsid w:val="00231689"/>
    <w:rsid w:val="002335B2"/>
    <w:rsid w:val="00233D1B"/>
    <w:rsid w:val="0023641A"/>
    <w:rsid w:val="00237B5E"/>
    <w:rsid w:val="00245FD2"/>
    <w:rsid w:val="00247E65"/>
    <w:rsid w:val="0025429E"/>
    <w:rsid w:val="00254B06"/>
    <w:rsid w:val="00254F8B"/>
    <w:rsid w:val="00260023"/>
    <w:rsid w:val="0026175B"/>
    <w:rsid w:val="002801DA"/>
    <w:rsid w:val="002812D3"/>
    <w:rsid w:val="002834DD"/>
    <w:rsid w:val="00285E8A"/>
    <w:rsid w:val="00287082"/>
    <w:rsid w:val="0029104E"/>
    <w:rsid w:val="002921C0"/>
    <w:rsid w:val="0029320A"/>
    <w:rsid w:val="002932D7"/>
    <w:rsid w:val="0029346F"/>
    <w:rsid w:val="00294741"/>
    <w:rsid w:val="00297E3B"/>
    <w:rsid w:val="002A4792"/>
    <w:rsid w:val="002A529C"/>
    <w:rsid w:val="002A79CA"/>
    <w:rsid w:val="002A7D6F"/>
    <w:rsid w:val="002B04CF"/>
    <w:rsid w:val="002B0EE1"/>
    <w:rsid w:val="002B34B2"/>
    <w:rsid w:val="002B480D"/>
    <w:rsid w:val="002B6DE4"/>
    <w:rsid w:val="002B72BF"/>
    <w:rsid w:val="002C0266"/>
    <w:rsid w:val="002C1106"/>
    <w:rsid w:val="002C2340"/>
    <w:rsid w:val="002C25AA"/>
    <w:rsid w:val="002C3EE7"/>
    <w:rsid w:val="002C69ED"/>
    <w:rsid w:val="002D1A81"/>
    <w:rsid w:val="002D29A0"/>
    <w:rsid w:val="002D36D5"/>
    <w:rsid w:val="002D3EBB"/>
    <w:rsid w:val="002D3ED1"/>
    <w:rsid w:val="002E10B3"/>
    <w:rsid w:val="002E4007"/>
    <w:rsid w:val="002E6377"/>
    <w:rsid w:val="002E7ED0"/>
    <w:rsid w:val="002F0DCD"/>
    <w:rsid w:val="002F3B6B"/>
    <w:rsid w:val="002F58B1"/>
    <w:rsid w:val="002F6BE9"/>
    <w:rsid w:val="002F71AD"/>
    <w:rsid w:val="002F759A"/>
    <w:rsid w:val="003019B3"/>
    <w:rsid w:val="00303420"/>
    <w:rsid w:val="00305213"/>
    <w:rsid w:val="00310C6D"/>
    <w:rsid w:val="00312E34"/>
    <w:rsid w:val="00314FF0"/>
    <w:rsid w:val="00320525"/>
    <w:rsid w:val="003260A3"/>
    <w:rsid w:val="00326FA3"/>
    <w:rsid w:val="003271C5"/>
    <w:rsid w:val="003275B9"/>
    <w:rsid w:val="00335F78"/>
    <w:rsid w:val="0033727F"/>
    <w:rsid w:val="0033730F"/>
    <w:rsid w:val="003426E5"/>
    <w:rsid w:val="00346ADB"/>
    <w:rsid w:val="003510E1"/>
    <w:rsid w:val="00351872"/>
    <w:rsid w:val="003528D6"/>
    <w:rsid w:val="0035507C"/>
    <w:rsid w:val="00357FA4"/>
    <w:rsid w:val="00363329"/>
    <w:rsid w:val="003649DA"/>
    <w:rsid w:val="00364DAC"/>
    <w:rsid w:val="00365A3C"/>
    <w:rsid w:val="00366953"/>
    <w:rsid w:val="00370799"/>
    <w:rsid w:val="003731E5"/>
    <w:rsid w:val="00375E9B"/>
    <w:rsid w:val="003760BA"/>
    <w:rsid w:val="00377ED0"/>
    <w:rsid w:val="003803E2"/>
    <w:rsid w:val="00382344"/>
    <w:rsid w:val="00382C4C"/>
    <w:rsid w:val="00390B98"/>
    <w:rsid w:val="00391C04"/>
    <w:rsid w:val="0039221B"/>
    <w:rsid w:val="00392222"/>
    <w:rsid w:val="00393F8B"/>
    <w:rsid w:val="00394C42"/>
    <w:rsid w:val="003951F8"/>
    <w:rsid w:val="003954F0"/>
    <w:rsid w:val="00395E3D"/>
    <w:rsid w:val="00395E81"/>
    <w:rsid w:val="00397B47"/>
    <w:rsid w:val="003A343C"/>
    <w:rsid w:val="003A4053"/>
    <w:rsid w:val="003A40CA"/>
    <w:rsid w:val="003A48B7"/>
    <w:rsid w:val="003A5D1A"/>
    <w:rsid w:val="003B2076"/>
    <w:rsid w:val="003B79E5"/>
    <w:rsid w:val="003B7C17"/>
    <w:rsid w:val="003C1CBD"/>
    <w:rsid w:val="003C5801"/>
    <w:rsid w:val="003C6DD7"/>
    <w:rsid w:val="003C7CD6"/>
    <w:rsid w:val="003D03EE"/>
    <w:rsid w:val="003D0EE1"/>
    <w:rsid w:val="003D341C"/>
    <w:rsid w:val="003D3B96"/>
    <w:rsid w:val="003D491B"/>
    <w:rsid w:val="003D5257"/>
    <w:rsid w:val="003D7C94"/>
    <w:rsid w:val="003E26E8"/>
    <w:rsid w:val="003E4264"/>
    <w:rsid w:val="003E5995"/>
    <w:rsid w:val="003E605B"/>
    <w:rsid w:val="003F1822"/>
    <w:rsid w:val="003F2E52"/>
    <w:rsid w:val="003F3C32"/>
    <w:rsid w:val="003F3CC5"/>
    <w:rsid w:val="0040020E"/>
    <w:rsid w:val="0040098B"/>
    <w:rsid w:val="00401004"/>
    <w:rsid w:val="00401C00"/>
    <w:rsid w:val="00401F18"/>
    <w:rsid w:val="004020A2"/>
    <w:rsid w:val="00402CA7"/>
    <w:rsid w:val="00405728"/>
    <w:rsid w:val="00405DA0"/>
    <w:rsid w:val="0041055D"/>
    <w:rsid w:val="00410A30"/>
    <w:rsid w:val="00413863"/>
    <w:rsid w:val="004168B0"/>
    <w:rsid w:val="00417AD9"/>
    <w:rsid w:val="00417D6F"/>
    <w:rsid w:val="0042094F"/>
    <w:rsid w:val="00420C09"/>
    <w:rsid w:val="00422529"/>
    <w:rsid w:val="0042355D"/>
    <w:rsid w:val="004311F8"/>
    <w:rsid w:val="004314BC"/>
    <w:rsid w:val="0043224B"/>
    <w:rsid w:val="0043227E"/>
    <w:rsid w:val="0043477D"/>
    <w:rsid w:val="00434E7D"/>
    <w:rsid w:val="0043542C"/>
    <w:rsid w:val="00440824"/>
    <w:rsid w:val="00440B8A"/>
    <w:rsid w:val="004423C2"/>
    <w:rsid w:val="004437FF"/>
    <w:rsid w:val="004447DA"/>
    <w:rsid w:val="00445B29"/>
    <w:rsid w:val="0044678B"/>
    <w:rsid w:val="00446836"/>
    <w:rsid w:val="00450599"/>
    <w:rsid w:val="00450E68"/>
    <w:rsid w:val="00452091"/>
    <w:rsid w:val="00457FBD"/>
    <w:rsid w:val="00464654"/>
    <w:rsid w:val="0046627B"/>
    <w:rsid w:val="004712E9"/>
    <w:rsid w:val="00471DD5"/>
    <w:rsid w:val="00474EAC"/>
    <w:rsid w:val="0047587B"/>
    <w:rsid w:val="004803A3"/>
    <w:rsid w:val="004816CA"/>
    <w:rsid w:val="004820F0"/>
    <w:rsid w:val="00482E38"/>
    <w:rsid w:val="00486657"/>
    <w:rsid w:val="004872E7"/>
    <w:rsid w:val="004909B3"/>
    <w:rsid w:val="00490CE6"/>
    <w:rsid w:val="004960AE"/>
    <w:rsid w:val="004A2207"/>
    <w:rsid w:val="004A31F4"/>
    <w:rsid w:val="004A55D4"/>
    <w:rsid w:val="004A5C7A"/>
    <w:rsid w:val="004B02F0"/>
    <w:rsid w:val="004B2A82"/>
    <w:rsid w:val="004B3390"/>
    <w:rsid w:val="004B38D5"/>
    <w:rsid w:val="004B3A22"/>
    <w:rsid w:val="004B439A"/>
    <w:rsid w:val="004B5255"/>
    <w:rsid w:val="004C045D"/>
    <w:rsid w:val="004C16FF"/>
    <w:rsid w:val="004C2B8F"/>
    <w:rsid w:val="004C3E3B"/>
    <w:rsid w:val="004C5E1A"/>
    <w:rsid w:val="004D2414"/>
    <w:rsid w:val="004D31E5"/>
    <w:rsid w:val="004D5107"/>
    <w:rsid w:val="004D569E"/>
    <w:rsid w:val="004D6221"/>
    <w:rsid w:val="004E184A"/>
    <w:rsid w:val="004E51FB"/>
    <w:rsid w:val="004F27CC"/>
    <w:rsid w:val="00507498"/>
    <w:rsid w:val="005076DF"/>
    <w:rsid w:val="00507A8B"/>
    <w:rsid w:val="0051348F"/>
    <w:rsid w:val="0051361E"/>
    <w:rsid w:val="005156B5"/>
    <w:rsid w:val="00516465"/>
    <w:rsid w:val="00516514"/>
    <w:rsid w:val="00522560"/>
    <w:rsid w:val="00522C33"/>
    <w:rsid w:val="005238B4"/>
    <w:rsid w:val="005248F0"/>
    <w:rsid w:val="00526F78"/>
    <w:rsid w:val="00527DC5"/>
    <w:rsid w:val="0053317C"/>
    <w:rsid w:val="00534B45"/>
    <w:rsid w:val="005355EF"/>
    <w:rsid w:val="00542EF4"/>
    <w:rsid w:val="0054526A"/>
    <w:rsid w:val="0054602B"/>
    <w:rsid w:val="0054708D"/>
    <w:rsid w:val="005560FC"/>
    <w:rsid w:val="00557317"/>
    <w:rsid w:val="005600F3"/>
    <w:rsid w:val="00563CF8"/>
    <w:rsid w:val="005660C8"/>
    <w:rsid w:val="00570299"/>
    <w:rsid w:val="00573B45"/>
    <w:rsid w:val="0057523D"/>
    <w:rsid w:val="0057585F"/>
    <w:rsid w:val="00576686"/>
    <w:rsid w:val="005773E1"/>
    <w:rsid w:val="00577A28"/>
    <w:rsid w:val="00577BFB"/>
    <w:rsid w:val="00577C33"/>
    <w:rsid w:val="00581D3D"/>
    <w:rsid w:val="0058503C"/>
    <w:rsid w:val="00591EAB"/>
    <w:rsid w:val="00592668"/>
    <w:rsid w:val="00592D46"/>
    <w:rsid w:val="00592EA0"/>
    <w:rsid w:val="00593526"/>
    <w:rsid w:val="005943A4"/>
    <w:rsid w:val="00594DD5"/>
    <w:rsid w:val="00595655"/>
    <w:rsid w:val="00596C13"/>
    <w:rsid w:val="005A2DB7"/>
    <w:rsid w:val="005A2DD4"/>
    <w:rsid w:val="005A4CA6"/>
    <w:rsid w:val="005A5BBA"/>
    <w:rsid w:val="005A5F12"/>
    <w:rsid w:val="005B11A3"/>
    <w:rsid w:val="005B35A1"/>
    <w:rsid w:val="005B4348"/>
    <w:rsid w:val="005B6BC3"/>
    <w:rsid w:val="005C0D16"/>
    <w:rsid w:val="005C1ABA"/>
    <w:rsid w:val="005D0C9C"/>
    <w:rsid w:val="005D2782"/>
    <w:rsid w:val="005D463A"/>
    <w:rsid w:val="005E2CFF"/>
    <w:rsid w:val="005E47AF"/>
    <w:rsid w:val="005E537E"/>
    <w:rsid w:val="005E7173"/>
    <w:rsid w:val="005F1BCD"/>
    <w:rsid w:val="005F3228"/>
    <w:rsid w:val="005F46D9"/>
    <w:rsid w:val="005F474C"/>
    <w:rsid w:val="00601B6E"/>
    <w:rsid w:val="0060242A"/>
    <w:rsid w:val="00603C76"/>
    <w:rsid w:val="0060419D"/>
    <w:rsid w:val="00605B3A"/>
    <w:rsid w:val="00610C23"/>
    <w:rsid w:val="00614928"/>
    <w:rsid w:val="00614AE3"/>
    <w:rsid w:val="00615158"/>
    <w:rsid w:val="00615800"/>
    <w:rsid w:val="00617AD7"/>
    <w:rsid w:val="00622598"/>
    <w:rsid w:val="00622E7A"/>
    <w:rsid w:val="00626BCC"/>
    <w:rsid w:val="006304F5"/>
    <w:rsid w:val="00630915"/>
    <w:rsid w:val="00632FA6"/>
    <w:rsid w:val="00632FE6"/>
    <w:rsid w:val="00633734"/>
    <w:rsid w:val="006379CC"/>
    <w:rsid w:val="00640267"/>
    <w:rsid w:val="00640721"/>
    <w:rsid w:val="00641344"/>
    <w:rsid w:val="0064515B"/>
    <w:rsid w:val="00651412"/>
    <w:rsid w:val="00651920"/>
    <w:rsid w:val="00662776"/>
    <w:rsid w:val="006636E4"/>
    <w:rsid w:val="00664FDB"/>
    <w:rsid w:val="00672228"/>
    <w:rsid w:val="00673421"/>
    <w:rsid w:val="00675499"/>
    <w:rsid w:val="00675AD9"/>
    <w:rsid w:val="00675B93"/>
    <w:rsid w:val="0068167D"/>
    <w:rsid w:val="006819CE"/>
    <w:rsid w:val="0068496E"/>
    <w:rsid w:val="00685BBA"/>
    <w:rsid w:val="00687BDF"/>
    <w:rsid w:val="00687CE2"/>
    <w:rsid w:val="006922E4"/>
    <w:rsid w:val="006936C2"/>
    <w:rsid w:val="00695A26"/>
    <w:rsid w:val="006A13FF"/>
    <w:rsid w:val="006A211D"/>
    <w:rsid w:val="006A216D"/>
    <w:rsid w:val="006A2CBA"/>
    <w:rsid w:val="006A3E56"/>
    <w:rsid w:val="006A6B4F"/>
    <w:rsid w:val="006B3F64"/>
    <w:rsid w:val="006B440E"/>
    <w:rsid w:val="006B455C"/>
    <w:rsid w:val="006B52DE"/>
    <w:rsid w:val="006B5407"/>
    <w:rsid w:val="006B6E27"/>
    <w:rsid w:val="006C385E"/>
    <w:rsid w:val="006C4933"/>
    <w:rsid w:val="006C4C03"/>
    <w:rsid w:val="006C63D9"/>
    <w:rsid w:val="006C683A"/>
    <w:rsid w:val="006D1399"/>
    <w:rsid w:val="006D2AAA"/>
    <w:rsid w:val="006E1526"/>
    <w:rsid w:val="006E26A9"/>
    <w:rsid w:val="006E57C6"/>
    <w:rsid w:val="006F0B6A"/>
    <w:rsid w:val="006F1070"/>
    <w:rsid w:val="006F1C91"/>
    <w:rsid w:val="006F33C3"/>
    <w:rsid w:val="006F7C14"/>
    <w:rsid w:val="007005DF"/>
    <w:rsid w:val="007027CB"/>
    <w:rsid w:val="00702E56"/>
    <w:rsid w:val="00705FF7"/>
    <w:rsid w:val="00712272"/>
    <w:rsid w:val="00712ECC"/>
    <w:rsid w:val="00713D1F"/>
    <w:rsid w:val="007201E6"/>
    <w:rsid w:val="00721BB1"/>
    <w:rsid w:val="00722077"/>
    <w:rsid w:val="007262B0"/>
    <w:rsid w:val="00733B43"/>
    <w:rsid w:val="007349EA"/>
    <w:rsid w:val="007354D7"/>
    <w:rsid w:val="00735B83"/>
    <w:rsid w:val="0073661D"/>
    <w:rsid w:val="00740D2A"/>
    <w:rsid w:val="007448BE"/>
    <w:rsid w:val="00751077"/>
    <w:rsid w:val="00751401"/>
    <w:rsid w:val="00752498"/>
    <w:rsid w:val="00753B13"/>
    <w:rsid w:val="00761A0F"/>
    <w:rsid w:val="00762CDF"/>
    <w:rsid w:val="007658EA"/>
    <w:rsid w:val="00770590"/>
    <w:rsid w:val="00780F1C"/>
    <w:rsid w:val="007810EB"/>
    <w:rsid w:val="007813AA"/>
    <w:rsid w:val="00781D40"/>
    <w:rsid w:val="00782D86"/>
    <w:rsid w:val="00782E28"/>
    <w:rsid w:val="007841F2"/>
    <w:rsid w:val="00785248"/>
    <w:rsid w:val="007852DA"/>
    <w:rsid w:val="00785CF6"/>
    <w:rsid w:val="0078613B"/>
    <w:rsid w:val="0078701E"/>
    <w:rsid w:val="00787829"/>
    <w:rsid w:val="00792029"/>
    <w:rsid w:val="007962C9"/>
    <w:rsid w:val="0079742E"/>
    <w:rsid w:val="007A0532"/>
    <w:rsid w:val="007A233C"/>
    <w:rsid w:val="007B0852"/>
    <w:rsid w:val="007B4C64"/>
    <w:rsid w:val="007B6BC8"/>
    <w:rsid w:val="007C2F3C"/>
    <w:rsid w:val="007C3820"/>
    <w:rsid w:val="007C4441"/>
    <w:rsid w:val="007C5613"/>
    <w:rsid w:val="007C773C"/>
    <w:rsid w:val="007C7D77"/>
    <w:rsid w:val="007D0001"/>
    <w:rsid w:val="007D0A28"/>
    <w:rsid w:val="007D531B"/>
    <w:rsid w:val="007D652D"/>
    <w:rsid w:val="007D7B31"/>
    <w:rsid w:val="007E0B92"/>
    <w:rsid w:val="007E5334"/>
    <w:rsid w:val="007E53B5"/>
    <w:rsid w:val="007E613B"/>
    <w:rsid w:val="007E67B4"/>
    <w:rsid w:val="007E67CC"/>
    <w:rsid w:val="007F0571"/>
    <w:rsid w:val="007F25D8"/>
    <w:rsid w:val="007F51EE"/>
    <w:rsid w:val="00802D94"/>
    <w:rsid w:val="00803602"/>
    <w:rsid w:val="00804008"/>
    <w:rsid w:val="0080401A"/>
    <w:rsid w:val="0080452B"/>
    <w:rsid w:val="0080639C"/>
    <w:rsid w:val="00806B60"/>
    <w:rsid w:val="008070FC"/>
    <w:rsid w:val="00811834"/>
    <w:rsid w:val="0081273D"/>
    <w:rsid w:val="00812C13"/>
    <w:rsid w:val="00813B69"/>
    <w:rsid w:val="00814FA9"/>
    <w:rsid w:val="00815DA3"/>
    <w:rsid w:val="00821E65"/>
    <w:rsid w:val="0082228E"/>
    <w:rsid w:val="00825DCD"/>
    <w:rsid w:val="00830607"/>
    <w:rsid w:val="008324A2"/>
    <w:rsid w:val="00840F7E"/>
    <w:rsid w:val="00841D3D"/>
    <w:rsid w:val="0084213B"/>
    <w:rsid w:val="00842DD8"/>
    <w:rsid w:val="00846259"/>
    <w:rsid w:val="00874C71"/>
    <w:rsid w:val="00874EA2"/>
    <w:rsid w:val="00875806"/>
    <w:rsid w:val="00876A38"/>
    <w:rsid w:val="00881916"/>
    <w:rsid w:val="008837B4"/>
    <w:rsid w:val="00884E6C"/>
    <w:rsid w:val="008859F8"/>
    <w:rsid w:val="00891536"/>
    <w:rsid w:val="00893876"/>
    <w:rsid w:val="0089479D"/>
    <w:rsid w:val="00897528"/>
    <w:rsid w:val="008A6404"/>
    <w:rsid w:val="008A7D5F"/>
    <w:rsid w:val="008B36B0"/>
    <w:rsid w:val="008B374D"/>
    <w:rsid w:val="008B4278"/>
    <w:rsid w:val="008B5372"/>
    <w:rsid w:val="008C04C4"/>
    <w:rsid w:val="008C3275"/>
    <w:rsid w:val="008D110A"/>
    <w:rsid w:val="008D1A8A"/>
    <w:rsid w:val="008E0535"/>
    <w:rsid w:val="008E1CC8"/>
    <w:rsid w:val="008E2828"/>
    <w:rsid w:val="008E45E3"/>
    <w:rsid w:val="008E483E"/>
    <w:rsid w:val="008E58FD"/>
    <w:rsid w:val="008E5D45"/>
    <w:rsid w:val="008E67E5"/>
    <w:rsid w:val="008E7FD3"/>
    <w:rsid w:val="008F0AE6"/>
    <w:rsid w:val="008F3898"/>
    <w:rsid w:val="008F4D2F"/>
    <w:rsid w:val="008F7411"/>
    <w:rsid w:val="008F797D"/>
    <w:rsid w:val="00900F2C"/>
    <w:rsid w:val="00901ED5"/>
    <w:rsid w:val="0090271D"/>
    <w:rsid w:val="00902E59"/>
    <w:rsid w:val="00903475"/>
    <w:rsid w:val="0090406D"/>
    <w:rsid w:val="00904A49"/>
    <w:rsid w:val="00905206"/>
    <w:rsid w:val="009062C1"/>
    <w:rsid w:val="00906671"/>
    <w:rsid w:val="009116C5"/>
    <w:rsid w:val="00913828"/>
    <w:rsid w:val="00913E02"/>
    <w:rsid w:val="00915E3F"/>
    <w:rsid w:val="009165D4"/>
    <w:rsid w:val="00921C4C"/>
    <w:rsid w:val="009347A9"/>
    <w:rsid w:val="00935DAA"/>
    <w:rsid w:val="0094171E"/>
    <w:rsid w:val="009438BE"/>
    <w:rsid w:val="00945C52"/>
    <w:rsid w:val="00947C2A"/>
    <w:rsid w:val="009535AE"/>
    <w:rsid w:val="00963DC2"/>
    <w:rsid w:val="00964AE1"/>
    <w:rsid w:val="0096663B"/>
    <w:rsid w:val="009669F1"/>
    <w:rsid w:val="00966EFB"/>
    <w:rsid w:val="00967FCB"/>
    <w:rsid w:val="0097102F"/>
    <w:rsid w:val="00972F93"/>
    <w:rsid w:val="00977066"/>
    <w:rsid w:val="00980750"/>
    <w:rsid w:val="009849B2"/>
    <w:rsid w:val="00985A04"/>
    <w:rsid w:val="009914D9"/>
    <w:rsid w:val="00991748"/>
    <w:rsid w:val="00996277"/>
    <w:rsid w:val="0099723E"/>
    <w:rsid w:val="00997BF0"/>
    <w:rsid w:val="009A1D22"/>
    <w:rsid w:val="009A272A"/>
    <w:rsid w:val="009B34EF"/>
    <w:rsid w:val="009B3D6F"/>
    <w:rsid w:val="009C10FC"/>
    <w:rsid w:val="009C203D"/>
    <w:rsid w:val="009C2DAC"/>
    <w:rsid w:val="009C7A9B"/>
    <w:rsid w:val="009C7FA9"/>
    <w:rsid w:val="009D1A76"/>
    <w:rsid w:val="009D23CC"/>
    <w:rsid w:val="009D2C03"/>
    <w:rsid w:val="009D3322"/>
    <w:rsid w:val="009D712C"/>
    <w:rsid w:val="009D7821"/>
    <w:rsid w:val="009E2679"/>
    <w:rsid w:val="009E268C"/>
    <w:rsid w:val="009E2857"/>
    <w:rsid w:val="009E3F4B"/>
    <w:rsid w:val="009E41D4"/>
    <w:rsid w:val="009E4CC3"/>
    <w:rsid w:val="009E4E2C"/>
    <w:rsid w:val="009E6CD2"/>
    <w:rsid w:val="009F1880"/>
    <w:rsid w:val="009F1D2B"/>
    <w:rsid w:val="009F2EBC"/>
    <w:rsid w:val="009F6C14"/>
    <w:rsid w:val="009F73E2"/>
    <w:rsid w:val="00A00460"/>
    <w:rsid w:val="00A00C3A"/>
    <w:rsid w:val="00A02806"/>
    <w:rsid w:val="00A068B0"/>
    <w:rsid w:val="00A1164C"/>
    <w:rsid w:val="00A123C9"/>
    <w:rsid w:val="00A17C8F"/>
    <w:rsid w:val="00A2588D"/>
    <w:rsid w:val="00A25EBC"/>
    <w:rsid w:val="00A265DC"/>
    <w:rsid w:val="00A2763D"/>
    <w:rsid w:val="00A30019"/>
    <w:rsid w:val="00A300E1"/>
    <w:rsid w:val="00A328B1"/>
    <w:rsid w:val="00A36661"/>
    <w:rsid w:val="00A36F32"/>
    <w:rsid w:val="00A37312"/>
    <w:rsid w:val="00A37DD8"/>
    <w:rsid w:val="00A37F37"/>
    <w:rsid w:val="00A40975"/>
    <w:rsid w:val="00A40E08"/>
    <w:rsid w:val="00A41124"/>
    <w:rsid w:val="00A41AD4"/>
    <w:rsid w:val="00A454C9"/>
    <w:rsid w:val="00A46EEA"/>
    <w:rsid w:val="00A4725B"/>
    <w:rsid w:val="00A47BEB"/>
    <w:rsid w:val="00A52A26"/>
    <w:rsid w:val="00A56B36"/>
    <w:rsid w:val="00A62341"/>
    <w:rsid w:val="00A63308"/>
    <w:rsid w:val="00A64087"/>
    <w:rsid w:val="00A675BB"/>
    <w:rsid w:val="00A703CD"/>
    <w:rsid w:val="00A71536"/>
    <w:rsid w:val="00A72BF0"/>
    <w:rsid w:val="00A73793"/>
    <w:rsid w:val="00A74C81"/>
    <w:rsid w:val="00A768E0"/>
    <w:rsid w:val="00A76A57"/>
    <w:rsid w:val="00A800FA"/>
    <w:rsid w:val="00A810B9"/>
    <w:rsid w:val="00A82E3C"/>
    <w:rsid w:val="00A839BF"/>
    <w:rsid w:val="00A852D0"/>
    <w:rsid w:val="00A85508"/>
    <w:rsid w:val="00A86F48"/>
    <w:rsid w:val="00A86F80"/>
    <w:rsid w:val="00A90118"/>
    <w:rsid w:val="00A91926"/>
    <w:rsid w:val="00A94531"/>
    <w:rsid w:val="00A94AE1"/>
    <w:rsid w:val="00A9680A"/>
    <w:rsid w:val="00A97AC6"/>
    <w:rsid w:val="00AA02A8"/>
    <w:rsid w:val="00AA0C41"/>
    <w:rsid w:val="00AA29A8"/>
    <w:rsid w:val="00AA3E95"/>
    <w:rsid w:val="00AA43E8"/>
    <w:rsid w:val="00AA4BE8"/>
    <w:rsid w:val="00AA4FCF"/>
    <w:rsid w:val="00AA5954"/>
    <w:rsid w:val="00AA59F7"/>
    <w:rsid w:val="00AA59FE"/>
    <w:rsid w:val="00AA5EFC"/>
    <w:rsid w:val="00AA61AD"/>
    <w:rsid w:val="00AA658E"/>
    <w:rsid w:val="00AB2679"/>
    <w:rsid w:val="00AB2C96"/>
    <w:rsid w:val="00AB39CC"/>
    <w:rsid w:val="00AB750C"/>
    <w:rsid w:val="00AC06AD"/>
    <w:rsid w:val="00AC2F08"/>
    <w:rsid w:val="00AC44B2"/>
    <w:rsid w:val="00AC5152"/>
    <w:rsid w:val="00AC7461"/>
    <w:rsid w:val="00AC7CA8"/>
    <w:rsid w:val="00AE042D"/>
    <w:rsid w:val="00AE2A0B"/>
    <w:rsid w:val="00AE30ED"/>
    <w:rsid w:val="00AE509E"/>
    <w:rsid w:val="00AF21D0"/>
    <w:rsid w:val="00AF5CF8"/>
    <w:rsid w:val="00AF66CD"/>
    <w:rsid w:val="00AF727C"/>
    <w:rsid w:val="00AF7706"/>
    <w:rsid w:val="00B078A0"/>
    <w:rsid w:val="00B202A5"/>
    <w:rsid w:val="00B22C3D"/>
    <w:rsid w:val="00B23AD9"/>
    <w:rsid w:val="00B24151"/>
    <w:rsid w:val="00B24665"/>
    <w:rsid w:val="00B24B16"/>
    <w:rsid w:val="00B312AD"/>
    <w:rsid w:val="00B32238"/>
    <w:rsid w:val="00B33C15"/>
    <w:rsid w:val="00B36AF0"/>
    <w:rsid w:val="00B37907"/>
    <w:rsid w:val="00B4005B"/>
    <w:rsid w:val="00B41F6D"/>
    <w:rsid w:val="00B45132"/>
    <w:rsid w:val="00B452CC"/>
    <w:rsid w:val="00B55155"/>
    <w:rsid w:val="00B57CE9"/>
    <w:rsid w:val="00B672C3"/>
    <w:rsid w:val="00B67876"/>
    <w:rsid w:val="00B71E1C"/>
    <w:rsid w:val="00B721FE"/>
    <w:rsid w:val="00B756E4"/>
    <w:rsid w:val="00B762A5"/>
    <w:rsid w:val="00B77449"/>
    <w:rsid w:val="00B83C15"/>
    <w:rsid w:val="00B85E9A"/>
    <w:rsid w:val="00B86FDF"/>
    <w:rsid w:val="00B936AE"/>
    <w:rsid w:val="00B9637A"/>
    <w:rsid w:val="00BA26D3"/>
    <w:rsid w:val="00BA3493"/>
    <w:rsid w:val="00BB0F1A"/>
    <w:rsid w:val="00BB2049"/>
    <w:rsid w:val="00BB44F5"/>
    <w:rsid w:val="00BB4DAA"/>
    <w:rsid w:val="00BB7D9E"/>
    <w:rsid w:val="00BC08D3"/>
    <w:rsid w:val="00BC0CE3"/>
    <w:rsid w:val="00BC1B53"/>
    <w:rsid w:val="00BC4596"/>
    <w:rsid w:val="00BC6E37"/>
    <w:rsid w:val="00BD114F"/>
    <w:rsid w:val="00BD35BB"/>
    <w:rsid w:val="00BD6013"/>
    <w:rsid w:val="00BE6624"/>
    <w:rsid w:val="00BE7D17"/>
    <w:rsid w:val="00BF0618"/>
    <w:rsid w:val="00BF140E"/>
    <w:rsid w:val="00BF43D3"/>
    <w:rsid w:val="00BF4610"/>
    <w:rsid w:val="00C01AEB"/>
    <w:rsid w:val="00C069C4"/>
    <w:rsid w:val="00C06DC1"/>
    <w:rsid w:val="00C07FA6"/>
    <w:rsid w:val="00C1145B"/>
    <w:rsid w:val="00C13F9B"/>
    <w:rsid w:val="00C159CC"/>
    <w:rsid w:val="00C22463"/>
    <w:rsid w:val="00C22E09"/>
    <w:rsid w:val="00C245A1"/>
    <w:rsid w:val="00C30529"/>
    <w:rsid w:val="00C3060A"/>
    <w:rsid w:val="00C358EB"/>
    <w:rsid w:val="00C36188"/>
    <w:rsid w:val="00C36B6B"/>
    <w:rsid w:val="00C437F1"/>
    <w:rsid w:val="00C44100"/>
    <w:rsid w:val="00C45B60"/>
    <w:rsid w:val="00C50308"/>
    <w:rsid w:val="00C512EA"/>
    <w:rsid w:val="00C52A0F"/>
    <w:rsid w:val="00C52C92"/>
    <w:rsid w:val="00C53A14"/>
    <w:rsid w:val="00C540FE"/>
    <w:rsid w:val="00C61CA0"/>
    <w:rsid w:val="00C64191"/>
    <w:rsid w:val="00C70040"/>
    <w:rsid w:val="00C73D7E"/>
    <w:rsid w:val="00C75EB7"/>
    <w:rsid w:val="00C7609D"/>
    <w:rsid w:val="00C767C7"/>
    <w:rsid w:val="00C77BD3"/>
    <w:rsid w:val="00C81347"/>
    <w:rsid w:val="00C841D0"/>
    <w:rsid w:val="00C85E38"/>
    <w:rsid w:val="00C86D64"/>
    <w:rsid w:val="00C968FD"/>
    <w:rsid w:val="00CA3CC2"/>
    <w:rsid w:val="00CA454E"/>
    <w:rsid w:val="00CA5935"/>
    <w:rsid w:val="00CA726A"/>
    <w:rsid w:val="00CA785F"/>
    <w:rsid w:val="00CA7A4E"/>
    <w:rsid w:val="00CB0287"/>
    <w:rsid w:val="00CB37A7"/>
    <w:rsid w:val="00CB6F49"/>
    <w:rsid w:val="00CC13C6"/>
    <w:rsid w:val="00CC2126"/>
    <w:rsid w:val="00CC4697"/>
    <w:rsid w:val="00CC4CFC"/>
    <w:rsid w:val="00CC5383"/>
    <w:rsid w:val="00CC6C33"/>
    <w:rsid w:val="00CD5E5F"/>
    <w:rsid w:val="00CD7E79"/>
    <w:rsid w:val="00CE0634"/>
    <w:rsid w:val="00CE3689"/>
    <w:rsid w:val="00CE3752"/>
    <w:rsid w:val="00CF1284"/>
    <w:rsid w:val="00CF3674"/>
    <w:rsid w:val="00CF3F80"/>
    <w:rsid w:val="00CF5E50"/>
    <w:rsid w:val="00D00267"/>
    <w:rsid w:val="00D02881"/>
    <w:rsid w:val="00D05550"/>
    <w:rsid w:val="00D05BA0"/>
    <w:rsid w:val="00D06195"/>
    <w:rsid w:val="00D06992"/>
    <w:rsid w:val="00D07DE4"/>
    <w:rsid w:val="00D10F35"/>
    <w:rsid w:val="00D22790"/>
    <w:rsid w:val="00D23CC1"/>
    <w:rsid w:val="00D240D8"/>
    <w:rsid w:val="00D31EAB"/>
    <w:rsid w:val="00D34B00"/>
    <w:rsid w:val="00D34FD9"/>
    <w:rsid w:val="00D3533A"/>
    <w:rsid w:val="00D36B53"/>
    <w:rsid w:val="00D405E7"/>
    <w:rsid w:val="00D40A70"/>
    <w:rsid w:val="00D41304"/>
    <w:rsid w:val="00D41438"/>
    <w:rsid w:val="00D4246A"/>
    <w:rsid w:val="00D560EB"/>
    <w:rsid w:val="00D564F9"/>
    <w:rsid w:val="00D62590"/>
    <w:rsid w:val="00D6268D"/>
    <w:rsid w:val="00D62A0B"/>
    <w:rsid w:val="00D6379C"/>
    <w:rsid w:val="00D64236"/>
    <w:rsid w:val="00D644D5"/>
    <w:rsid w:val="00D65201"/>
    <w:rsid w:val="00D7338B"/>
    <w:rsid w:val="00D749A2"/>
    <w:rsid w:val="00D76804"/>
    <w:rsid w:val="00D81C5C"/>
    <w:rsid w:val="00D83F11"/>
    <w:rsid w:val="00D904A5"/>
    <w:rsid w:val="00D9251F"/>
    <w:rsid w:val="00D97B7B"/>
    <w:rsid w:val="00DA2341"/>
    <w:rsid w:val="00DA23CD"/>
    <w:rsid w:val="00DA412C"/>
    <w:rsid w:val="00DA53EA"/>
    <w:rsid w:val="00DB3288"/>
    <w:rsid w:val="00DC0343"/>
    <w:rsid w:val="00DC09FE"/>
    <w:rsid w:val="00DC6119"/>
    <w:rsid w:val="00DD25C0"/>
    <w:rsid w:val="00DD447A"/>
    <w:rsid w:val="00DD745D"/>
    <w:rsid w:val="00DE0CB0"/>
    <w:rsid w:val="00DE2637"/>
    <w:rsid w:val="00DE276A"/>
    <w:rsid w:val="00DE28B3"/>
    <w:rsid w:val="00DE292C"/>
    <w:rsid w:val="00DE3170"/>
    <w:rsid w:val="00DE742A"/>
    <w:rsid w:val="00DF1B1B"/>
    <w:rsid w:val="00DF1D2C"/>
    <w:rsid w:val="00DF31B8"/>
    <w:rsid w:val="00DF5E25"/>
    <w:rsid w:val="00DF659F"/>
    <w:rsid w:val="00E012FA"/>
    <w:rsid w:val="00E01A09"/>
    <w:rsid w:val="00E04C15"/>
    <w:rsid w:val="00E04D69"/>
    <w:rsid w:val="00E05410"/>
    <w:rsid w:val="00E11193"/>
    <w:rsid w:val="00E11398"/>
    <w:rsid w:val="00E12793"/>
    <w:rsid w:val="00E14887"/>
    <w:rsid w:val="00E152F2"/>
    <w:rsid w:val="00E17D8E"/>
    <w:rsid w:val="00E221D4"/>
    <w:rsid w:val="00E22770"/>
    <w:rsid w:val="00E2365A"/>
    <w:rsid w:val="00E25BA7"/>
    <w:rsid w:val="00E3123D"/>
    <w:rsid w:val="00E332FF"/>
    <w:rsid w:val="00E338E7"/>
    <w:rsid w:val="00E35829"/>
    <w:rsid w:val="00E37C21"/>
    <w:rsid w:val="00E4203D"/>
    <w:rsid w:val="00E43CFF"/>
    <w:rsid w:val="00E43FB2"/>
    <w:rsid w:val="00E449E4"/>
    <w:rsid w:val="00E470CF"/>
    <w:rsid w:val="00E51640"/>
    <w:rsid w:val="00E5384A"/>
    <w:rsid w:val="00E540D5"/>
    <w:rsid w:val="00E61BB6"/>
    <w:rsid w:val="00E6597D"/>
    <w:rsid w:val="00E66472"/>
    <w:rsid w:val="00E66DC6"/>
    <w:rsid w:val="00E67FF8"/>
    <w:rsid w:val="00E70E09"/>
    <w:rsid w:val="00E77B97"/>
    <w:rsid w:val="00E84281"/>
    <w:rsid w:val="00E848AA"/>
    <w:rsid w:val="00E85233"/>
    <w:rsid w:val="00E918E0"/>
    <w:rsid w:val="00E93358"/>
    <w:rsid w:val="00E93444"/>
    <w:rsid w:val="00E944DD"/>
    <w:rsid w:val="00E94B25"/>
    <w:rsid w:val="00E94E24"/>
    <w:rsid w:val="00E959C4"/>
    <w:rsid w:val="00E96362"/>
    <w:rsid w:val="00E97AF6"/>
    <w:rsid w:val="00E97F92"/>
    <w:rsid w:val="00EA3471"/>
    <w:rsid w:val="00EB164F"/>
    <w:rsid w:val="00EB6B12"/>
    <w:rsid w:val="00EC5039"/>
    <w:rsid w:val="00ED2F7C"/>
    <w:rsid w:val="00ED3CF2"/>
    <w:rsid w:val="00ED4F1B"/>
    <w:rsid w:val="00ED7795"/>
    <w:rsid w:val="00ED7B86"/>
    <w:rsid w:val="00EE3D5D"/>
    <w:rsid w:val="00EE6FAC"/>
    <w:rsid w:val="00EE7973"/>
    <w:rsid w:val="00EF1580"/>
    <w:rsid w:val="00EF15B9"/>
    <w:rsid w:val="00EF4095"/>
    <w:rsid w:val="00EF4B90"/>
    <w:rsid w:val="00F011FB"/>
    <w:rsid w:val="00F04CC1"/>
    <w:rsid w:val="00F07E83"/>
    <w:rsid w:val="00F10A23"/>
    <w:rsid w:val="00F11B39"/>
    <w:rsid w:val="00F1693D"/>
    <w:rsid w:val="00F20B84"/>
    <w:rsid w:val="00F23DA3"/>
    <w:rsid w:val="00F240CE"/>
    <w:rsid w:val="00F24FD3"/>
    <w:rsid w:val="00F25D84"/>
    <w:rsid w:val="00F2621E"/>
    <w:rsid w:val="00F268AD"/>
    <w:rsid w:val="00F316C3"/>
    <w:rsid w:val="00F34F3A"/>
    <w:rsid w:val="00F35BE3"/>
    <w:rsid w:val="00F35D11"/>
    <w:rsid w:val="00F36CEB"/>
    <w:rsid w:val="00F378B2"/>
    <w:rsid w:val="00F4323E"/>
    <w:rsid w:val="00F43904"/>
    <w:rsid w:val="00F45E1C"/>
    <w:rsid w:val="00F56818"/>
    <w:rsid w:val="00F6538A"/>
    <w:rsid w:val="00F66135"/>
    <w:rsid w:val="00F72101"/>
    <w:rsid w:val="00F77FDD"/>
    <w:rsid w:val="00F8260E"/>
    <w:rsid w:val="00F82D06"/>
    <w:rsid w:val="00F83CB6"/>
    <w:rsid w:val="00F85525"/>
    <w:rsid w:val="00F868D9"/>
    <w:rsid w:val="00F86FC5"/>
    <w:rsid w:val="00F8789E"/>
    <w:rsid w:val="00F94B34"/>
    <w:rsid w:val="00F97875"/>
    <w:rsid w:val="00FA1716"/>
    <w:rsid w:val="00FA2339"/>
    <w:rsid w:val="00FB0A16"/>
    <w:rsid w:val="00FB2A4B"/>
    <w:rsid w:val="00FB2F78"/>
    <w:rsid w:val="00FB4204"/>
    <w:rsid w:val="00FB4470"/>
    <w:rsid w:val="00FB4F06"/>
    <w:rsid w:val="00FB56FF"/>
    <w:rsid w:val="00FB68DF"/>
    <w:rsid w:val="00FC1924"/>
    <w:rsid w:val="00FC659E"/>
    <w:rsid w:val="00FD01D6"/>
    <w:rsid w:val="00FD1145"/>
    <w:rsid w:val="00FD305D"/>
    <w:rsid w:val="00FD34FD"/>
    <w:rsid w:val="00FD7CCA"/>
    <w:rsid w:val="00FE12B6"/>
    <w:rsid w:val="00FE1422"/>
    <w:rsid w:val="00FE24EA"/>
    <w:rsid w:val="00FE355D"/>
    <w:rsid w:val="00FE438A"/>
    <w:rsid w:val="00FE5DFD"/>
    <w:rsid w:val="00FE60FF"/>
    <w:rsid w:val="00FE6DFC"/>
    <w:rsid w:val="00FE7F08"/>
    <w:rsid w:val="00FF09DF"/>
    <w:rsid w:val="00FF42C3"/>
    <w:rsid w:val="00FF4E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DD85C9"/>
  <w15:docId w15:val="{51C90805-8AE5-44C7-8A49-241A5DEB0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520"/>
    <w:pPr>
      <w:jc w:val="both"/>
    </w:pPr>
    <w:rPr>
      <w:rFonts w:ascii="Arial" w:hAnsi="Arial" w:cs="Arial"/>
      <w:spacing w:val="8"/>
      <w:sz w:val="22"/>
      <w:lang w:eastAsia="zh-CN"/>
    </w:rPr>
  </w:style>
  <w:style w:type="paragraph" w:styleId="Heading1">
    <w:name w:val="heading 1"/>
    <w:basedOn w:val="PARAGRAPH"/>
    <w:next w:val="PARAGRAPH"/>
    <w:link w:val="Heading1Char"/>
    <w:uiPriority w:val="9"/>
    <w:qFormat/>
    <w:rsid w:val="00AA02A8"/>
    <w:pPr>
      <w:keepNext/>
      <w:numPr>
        <w:numId w:val="9"/>
      </w:numPr>
      <w:suppressAutoHyphens/>
      <w:spacing w:before="200"/>
      <w:outlineLvl w:val="0"/>
    </w:pPr>
    <w:rPr>
      <w:b/>
      <w:bCs/>
      <w:sz w:val="24"/>
      <w:szCs w:val="22"/>
    </w:rPr>
  </w:style>
  <w:style w:type="paragraph" w:styleId="Heading2">
    <w:name w:val="heading 2"/>
    <w:basedOn w:val="Heading1"/>
    <w:next w:val="PARAGRAPH"/>
    <w:link w:val="Heading2Char"/>
    <w:uiPriority w:val="9"/>
    <w:qFormat/>
    <w:rsid w:val="00AA02A8"/>
    <w:pPr>
      <w:numPr>
        <w:ilvl w:val="1"/>
      </w:numPr>
      <w:spacing w:before="100" w:after="100"/>
      <w:outlineLvl w:val="1"/>
    </w:pPr>
    <w:rPr>
      <w:sz w:val="22"/>
      <w:szCs w:val="20"/>
    </w:rPr>
  </w:style>
  <w:style w:type="paragraph" w:styleId="Heading3">
    <w:name w:val="heading 3"/>
    <w:basedOn w:val="Heading2"/>
    <w:next w:val="PARAGRAPH"/>
    <w:link w:val="Heading3Char"/>
    <w:uiPriority w:val="9"/>
    <w:qFormat/>
    <w:rsid w:val="00AA02A8"/>
    <w:pPr>
      <w:numPr>
        <w:ilvl w:val="2"/>
      </w:numPr>
      <w:outlineLvl w:val="2"/>
    </w:pPr>
  </w:style>
  <w:style w:type="paragraph" w:styleId="Heading4">
    <w:name w:val="heading 4"/>
    <w:basedOn w:val="Heading3"/>
    <w:next w:val="PARAGRAPH"/>
    <w:link w:val="Heading4Char"/>
    <w:qFormat/>
    <w:rsid w:val="00AA02A8"/>
    <w:pPr>
      <w:numPr>
        <w:ilvl w:val="3"/>
      </w:numPr>
      <w:outlineLvl w:val="3"/>
    </w:pPr>
  </w:style>
  <w:style w:type="paragraph" w:styleId="Heading5">
    <w:name w:val="heading 5"/>
    <w:basedOn w:val="Heading4"/>
    <w:next w:val="Normal"/>
    <w:link w:val="Heading5Char"/>
    <w:qFormat/>
    <w:rsid w:val="00AA02A8"/>
    <w:pPr>
      <w:numPr>
        <w:ilvl w:val="4"/>
      </w:numPr>
      <w:outlineLvl w:val="4"/>
    </w:pPr>
  </w:style>
  <w:style w:type="paragraph" w:styleId="Heading6">
    <w:name w:val="heading 6"/>
    <w:basedOn w:val="Heading5"/>
    <w:next w:val="Normal"/>
    <w:link w:val="Heading6Char"/>
    <w:qFormat/>
    <w:rsid w:val="00AA02A8"/>
    <w:pPr>
      <w:numPr>
        <w:ilvl w:val="5"/>
      </w:numPr>
      <w:outlineLvl w:val="5"/>
    </w:pPr>
  </w:style>
  <w:style w:type="paragraph" w:styleId="Heading7">
    <w:name w:val="heading 7"/>
    <w:basedOn w:val="Heading6"/>
    <w:next w:val="Normal"/>
    <w:link w:val="Heading7Char"/>
    <w:qFormat/>
    <w:rsid w:val="00AA02A8"/>
    <w:pPr>
      <w:numPr>
        <w:ilvl w:val="6"/>
      </w:numPr>
      <w:outlineLvl w:val="6"/>
    </w:pPr>
  </w:style>
  <w:style w:type="paragraph" w:styleId="Heading8">
    <w:name w:val="heading 8"/>
    <w:basedOn w:val="Heading7"/>
    <w:next w:val="Normal"/>
    <w:link w:val="Heading8Char"/>
    <w:qFormat/>
    <w:rsid w:val="00AA02A8"/>
    <w:pPr>
      <w:numPr>
        <w:ilvl w:val="7"/>
      </w:numPr>
      <w:outlineLvl w:val="7"/>
    </w:pPr>
  </w:style>
  <w:style w:type="paragraph" w:styleId="Heading9">
    <w:name w:val="heading 9"/>
    <w:basedOn w:val="Heading8"/>
    <w:next w:val="Normal"/>
    <w:link w:val="Heading9Char"/>
    <w:qFormat/>
    <w:rsid w:val="00AA02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0B601B"/>
    <w:pPr>
      <w:snapToGrid w:val="0"/>
      <w:spacing w:before="100" w:after="200"/>
      <w:jc w:val="both"/>
    </w:pPr>
    <w:rPr>
      <w:rFonts w:ascii="Arial" w:hAnsi="Arial"/>
      <w:sz w:val="22"/>
      <w:lang w:eastAsia="zh-CN"/>
    </w:rPr>
  </w:style>
  <w:style w:type="paragraph" w:customStyle="1" w:styleId="FIGURE-title">
    <w:name w:val="FIGURE-title"/>
    <w:basedOn w:val="PARAGRAPH"/>
    <w:next w:val="PARAGRAPH"/>
    <w:qFormat/>
    <w:rsid w:val="00AA02A8"/>
    <w:pPr>
      <w:jc w:val="center"/>
    </w:pPr>
    <w:rPr>
      <w:b/>
      <w:bCs/>
    </w:rPr>
  </w:style>
  <w:style w:type="paragraph" w:styleId="Header">
    <w:name w:val="header"/>
    <w:basedOn w:val="PARAGRAPH"/>
    <w:link w:val="HeaderChar"/>
    <w:qFormat/>
    <w:rsid w:val="00673421"/>
    <w:pPr>
      <w:tabs>
        <w:tab w:val="center" w:pos="4536"/>
        <w:tab w:val="right" w:pos="9072"/>
      </w:tabs>
      <w:spacing w:before="0" w:after="0"/>
    </w:pPr>
    <w:rPr>
      <w:sz w:val="20"/>
    </w:rPr>
  </w:style>
  <w:style w:type="paragraph" w:customStyle="1" w:styleId="NOTE">
    <w:name w:val="NOTE"/>
    <w:basedOn w:val="PARAGRAPH"/>
    <w:link w:val="NOTEChar"/>
    <w:qFormat/>
    <w:rsid w:val="00AA02A8"/>
    <w:pPr>
      <w:spacing w:after="100"/>
    </w:pPr>
    <w:rPr>
      <w:sz w:val="18"/>
      <w:szCs w:val="16"/>
    </w:rPr>
  </w:style>
  <w:style w:type="paragraph" w:styleId="Footer">
    <w:name w:val="footer"/>
    <w:basedOn w:val="Header"/>
    <w:link w:val="FooterChar"/>
    <w:uiPriority w:val="99"/>
    <w:rsid w:val="004712E9"/>
  </w:style>
  <w:style w:type="paragraph" w:styleId="List">
    <w:name w:val="List"/>
    <w:basedOn w:val="PARAGRAPH"/>
    <w:link w:val="ListChar"/>
    <w:qFormat/>
    <w:rsid w:val="00AA02A8"/>
    <w:pPr>
      <w:tabs>
        <w:tab w:val="left" w:pos="340"/>
      </w:tabs>
      <w:spacing w:after="100"/>
      <w:ind w:left="340" w:hanging="340"/>
    </w:pPr>
  </w:style>
  <w:style w:type="character" w:styleId="PageNumber">
    <w:name w:val="page number"/>
    <w:rsid w:val="004712E9"/>
    <w:rPr>
      <w:rFonts w:ascii="Arial" w:hAnsi="Arial"/>
      <w:sz w:val="20"/>
      <w:szCs w:val="20"/>
    </w:rPr>
  </w:style>
  <w:style w:type="paragraph" w:customStyle="1" w:styleId="TABLE-title">
    <w:name w:val="TABLE-title"/>
    <w:basedOn w:val="PARAGRAPH"/>
    <w:qFormat/>
    <w:rsid w:val="00AA02A8"/>
    <w:pPr>
      <w:keepNext/>
      <w:jc w:val="center"/>
    </w:pPr>
    <w:rPr>
      <w:b/>
      <w:bCs/>
    </w:rPr>
  </w:style>
  <w:style w:type="paragraph" w:styleId="FootnoteText">
    <w:name w:val="footnote text"/>
    <w:basedOn w:val="PARAGRAPH"/>
    <w:link w:val="FootnoteTextChar"/>
    <w:semiHidden/>
    <w:qFormat/>
    <w:rsid w:val="00AA02A8"/>
    <w:pPr>
      <w:spacing w:after="100"/>
      <w:ind w:left="284" w:hanging="284"/>
    </w:pPr>
    <w:rPr>
      <w:sz w:val="18"/>
      <w:szCs w:val="16"/>
    </w:rPr>
  </w:style>
  <w:style w:type="character" w:styleId="FootnoteReference">
    <w:name w:val="footnote reference"/>
    <w:uiPriority w:val="99"/>
    <w:semiHidden/>
    <w:qFormat/>
    <w:rsid w:val="004712E9"/>
    <w:rPr>
      <w:rFonts w:ascii="Arial" w:hAnsi="Arial"/>
      <w:position w:val="4"/>
      <w:sz w:val="16"/>
      <w:szCs w:val="16"/>
      <w:vertAlign w:val="baseline"/>
    </w:rPr>
  </w:style>
  <w:style w:type="paragraph" w:styleId="TOC1">
    <w:name w:val="toc 1"/>
    <w:basedOn w:val="PARAGRAPH"/>
    <w:uiPriority w:val="39"/>
    <w:rsid w:val="004712E9"/>
    <w:pPr>
      <w:tabs>
        <w:tab w:val="left" w:pos="395"/>
        <w:tab w:val="right" w:leader="dot" w:pos="9070"/>
      </w:tabs>
      <w:suppressAutoHyphens/>
      <w:spacing w:before="0" w:after="100"/>
      <w:ind w:left="397" w:right="680" w:hanging="397"/>
    </w:pPr>
  </w:style>
  <w:style w:type="paragraph" w:styleId="TOC2">
    <w:name w:val="toc 2"/>
    <w:basedOn w:val="TOC1"/>
    <w:uiPriority w:val="39"/>
    <w:rsid w:val="004712E9"/>
    <w:pPr>
      <w:tabs>
        <w:tab w:val="clear" w:pos="395"/>
        <w:tab w:val="left" w:pos="964"/>
      </w:tabs>
      <w:spacing w:after="60"/>
      <w:ind w:left="964" w:hanging="567"/>
    </w:pPr>
  </w:style>
  <w:style w:type="paragraph" w:styleId="TOC3">
    <w:name w:val="toc 3"/>
    <w:basedOn w:val="TOC2"/>
    <w:uiPriority w:val="39"/>
    <w:rsid w:val="004712E9"/>
    <w:pPr>
      <w:tabs>
        <w:tab w:val="clear" w:pos="964"/>
        <w:tab w:val="left" w:pos="1701"/>
      </w:tabs>
      <w:ind w:left="1701" w:hanging="737"/>
    </w:pPr>
  </w:style>
  <w:style w:type="paragraph" w:styleId="TOC4">
    <w:name w:val="toc 4"/>
    <w:basedOn w:val="TOC3"/>
    <w:uiPriority w:val="39"/>
    <w:rsid w:val="004712E9"/>
    <w:pPr>
      <w:tabs>
        <w:tab w:val="clear" w:pos="1701"/>
        <w:tab w:val="left" w:pos="2608"/>
      </w:tabs>
      <w:ind w:left="2608" w:hanging="907"/>
    </w:pPr>
  </w:style>
  <w:style w:type="paragraph" w:styleId="TOC5">
    <w:name w:val="toc 5"/>
    <w:basedOn w:val="TOC4"/>
    <w:uiPriority w:val="39"/>
    <w:rsid w:val="004712E9"/>
    <w:pPr>
      <w:tabs>
        <w:tab w:val="clear" w:pos="2608"/>
        <w:tab w:val="left" w:pos="3686"/>
      </w:tabs>
      <w:ind w:left="3685" w:hanging="1077"/>
    </w:pPr>
  </w:style>
  <w:style w:type="paragraph" w:styleId="TOC6">
    <w:name w:val="toc 6"/>
    <w:basedOn w:val="TOC5"/>
    <w:uiPriority w:val="39"/>
    <w:rsid w:val="004712E9"/>
    <w:pPr>
      <w:tabs>
        <w:tab w:val="clear" w:pos="3686"/>
        <w:tab w:val="left" w:pos="4933"/>
      </w:tabs>
      <w:ind w:left="4933" w:hanging="1247"/>
    </w:pPr>
  </w:style>
  <w:style w:type="paragraph" w:styleId="TOC7">
    <w:name w:val="toc 7"/>
    <w:basedOn w:val="TOC1"/>
    <w:uiPriority w:val="39"/>
    <w:rsid w:val="004712E9"/>
    <w:pPr>
      <w:tabs>
        <w:tab w:val="right" w:pos="9070"/>
      </w:tabs>
    </w:pPr>
  </w:style>
  <w:style w:type="paragraph" w:styleId="TOC8">
    <w:name w:val="toc 8"/>
    <w:basedOn w:val="TOC1"/>
    <w:uiPriority w:val="39"/>
    <w:rsid w:val="004712E9"/>
    <w:pPr>
      <w:ind w:left="720" w:hanging="720"/>
    </w:pPr>
  </w:style>
  <w:style w:type="paragraph" w:styleId="TOC9">
    <w:name w:val="toc 9"/>
    <w:basedOn w:val="TOC1"/>
    <w:uiPriority w:val="39"/>
    <w:rsid w:val="004712E9"/>
    <w:pPr>
      <w:ind w:left="720" w:hanging="720"/>
    </w:pPr>
  </w:style>
  <w:style w:type="paragraph" w:styleId="List4">
    <w:name w:val="List 4"/>
    <w:basedOn w:val="List3"/>
    <w:rsid w:val="004712E9"/>
    <w:pPr>
      <w:tabs>
        <w:tab w:val="clear" w:pos="1021"/>
        <w:tab w:val="left" w:pos="1361"/>
      </w:tabs>
      <w:ind w:left="1361"/>
    </w:pPr>
  </w:style>
  <w:style w:type="paragraph" w:customStyle="1" w:styleId="TABLE-col-heading">
    <w:name w:val="TABLE-col-heading"/>
    <w:basedOn w:val="PARAGRAPH"/>
    <w:qFormat/>
    <w:rsid w:val="00AA02A8"/>
    <w:pPr>
      <w:spacing w:before="60" w:after="60"/>
      <w:jc w:val="center"/>
    </w:pPr>
    <w:rPr>
      <w:b/>
      <w:bCs/>
      <w:sz w:val="20"/>
      <w:szCs w:val="16"/>
    </w:rPr>
  </w:style>
  <w:style w:type="paragraph" w:customStyle="1" w:styleId="ANNEXtitle">
    <w:name w:val="ANNEX_title"/>
    <w:basedOn w:val="PARAGRAPH"/>
    <w:next w:val="PARAGRAPH"/>
    <w:qFormat/>
    <w:rsid w:val="00AA02A8"/>
    <w:pPr>
      <w:pageBreakBefore/>
      <w:numPr>
        <w:numId w:val="12"/>
      </w:numPr>
      <w:jc w:val="center"/>
      <w:outlineLvl w:val="0"/>
    </w:pPr>
    <w:rPr>
      <w:b/>
      <w:bCs/>
      <w:sz w:val="24"/>
      <w:szCs w:val="24"/>
    </w:rPr>
  </w:style>
  <w:style w:type="paragraph" w:customStyle="1" w:styleId="TERM">
    <w:name w:val="TERM"/>
    <w:basedOn w:val="PARAGRAPH"/>
    <w:next w:val="TERM-definition"/>
    <w:qFormat/>
    <w:rsid w:val="00AA02A8"/>
    <w:pPr>
      <w:keepNext/>
      <w:spacing w:before="0" w:after="0"/>
    </w:pPr>
    <w:rPr>
      <w:b/>
      <w:bCs/>
    </w:rPr>
  </w:style>
  <w:style w:type="paragraph" w:customStyle="1" w:styleId="TERM-definition">
    <w:name w:val="TERM-definition"/>
    <w:basedOn w:val="PARAGRAPH"/>
    <w:next w:val="Normal"/>
    <w:qFormat/>
    <w:rsid w:val="00AA02A8"/>
    <w:pPr>
      <w:spacing w:before="0"/>
    </w:pPr>
  </w:style>
  <w:style w:type="character" w:styleId="LineNumber">
    <w:name w:val="line number"/>
    <w:basedOn w:val="DefaultParagraphFont"/>
    <w:rsid w:val="004712E9"/>
  </w:style>
  <w:style w:type="paragraph" w:styleId="ListNumber3">
    <w:name w:val="List Number 3"/>
    <w:basedOn w:val="List3"/>
    <w:rsid w:val="004712E9"/>
    <w:pPr>
      <w:numPr>
        <w:numId w:val="2"/>
      </w:numPr>
      <w:tabs>
        <w:tab w:val="clear" w:pos="720"/>
      </w:tabs>
      <w:ind w:left="1020" w:hanging="340"/>
    </w:pPr>
  </w:style>
  <w:style w:type="paragraph" w:styleId="List3">
    <w:name w:val="List 3"/>
    <w:basedOn w:val="List2"/>
    <w:rsid w:val="004712E9"/>
    <w:pPr>
      <w:tabs>
        <w:tab w:val="clear" w:pos="680"/>
        <w:tab w:val="left" w:pos="1021"/>
      </w:tabs>
      <w:ind w:left="1020"/>
    </w:pPr>
  </w:style>
  <w:style w:type="paragraph" w:styleId="ListBullet5">
    <w:name w:val="List Bullet 5"/>
    <w:basedOn w:val="ListBullet4"/>
    <w:rsid w:val="004712E9"/>
    <w:pPr>
      <w:tabs>
        <w:tab w:val="clear" w:pos="1361"/>
        <w:tab w:val="left" w:pos="1701"/>
      </w:tabs>
      <w:ind w:left="1701"/>
    </w:pPr>
  </w:style>
  <w:style w:type="paragraph" w:customStyle="1" w:styleId="TABFIGfootnote">
    <w:name w:val="TAB_FIG_footnote"/>
    <w:basedOn w:val="FootnoteText"/>
    <w:qFormat/>
    <w:rsid w:val="004712E9"/>
    <w:pPr>
      <w:tabs>
        <w:tab w:val="left" w:pos="284"/>
      </w:tabs>
      <w:spacing w:before="60" w:after="60"/>
    </w:pPr>
  </w:style>
  <w:style w:type="character" w:customStyle="1" w:styleId="Reference">
    <w:name w:val="Reference"/>
    <w:rsid w:val="004712E9"/>
    <w:rPr>
      <w:rFonts w:ascii="Arial" w:hAnsi="Arial"/>
      <w:noProof/>
      <w:sz w:val="20"/>
      <w:szCs w:val="20"/>
    </w:rPr>
  </w:style>
  <w:style w:type="paragraph" w:customStyle="1" w:styleId="TABLE-cell">
    <w:name w:val="TABLE-cell"/>
    <w:basedOn w:val="TABLE-col-heading"/>
    <w:qFormat/>
    <w:rsid w:val="00AA02A8"/>
    <w:pPr>
      <w:jc w:val="left"/>
    </w:pPr>
    <w:rPr>
      <w:b w:val="0"/>
      <w:bCs w:val="0"/>
    </w:rPr>
  </w:style>
  <w:style w:type="paragraph" w:styleId="List2">
    <w:name w:val="List 2"/>
    <w:basedOn w:val="List"/>
    <w:rsid w:val="004712E9"/>
    <w:pPr>
      <w:tabs>
        <w:tab w:val="clear" w:pos="340"/>
        <w:tab w:val="left" w:pos="680"/>
      </w:tabs>
      <w:ind w:left="680"/>
    </w:pPr>
  </w:style>
  <w:style w:type="paragraph" w:styleId="ListBullet">
    <w:name w:val="List Bullet"/>
    <w:basedOn w:val="List"/>
    <w:qFormat/>
    <w:rsid w:val="00C01AEB"/>
    <w:pPr>
      <w:numPr>
        <w:numId w:val="10"/>
      </w:numPr>
      <w:ind w:left="357" w:hanging="357"/>
      <w:jc w:val="left"/>
    </w:pPr>
  </w:style>
  <w:style w:type="paragraph" w:styleId="ListBullet2">
    <w:name w:val="List Bullet 2"/>
    <w:basedOn w:val="ListBullet"/>
    <w:rsid w:val="004712E9"/>
    <w:pPr>
      <w:numPr>
        <w:numId w:val="5"/>
      </w:numPr>
      <w:tabs>
        <w:tab w:val="clear" w:pos="700"/>
      </w:tabs>
      <w:ind w:left="680" w:hanging="340"/>
    </w:pPr>
  </w:style>
  <w:style w:type="paragraph" w:styleId="ListBullet3">
    <w:name w:val="List Bullet 3"/>
    <w:basedOn w:val="ListBullet2"/>
    <w:rsid w:val="004712E9"/>
    <w:pPr>
      <w:tabs>
        <w:tab w:val="clear" w:pos="340"/>
        <w:tab w:val="left" w:pos="1021"/>
      </w:tabs>
      <w:ind w:left="1020"/>
    </w:pPr>
  </w:style>
  <w:style w:type="paragraph" w:styleId="ListBullet4">
    <w:name w:val="List Bullet 4"/>
    <w:basedOn w:val="ListBullet3"/>
    <w:rsid w:val="004712E9"/>
    <w:pPr>
      <w:tabs>
        <w:tab w:val="clear" w:pos="1021"/>
        <w:tab w:val="left" w:pos="1361"/>
      </w:tabs>
      <w:ind w:left="1361"/>
    </w:pPr>
  </w:style>
  <w:style w:type="paragraph" w:styleId="ListContinue">
    <w:name w:val="List Continue"/>
    <w:basedOn w:val="PARAGRAPH"/>
    <w:rsid w:val="004712E9"/>
    <w:pPr>
      <w:spacing w:before="0" w:after="100"/>
      <w:ind w:left="340"/>
    </w:pPr>
  </w:style>
  <w:style w:type="paragraph" w:styleId="ListContinue2">
    <w:name w:val="List Continue 2"/>
    <w:basedOn w:val="ListContinue"/>
    <w:rsid w:val="004712E9"/>
    <w:pPr>
      <w:ind w:left="680"/>
    </w:pPr>
  </w:style>
  <w:style w:type="paragraph" w:styleId="ListContinue3">
    <w:name w:val="List Continue 3"/>
    <w:basedOn w:val="ListContinue2"/>
    <w:uiPriority w:val="99"/>
    <w:rsid w:val="004712E9"/>
    <w:pPr>
      <w:ind w:left="1021"/>
    </w:pPr>
  </w:style>
  <w:style w:type="paragraph" w:styleId="ListContinue4">
    <w:name w:val="List Continue 4"/>
    <w:basedOn w:val="ListContinue3"/>
    <w:rsid w:val="004712E9"/>
    <w:pPr>
      <w:ind w:left="1361"/>
    </w:pPr>
  </w:style>
  <w:style w:type="paragraph" w:styleId="ListContinue5">
    <w:name w:val="List Continue 5"/>
    <w:basedOn w:val="ListContinue4"/>
    <w:rsid w:val="004712E9"/>
    <w:pPr>
      <w:ind w:left="1701"/>
    </w:pPr>
  </w:style>
  <w:style w:type="paragraph" w:styleId="List5">
    <w:name w:val="List 5"/>
    <w:basedOn w:val="List4"/>
    <w:rsid w:val="004712E9"/>
    <w:pPr>
      <w:tabs>
        <w:tab w:val="clear" w:pos="1361"/>
        <w:tab w:val="left" w:pos="1701"/>
      </w:tabs>
      <w:ind w:left="1701"/>
    </w:pPr>
  </w:style>
  <w:style w:type="paragraph" w:customStyle="1" w:styleId="TERM-number">
    <w:name w:val="TERM-number"/>
    <w:basedOn w:val="Heading2"/>
    <w:next w:val="TERM"/>
    <w:qFormat/>
    <w:rsid w:val="00AA02A8"/>
    <w:pPr>
      <w:numPr>
        <w:ilvl w:val="0"/>
        <w:numId w:val="0"/>
      </w:numPr>
      <w:spacing w:after="0"/>
      <w:outlineLvl w:val="9"/>
    </w:pPr>
  </w:style>
  <w:style w:type="character" w:customStyle="1" w:styleId="VARIABLE">
    <w:name w:val="VARIABLE"/>
    <w:rsid w:val="004712E9"/>
    <w:rPr>
      <w:rFonts w:ascii="Times New Roman" w:hAnsi="Times New Roman"/>
      <w:i/>
      <w:iCs/>
    </w:rPr>
  </w:style>
  <w:style w:type="character" w:styleId="Hyperlink">
    <w:name w:val="Hyperlink"/>
    <w:uiPriority w:val="99"/>
    <w:rsid w:val="004712E9"/>
    <w:rPr>
      <w:color w:val="0000FF"/>
      <w:u w:val="none"/>
    </w:rPr>
  </w:style>
  <w:style w:type="paragraph" w:styleId="ListNumber">
    <w:name w:val="List Number"/>
    <w:basedOn w:val="List"/>
    <w:link w:val="ListNumberChar"/>
    <w:qFormat/>
    <w:rsid w:val="00AA02A8"/>
    <w:pPr>
      <w:numPr>
        <w:numId w:val="11"/>
      </w:numPr>
    </w:pPr>
  </w:style>
  <w:style w:type="paragraph" w:styleId="ListNumber2">
    <w:name w:val="List Number 2"/>
    <w:basedOn w:val="List2"/>
    <w:rsid w:val="004712E9"/>
    <w:pPr>
      <w:numPr>
        <w:numId w:val="1"/>
      </w:numPr>
      <w:tabs>
        <w:tab w:val="clear" w:pos="360"/>
      </w:tabs>
      <w:ind w:left="680" w:hanging="340"/>
    </w:pPr>
  </w:style>
  <w:style w:type="character" w:styleId="FollowedHyperlink">
    <w:name w:val="FollowedHyperlink"/>
    <w:basedOn w:val="Hyperlink"/>
    <w:uiPriority w:val="99"/>
    <w:rsid w:val="004712E9"/>
    <w:rPr>
      <w:color w:val="0000FF"/>
      <w:u w:val="none"/>
    </w:rPr>
  </w:style>
  <w:style w:type="paragraph" w:customStyle="1" w:styleId="TABLE-centered">
    <w:name w:val="TABLE-centered"/>
    <w:basedOn w:val="TABLE-col-heading"/>
    <w:rsid w:val="004712E9"/>
    <w:rPr>
      <w:b w:val="0"/>
      <w:bCs w:val="0"/>
    </w:rPr>
  </w:style>
  <w:style w:type="paragraph" w:styleId="ListNumber4">
    <w:name w:val="List Number 4"/>
    <w:basedOn w:val="List4"/>
    <w:rsid w:val="004712E9"/>
    <w:pPr>
      <w:numPr>
        <w:numId w:val="3"/>
      </w:numPr>
      <w:tabs>
        <w:tab w:val="clear" w:pos="360"/>
      </w:tabs>
      <w:ind w:left="1361" w:hanging="340"/>
    </w:pPr>
  </w:style>
  <w:style w:type="paragraph" w:styleId="ListNumber5">
    <w:name w:val="List Number 5"/>
    <w:basedOn w:val="List5"/>
    <w:rsid w:val="004712E9"/>
    <w:pPr>
      <w:numPr>
        <w:numId w:val="4"/>
      </w:numPr>
      <w:tabs>
        <w:tab w:val="clear" w:pos="360"/>
      </w:tabs>
      <w:ind w:left="1701" w:hanging="340"/>
    </w:pPr>
  </w:style>
  <w:style w:type="paragraph" w:styleId="TableofFigures">
    <w:name w:val="table of figures"/>
    <w:basedOn w:val="TOC1"/>
    <w:uiPriority w:val="99"/>
    <w:rsid w:val="005D0C9C"/>
    <w:pPr>
      <w:ind w:left="1560" w:hanging="1560"/>
    </w:pPr>
  </w:style>
  <w:style w:type="paragraph" w:styleId="Title">
    <w:name w:val="Title"/>
    <w:basedOn w:val="Normal"/>
    <w:link w:val="TitleChar"/>
    <w:qFormat/>
    <w:rsid w:val="00AA02A8"/>
    <w:pPr>
      <w:snapToGrid w:val="0"/>
      <w:jc w:val="center"/>
    </w:pPr>
    <w:rPr>
      <w:rFonts w:cs="Times New Roman"/>
      <w:b/>
      <w:bCs/>
      <w:kern w:val="28"/>
      <w:sz w:val="24"/>
      <w:szCs w:val="24"/>
    </w:rPr>
  </w:style>
  <w:style w:type="paragraph" w:customStyle="1" w:styleId="AMD-Heading1">
    <w:name w:val="AMD-Heading1"/>
    <w:basedOn w:val="Heading1"/>
    <w:next w:val="PARAGRAPH"/>
    <w:rsid w:val="004712E9"/>
    <w:pPr>
      <w:outlineLvl w:val="9"/>
    </w:pPr>
  </w:style>
  <w:style w:type="paragraph" w:customStyle="1" w:styleId="AMD-Heading2">
    <w:name w:val="AMD-Heading2..."/>
    <w:basedOn w:val="Heading2"/>
    <w:next w:val="PARAGRAPH"/>
    <w:rsid w:val="004712E9"/>
    <w:pPr>
      <w:outlineLvl w:val="9"/>
    </w:pPr>
  </w:style>
  <w:style w:type="paragraph" w:customStyle="1" w:styleId="ANNEX-heading1">
    <w:name w:val="ANNEX-heading1"/>
    <w:basedOn w:val="Heading1"/>
    <w:next w:val="PARAGRAPH"/>
    <w:qFormat/>
    <w:rsid w:val="00AA02A8"/>
    <w:pPr>
      <w:numPr>
        <w:ilvl w:val="1"/>
        <w:numId w:val="12"/>
      </w:numPr>
      <w:outlineLvl w:val="1"/>
    </w:pPr>
  </w:style>
  <w:style w:type="paragraph" w:customStyle="1" w:styleId="ANNEX-heading2">
    <w:name w:val="ANNEX-heading2"/>
    <w:basedOn w:val="Heading2"/>
    <w:next w:val="PARAGRAPH"/>
    <w:qFormat/>
    <w:rsid w:val="00AA02A8"/>
    <w:pPr>
      <w:numPr>
        <w:ilvl w:val="2"/>
        <w:numId w:val="12"/>
      </w:numPr>
      <w:outlineLvl w:val="2"/>
    </w:pPr>
  </w:style>
  <w:style w:type="paragraph" w:customStyle="1" w:styleId="ANNEX-heading3">
    <w:name w:val="ANNEX-heading3"/>
    <w:basedOn w:val="Heading3"/>
    <w:next w:val="PARAGRAPH"/>
    <w:rsid w:val="004712E9"/>
    <w:pPr>
      <w:numPr>
        <w:ilvl w:val="0"/>
        <w:numId w:val="0"/>
      </w:numPr>
      <w:outlineLvl w:val="3"/>
    </w:pPr>
  </w:style>
  <w:style w:type="paragraph" w:customStyle="1" w:styleId="ANNEX-heading4">
    <w:name w:val="ANNEX-heading4"/>
    <w:basedOn w:val="Heading4"/>
    <w:next w:val="PARAGRAPH"/>
    <w:rsid w:val="004712E9"/>
    <w:pPr>
      <w:numPr>
        <w:ilvl w:val="0"/>
        <w:numId w:val="0"/>
      </w:numPr>
      <w:outlineLvl w:val="4"/>
    </w:pPr>
  </w:style>
  <w:style w:type="paragraph" w:customStyle="1" w:styleId="ANNEX-heading5">
    <w:name w:val="ANNEX-heading5"/>
    <w:basedOn w:val="Heading5"/>
    <w:next w:val="PARAGRAPH"/>
    <w:rsid w:val="004712E9"/>
    <w:pPr>
      <w:numPr>
        <w:ilvl w:val="0"/>
        <w:numId w:val="0"/>
      </w:numPr>
      <w:outlineLvl w:val="5"/>
    </w:pPr>
  </w:style>
  <w:style w:type="character" w:customStyle="1" w:styleId="SUPerscript">
    <w:name w:val="SUPerscript"/>
    <w:rsid w:val="004712E9"/>
    <w:rPr>
      <w:kern w:val="0"/>
      <w:position w:val="6"/>
      <w:sz w:val="16"/>
      <w:szCs w:val="16"/>
    </w:rPr>
  </w:style>
  <w:style w:type="character" w:customStyle="1" w:styleId="SUBscript">
    <w:name w:val="SUBscript"/>
    <w:rsid w:val="004712E9"/>
    <w:rPr>
      <w:kern w:val="0"/>
      <w:position w:val="-6"/>
      <w:sz w:val="16"/>
      <w:szCs w:val="16"/>
    </w:rPr>
  </w:style>
  <w:style w:type="paragraph" w:customStyle="1" w:styleId="ListDash">
    <w:name w:val="List Dash"/>
    <w:basedOn w:val="ListBullet"/>
    <w:qFormat/>
    <w:rsid w:val="00AA02A8"/>
    <w:pPr>
      <w:numPr>
        <w:numId w:val="13"/>
      </w:numPr>
    </w:pPr>
  </w:style>
  <w:style w:type="paragraph" w:customStyle="1" w:styleId="TERM-number3">
    <w:name w:val="TERM-number 3"/>
    <w:basedOn w:val="Heading3"/>
    <w:next w:val="TERM"/>
    <w:rsid w:val="004712E9"/>
    <w:pPr>
      <w:spacing w:after="0"/>
    </w:pPr>
  </w:style>
  <w:style w:type="character" w:customStyle="1" w:styleId="SMALLCAPS">
    <w:name w:val="SMALL CAPS"/>
    <w:rsid w:val="004712E9"/>
    <w:rPr>
      <w:smallCaps/>
      <w:dstrike w:val="0"/>
      <w:vertAlign w:val="baseline"/>
    </w:rPr>
  </w:style>
  <w:style w:type="paragraph" w:customStyle="1" w:styleId="NumberedPARAlevel3">
    <w:name w:val="Numbered PARA (level 3)"/>
    <w:basedOn w:val="Heading3"/>
    <w:rsid w:val="004712E9"/>
    <w:pPr>
      <w:spacing w:after="200"/>
    </w:pPr>
    <w:rPr>
      <w:b w:val="0"/>
    </w:rPr>
  </w:style>
  <w:style w:type="paragraph" w:customStyle="1" w:styleId="ListDash2">
    <w:name w:val="List Dash 2"/>
    <w:basedOn w:val="ListBullet2"/>
    <w:rsid w:val="004712E9"/>
    <w:pPr>
      <w:numPr>
        <w:numId w:val="6"/>
      </w:numPr>
      <w:tabs>
        <w:tab w:val="clear" w:pos="340"/>
      </w:tabs>
    </w:pPr>
  </w:style>
  <w:style w:type="paragraph" w:customStyle="1" w:styleId="NumberedPARAlevel2">
    <w:name w:val="Numbered PARA (level 2)"/>
    <w:basedOn w:val="Heading2"/>
    <w:rsid w:val="004712E9"/>
    <w:pPr>
      <w:spacing w:after="200"/>
    </w:pPr>
    <w:rPr>
      <w:b w:val="0"/>
    </w:rPr>
  </w:style>
  <w:style w:type="paragraph" w:customStyle="1" w:styleId="ListDash3">
    <w:name w:val="List Dash 3"/>
    <w:basedOn w:val="Normal"/>
    <w:rsid w:val="004712E9"/>
    <w:pPr>
      <w:numPr>
        <w:numId w:val="8"/>
      </w:numPr>
      <w:tabs>
        <w:tab w:val="clear" w:pos="340"/>
        <w:tab w:val="left" w:pos="1021"/>
      </w:tabs>
      <w:snapToGrid w:val="0"/>
      <w:spacing w:after="100"/>
      <w:ind w:left="1020"/>
    </w:pPr>
  </w:style>
  <w:style w:type="paragraph" w:customStyle="1" w:styleId="ListDash4">
    <w:name w:val="List Dash 4"/>
    <w:basedOn w:val="Normal"/>
    <w:rsid w:val="004712E9"/>
    <w:pPr>
      <w:numPr>
        <w:numId w:val="7"/>
      </w:numPr>
      <w:snapToGrid w:val="0"/>
      <w:spacing w:after="100"/>
    </w:pPr>
  </w:style>
  <w:style w:type="character" w:customStyle="1" w:styleId="PARAGRAPHChar">
    <w:name w:val="PARAGRAPH Char"/>
    <w:link w:val="PARAGRAPH"/>
    <w:rsid w:val="000B601B"/>
    <w:rPr>
      <w:rFonts w:ascii="Arial" w:hAnsi="Arial"/>
      <w:sz w:val="22"/>
      <w:lang w:eastAsia="zh-CN" w:bidi="ar-SA"/>
    </w:rPr>
  </w:style>
  <w:style w:type="paragraph" w:styleId="NoSpacing">
    <w:name w:val="No Spacing"/>
    <w:qFormat/>
    <w:rsid w:val="00AA02A8"/>
    <w:pPr>
      <w:jc w:val="both"/>
    </w:pPr>
    <w:rPr>
      <w:rFonts w:ascii="Arial" w:hAnsi="Arial" w:cs="Arial"/>
      <w:spacing w:val="8"/>
      <w:lang w:eastAsia="zh-CN"/>
    </w:rPr>
  </w:style>
  <w:style w:type="paragraph" w:styleId="Subtitle">
    <w:name w:val="Subtitle"/>
    <w:basedOn w:val="Normal"/>
    <w:next w:val="Normal"/>
    <w:link w:val="SubtitleChar"/>
    <w:uiPriority w:val="11"/>
    <w:qFormat/>
    <w:rsid w:val="00AA02A8"/>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AA02A8"/>
    <w:rPr>
      <w:rFonts w:ascii="Cambria" w:eastAsia="Times New Roman" w:hAnsi="Cambria" w:cs="Times New Roman"/>
      <w:spacing w:val="8"/>
      <w:sz w:val="24"/>
      <w:szCs w:val="24"/>
      <w:lang w:eastAsia="zh-CN"/>
    </w:rPr>
  </w:style>
  <w:style w:type="character" w:styleId="SubtleEmphasis">
    <w:name w:val="Subtle Emphasis"/>
    <w:basedOn w:val="DefaultParagraphFont"/>
    <w:uiPriority w:val="19"/>
    <w:qFormat/>
    <w:rsid w:val="00AA02A8"/>
    <w:rPr>
      <w:i/>
      <w:iCs/>
      <w:color w:val="808080"/>
    </w:rPr>
  </w:style>
  <w:style w:type="character" w:styleId="Strong">
    <w:name w:val="Strong"/>
    <w:basedOn w:val="DefaultParagraphFont"/>
    <w:qFormat/>
    <w:rsid w:val="00AA02A8"/>
    <w:rPr>
      <w:b/>
      <w:bCs/>
    </w:rPr>
  </w:style>
  <w:style w:type="paragraph" w:styleId="Quote">
    <w:name w:val="Quote"/>
    <w:basedOn w:val="PARAGRAPH"/>
    <w:next w:val="PARAGRAPH"/>
    <w:link w:val="QuoteChar"/>
    <w:uiPriority w:val="29"/>
    <w:qFormat/>
    <w:rsid w:val="00AA02A8"/>
    <w:rPr>
      <w:i/>
      <w:iCs/>
      <w:color w:val="000000"/>
    </w:rPr>
  </w:style>
  <w:style w:type="character" w:customStyle="1" w:styleId="QuoteChar">
    <w:name w:val="Quote Char"/>
    <w:basedOn w:val="DefaultParagraphFont"/>
    <w:link w:val="Quote"/>
    <w:uiPriority w:val="29"/>
    <w:rsid w:val="001C2330"/>
    <w:rPr>
      <w:rFonts w:ascii="Arial" w:hAnsi="Arial"/>
      <w:i/>
      <w:iCs/>
      <w:color w:val="000000"/>
      <w:spacing w:val="8"/>
      <w:sz w:val="22"/>
      <w:lang w:eastAsia="zh-CN"/>
    </w:rPr>
  </w:style>
  <w:style w:type="paragraph" w:customStyle="1" w:styleId="HEADING-nonumber">
    <w:name w:val="HEADING - no number"/>
    <w:basedOn w:val="Heading1"/>
    <w:next w:val="PARAGRAPH"/>
    <w:link w:val="HEADING-nonumberChar"/>
    <w:qFormat/>
    <w:rsid w:val="00AA02A8"/>
    <w:pPr>
      <w:numPr>
        <w:numId w:val="0"/>
      </w:numPr>
    </w:pPr>
  </w:style>
  <w:style w:type="character" w:customStyle="1" w:styleId="Heading1Char">
    <w:name w:val="Heading 1 Char"/>
    <w:basedOn w:val="DefaultParagraphFont"/>
    <w:link w:val="Heading1"/>
    <w:uiPriority w:val="9"/>
    <w:rsid w:val="002237E8"/>
    <w:rPr>
      <w:rFonts w:ascii="Arial" w:hAnsi="Arial"/>
      <w:b/>
      <w:bCs/>
      <w:sz w:val="24"/>
      <w:szCs w:val="22"/>
      <w:lang w:eastAsia="zh-CN"/>
    </w:rPr>
  </w:style>
  <w:style w:type="character" w:customStyle="1" w:styleId="HEADING-nonumberChar">
    <w:name w:val="HEADING - no number Char"/>
    <w:basedOn w:val="Heading1Char"/>
    <w:link w:val="HEADING-nonumber"/>
    <w:rsid w:val="00AA02A8"/>
    <w:rPr>
      <w:rFonts w:ascii="Arial" w:hAnsi="Arial"/>
      <w:b/>
      <w:bCs/>
      <w:spacing w:val="8"/>
      <w:sz w:val="24"/>
      <w:szCs w:val="22"/>
      <w:lang w:eastAsia="zh-CN"/>
    </w:rPr>
  </w:style>
  <w:style w:type="paragraph" w:styleId="DocumentMap">
    <w:name w:val="Document Map"/>
    <w:basedOn w:val="Normal"/>
    <w:link w:val="DocumentMapChar"/>
    <w:uiPriority w:val="99"/>
    <w:semiHidden/>
    <w:unhideWhenUsed/>
    <w:rsid w:val="00096A54"/>
    <w:rPr>
      <w:rFonts w:ascii="Tahoma" w:hAnsi="Tahoma" w:cs="Tahoma"/>
      <w:sz w:val="16"/>
      <w:szCs w:val="16"/>
    </w:rPr>
  </w:style>
  <w:style w:type="character" w:customStyle="1" w:styleId="DocumentMapChar">
    <w:name w:val="Document Map Char"/>
    <w:basedOn w:val="DefaultParagraphFont"/>
    <w:link w:val="DocumentMap"/>
    <w:uiPriority w:val="99"/>
    <w:semiHidden/>
    <w:rsid w:val="00096A54"/>
    <w:rPr>
      <w:rFonts w:ascii="Tahoma" w:hAnsi="Tahoma" w:cs="Tahoma"/>
      <w:spacing w:val="8"/>
      <w:sz w:val="16"/>
      <w:szCs w:val="16"/>
      <w:lang w:eastAsia="zh-CN"/>
    </w:rPr>
  </w:style>
  <w:style w:type="table" w:styleId="TableGrid">
    <w:name w:val="Table Grid"/>
    <w:basedOn w:val="TableNormal"/>
    <w:rsid w:val="006D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2A8"/>
    <w:pPr>
      <w:spacing w:after="200" w:line="276" w:lineRule="auto"/>
      <w:ind w:left="720"/>
      <w:contextualSpacing/>
      <w:jc w:val="left"/>
    </w:pPr>
    <w:rPr>
      <w:rFonts w:ascii="Calibri" w:eastAsia="Calibri" w:hAnsi="Calibri" w:cs="Times New Roman"/>
      <w:spacing w:val="0"/>
      <w:szCs w:val="22"/>
      <w:lang w:eastAsia="en-US"/>
    </w:rPr>
  </w:style>
  <w:style w:type="paragraph" w:customStyle="1" w:styleId="EXAMPLE">
    <w:name w:val="EXAMPLE"/>
    <w:basedOn w:val="NOTE"/>
    <w:link w:val="EXAMPLEChar"/>
    <w:qFormat/>
    <w:rsid w:val="00AA02A8"/>
    <w:pPr>
      <w:ind w:left="567"/>
    </w:pPr>
    <w:rPr>
      <w:rFonts w:eastAsia="Calibri"/>
    </w:rPr>
  </w:style>
  <w:style w:type="character" w:customStyle="1" w:styleId="NOTEChar">
    <w:name w:val="NOTE Char"/>
    <w:basedOn w:val="PARAGRAPHChar"/>
    <w:link w:val="NOTE"/>
    <w:rsid w:val="00AA02A8"/>
    <w:rPr>
      <w:rFonts w:ascii="Arial" w:hAnsi="Arial"/>
      <w:sz w:val="18"/>
      <w:szCs w:val="16"/>
      <w:lang w:eastAsia="zh-CN" w:bidi="ar-SA"/>
    </w:rPr>
  </w:style>
  <w:style w:type="character" w:customStyle="1" w:styleId="EXAMPLEChar">
    <w:name w:val="EXAMPLE Char"/>
    <w:basedOn w:val="NOTEChar"/>
    <w:link w:val="EXAMPLE"/>
    <w:rsid w:val="00AA02A8"/>
    <w:rPr>
      <w:rFonts w:ascii="Arial" w:eastAsia="Calibri" w:hAnsi="Arial"/>
      <w:sz w:val="18"/>
      <w:szCs w:val="16"/>
      <w:lang w:eastAsia="zh-CN" w:bidi="ar-SA"/>
    </w:rPr>
  </w:style>
  <w:style w:type="character" w:customStyle="1" w:styleId="Heading2Char">
    <w:name w:val="Heading 2 Char"/>
    <w:basedOn w:val="DefaultParagraphFont"/>
    <w:link w:val="Heading2"/>
    <w:uiPriority w:val="9"/>
    <w:rsid w:val="00AA02A8"/>
    <w:rPr>
      <w:rFonts w:ascii="Arial" w:hAnsi="Arial"/>
      <w:b/>
      <w:bCs/>
      <w:sz w:val="22"/>
      <w:lang w:eastAsia="zh-CN"/>
    </w:rPr>
  </w:style>
  <w:style w:type="character" w:customStyle="1" w:styleId="Heading3Char">
    <w:name w:val="Heading 3 Char"/>
    <w:basedOn w:val="DefaultParagraphFont"/>
    <w:link w:val="Heading3"/>
    <w:uiPriority w:val="9"/>
    <w:rsid w:val="00AA02A8"/>
    <w:rPr>
      <w:rFonts w:ascii="Arial" w:hAnsi="Arial"/>
      <w:b/>
      <w:bCs/>
      <w:sz w:val="22"/>
      <w:lang w:eastAsia="zh-CN"/>
    </w:rPr>
  </w:style>
  <w:style w:type="character" w:customStyle="1" w:styleId="Heading4Char">
    <w:name w:val="Heading 4 Char"/>
    <w:basedOn w:val="DefaultParagraphFont"/>
    <w:link w:val="Heading4"/>
    <w:rsid w:val="00AA02A8"/>
    <w:rPr>
      <w:rFonts w:ascii="Arial" w:hAnsi="Arial"/>
      <w:b/>
      <w:bCs/>
      <w:sz w:val="22"/>
      <w:lang w:eastAsia="zh-CN"/>
    </w:rPr>
  </w:style>
  <w:style w:type="character" w:customStyle="1" w:styleId="Heading5Char">
    <w:name w:val="Heading 5 Char"/>
    <w:basedOn w:val="DefaultParagraphFont"/>
    <w:link w:val="Heading5"/>
    <w:rsid w:val="00AA02A8"/>
    <w:rPr>
      <w:rFonts w:ascii="Arial" w:hAnsi="Arial"/>
      <w:b/>
      <w:bCs/>
      <w:sz w:val="22"/>
      <w:lang w:eastAsia="zh-CN"/>
    </w:rPr>
  </w:style>
  <w:style w:type="character" w:customStyle="1" w:styleId="Heading6Char">
    <w:name w:val="Heading 6 Char"/>
    <w:basedOn w:val="DefaultParagraphFont"/>
    <w:link w:val="Heading6"/>
    <w:rsid w:val="00AA02A8"/>
    <w:rPr>
      <w:rFonts w:ascii="Arial" w:hAnsi="Arial"/>
      <w:b/>
      <w:bCs/>
      <w:sz w:val="22"/>
      <w:lang w:eastAsia="zh-CN"/>
    </w:rPr>
  </w:style>
  <w:style w:type="character" w:customStyle="1" w:styleId="Heading7Char">
    <w:name w:val="Heading 7 Char"/>
    <w:basedOn w:val="DefaultParagraphFont"/>
    <w:link w:val="Heading7"/>
    <w:rsid w:val="00AA02A8"/>
    <w:rPr>
      <w:rFonts w:ascii="Arial" w:hAnsi="Arial"/>
      <w:b/>
      <w:bCs/>
      <w:sz w:val="22"/>
      <w:lang w:eastAsia="zh-CN"/>
    </w:rPr>
  </w:style>
  <w:style w:type="character" w:customStyle="1" w:styleId="Heading8Char">
    <w:name w:val="Heading 8 Char"/>
    <w:basedOn w:val="DefaultParagraphFont"/>
    <w:link w:val="Heading8"/>
    <w:rsid w:val="00AA02A8"/>
    <w:rPr>
      <w:rFonts w:ascii="Arial" w:hAnsi="Arial"/>
      <w:b/>
      <w:bCs/>
      <w:sz w:val="22"/>
      <w:lang w:eastAsia="zh-CN"/>
    </w:rPr>
  </w:style>
  <w:style w:type="character" w:customStyle="1" w:styleId="Heading9Char">
    <w:name w:val="Heading 9 Char"/>
    <w:basedOn w:val="DefaultParagraphFont"/>
    <w:link w:val="Heading9"/>
    <w:rsid w:val="00AA02A8"/>
    <w:rPr>
      <w:rFonts w:ascii="Arial" w:hAnsi="Arial"/>
      <w:b/>
      <w:bCs/>
      <w:sz w:val="22"/>
      <w:lang w:eastAsia="zh-CN"/>
    </w:rPr>
  </w:style>
  <w:style w:type="character" w:customStyle="1" w:styleId="FootnoteTextChar">
    <w:name w:val="Footnote Text Char"/>
    <w:basedOn w:val="DefaultParagraphFont"/>
    <w:link w:val="FootnoteText"/>
    <w:semiHidden/>
    <w:rsid w:val="00390B98"/>
    <w:rPr>
      <w:rFonts w:ascii="Arial" w:hAnsi="Arial"/>
      <w:spacing w:val="8"/>
      <w:sz w:val="18"/>
      <w:szCs w:val="16"/>
      <w:lang w:eastAsia="zh-CN"/>
    </w:rPr>
  </w:style>
  <w:style w:type="character" w:customStyle="1" w:styleId="TitleChar">
    <w:name w:val="Title Char"/>
    <w:basedOn w:val="DefaultParagraphFont"/>
    <w:link w:val="Title"/>
    <w:rsid w:val="00AA02A8"/>
    <w:rPr>
      <w:rFonts w:ascii="Arial" w:hAnsi="Arial"/>
      <w:b/>
      <w:bCs/>
      <w:spacing w:val="8"/>
      <w:kern w:val="28"/>
      <w:sz w:val="24"/>
      <w:szCs w:val="24"/>
      <w:lang w:eastAsia="zh-CN"/>
    </w:rPr>
  </w:style>
  <w:style w:type="paragraph" w:customStyle="1" w:styleId="COVERtitle">
    <w:name w:val="COVER_title"/>
    <w:basedOn w:val="PARAGRAPH"/>
    <w:link w:val="COVERtitleChar"/>
    <w:qFormat/>
    <w:rsid w:val="00346ADB"/>
    <w:rPr>
      <w:sz w:val="40"/>
      <w:szCs w:val="40"/>
    </w:rPr>
  </w:style>
  <w:style w:type="character" w:customStyle="1" w:styleId="COVERtitleChar">
    <w:name w:val="COVER_title Char"/>
    <w:basedOn w:val="PARAGRAPHChar"/>
    <w:link w:val="COVERtitle"/>
    <w:rsid w:val="00346ADB"/>
    <w:rPr>
      <w:rFonts w:ascii="Arial" w:hAnsi="Arial"/>
      <w:sz w:val="40"/>
      <w:szCs w:val="40"/>
      <w:lang w:eastAsia="zh-CN" w:bidi="ar-SA"/>
    </w:rPr>
  </w:style>
  <w:style w:type="paragraph" w:customStyle="1" w:styleId="CONTENTStitle">
    <w:name w:val="CONTENTS_title"/>
    <w:basedOn w:val="PARAGRAPH"/>
    <w:link w:val="CONTENTStitleChar"/>
    <w:qFormat/>
    <w:rsid w:val="00673421"/>
    <w:rPr>
      <w:b/>
      <w:sz w:val="24"/>
      <w:szCs w:val="24"/>
    </w:rPr>
  </w:style>
  <w:style w:type="character" w:customStyle="1" w:styleId="CONTENTStitleChar">
    <w:name w:val="CONTENTS_title Char"/>
    <w:basedOn w:val="PARAGRAPHChar"/>
    <w:link w:val="CONTENTStitle"/>
    <w:rsid w:val="00673421"/>
    <w:rPr>
      <w:rFonts w:ascii="Arial" w:hAnsi="Arial"/>
      <w:b/>
      <w:sz w:val="24"/>
      <w:szCs w:val="24"/>
      <w:lang w:eastAsia="zh-CN" w:bidi="ar-SA"/>
    </w:rPr>
  </w:style>
  <w:style w:type="paragraph" w:customStyle="1" w:styleId="LISTITEMIndent">
    <w:name w:val="LIST ITEM_Indent"/>
    <w:basedOn w:val="ListNumber"/>
    <w:link w:val="LISTITEMIndentChar"/>
    <w:autoRedefine/>
    <w:qFormat/>
    <w:rsid w:val="00615158"/>
    <w:pPr>
      <w:numPr>
        <w:numId w:val="14"/>
      </w:numPr>
      <w:tabs>
        <w:tab w:val="left" w:pos="567"/>
      </w:tabs>
      <w:ind w:left="567" w:hanging="141"/>
    </w:pPr>
  </w:style>
  <w:style w:type="paragraph" w:customStyle="1" w:styleId="CONFORMSTATEMENT">
    <w:name w:val="CONFORM STATEMENT"/>
    <w:basedOn w:val="PARAGRAPH"/>
    <w:link w:val="CONFORMSTATEMENTChar"/>
    <w:qFormat/>
    <w:rsid w:val="00F378B2"/>
    <w:rPr>
      <w:sz w:val="20"/>
    </w:rPr>
  </w:style>
  <w:style w:type="character" w:customStyle="1" w:styleId="ListChar">
    <w:name w:val="List Char"/>
    <w:basedOn w:val="PARAGRAPHChar"/>
    <w:link w:val="List"/>
    <w:rsid w:val="00615158"/>
    <w:rPr>
      <w:rFonts w:ascii="Arial" w:hAnsi="Arial"/>
      <w:sz w:val="22"/>
      <w:lang w:eastAsia="zh-CN" w:bidi="ar-SA"/>
    </w:rPr>
  </w:style>
  <w:style w:type="character" w:customStyle="1" w:styleId="ListNumberChar">
    <w:name w:val="List Number Char"/>
    <w:basedOn w:val="ListChar"/>
    <w:link w:val="ListNumber"/>
    <w:rsid w:val="00615158"/>
    <w:rPr>
      <w:rFonts w:ascii="Arial" w:hAnsi="Arial"/>
      <w:sz w:val="22"/>
      <w:lang w:eastAsia="zh-CN" w:bidi="ar-SA"/>
    </w:rPr>
  </w:style>
  <w:style w:type="character" w:customStyle="1" w:styleId="LISTITEMIndentChar">
    <w:name w:val="LIST ITEM_Indent Char"/>
    <w:basedOn w:val="ListNumberChar"/>
    <w:link w:val="LISTITEMIndent"/>
    <w:rsid w:val="00615158"/>
    <w:rPr>
      <w:rFonts w:ascii="Arial" w:hAnsi="Arial"/>
      <w:sz w:val="22"/>
      <w:lang w:eastAsia="zh-CN" w:bidi="ar-SA"/>
    </w:rPr>
  </w:style>
  <w:style w:type="character" w:customStyle="1" w:styleId="CONFORMSTATEMENTChar">
    <w:name w:val="CONFORM STATEMENT Char"/>
    <w:basedOn w:val="PARAGRAPHChar"/>
    <w:link w:val="CONFORMSTATEMENT"/>
    <w:rsid w:val="00F378B2"/>
    <w:rPr>
      <w:rFonts w:ascii="Arial" w:hAnsi="Arial"/>
      <w:sz w:val="22"/>
      <w:lang w:eastAsia="zh-CN" w:bidi="ar-SA"/>
    </w:rPr>
  </w:style>
  <w:style w:type="paragraph" w:styleId="BalloonText">
    <w:name w:val="Balloon Text"/>
    <w:basedOn w:val="Normal"/>
    <w:link w:val="BalloonTextChar"/>
    <w:uiPriority w:val="99"/>
    <w:semiHidden/>
    <w:unhideWhenUsed/>
    <w:rsid w:val="009438BE"/>
    <w:rPr>
      <w:rFonts w:ascii="Tahoma" w:hAnsi="Tahoma" w:cs="Tahoma"/>
      <w:sz w:val="16"/>
      <w:szCs w:val="16"/>
    </w:rPr>
  </w:style>
  <w:style w:type="character" w:customStyle="1" w:styleId="BalloonTextChar">
    <w:name w:val="Balloon Text Char"/>
    <w:basedOn w:val="DefaultParagraphFont"/>
    <w:link w:val="BalloonText"/>
    <w:uiPriority w:val="99"/>
    <w:semiHidden/>
    <w:rsid w:val="009438BE"/>
    <w:rPr>
      <w:rFonts w:ascii="Tahoma" w:hAnsi="Tahoma" w:cs="Tahoma"/>
      <w:spacing w:val="8"/>
      <w:sz w:val="16"/>
      <w:szCs w:val="16"/>
      <w:lang w:eastAsia="zh-CN"/>
    </w:rPr>
  </w:style>
  <w:style w:type="character" w:styleId="CommentReference">
    <w:name w:val="annotation reference"/>
    <w:unhideWhenUsed/>
    <w:rsid w:val="0029104E"/>
    <w:rPr>
      <w:sz w:val="16"/>
      <w:szCs w:val="16"/>
    </w:rPr>
  </w:style>
  <w:style w:type="paragraph" w:styleId="CommentText">
    <w:name w:val="annotation text"/>
    <w:basedOn w:val="Normal"/>
    <w:link w:val="CommentTextChar"/>
    <w:unhideWhenUsed/>
    <w:rsid w:val="0029104E"/>
    <w:pPr>
      <w:spacing w:after="160" w:line="259" w:lineRule="auto"/>
      <w:jc w:val="left"/>
    </w:pPr>
    <w:rPr>
      <w:rFonts w:ascii="Calibri" w:eastAsia="Calibri" w:hAnsi="Calibri" w:cs="Times New Roman"/>
      <w:spacing w:val="0"/>
      <w:sz w:val="20"/>
      <w:lang w:val="x-none" w:eastAsia="en-US"/>
    </w:rPr>
  </w:style>
  <w:style w:type="character" w:customStyle="1" w:styleId="CommentTextChar">
    <w:name w:val="Comment Text Char"/>
    <w:basedOn w:val="DefaultParagraphFont"/>
    <w:link w:val="CommentText"/>
    <w:rsid w:val="0029104E"/>
    <w:rPr>
      <w:rFonts w:ascii="Calibri" w:eastAsia="Calibri" w:hAnsi="Calibri"/>
      <w:lang w:val="x-none" w:eastAsia="en-US"/>
    </w:rPr>
  </w:style>
  <w:style w:type="character" w:customStyle="1" w:styleId="HeaderChar">
    <w:name w:val="Header Char"/>
    <w:link w:val="Header"/>
    <w:rsid w:val="0029104E"/>
    <w:rPr>
      <w:rFonts w:ascii="Arial" w:hAnsi="Arial"/>
      <w:lang w:eastAsia="zh-CN"/>
    </w:rPr>
  </w:style>
  <w:style w:type="paragraph" w:customStyle="1" w:styleId="Default">
    <w:name w:val="Default"/>
    <w:rsid w:val="0029104E"/>
    <w:pPr>
      <w:autoSpaceDE w:val="0"/>
      <w:autoSpaceDN w:val="0"/>
      <w:adjustRightInd w:val="0"/>
    </w:pPr>
    <w:rPr>
      <w:rFonts w:ascii="TimesNewRomanPS-ItalicMT" w:hAnsi="TimesNewRomanPS-ItalicMT" w:cs="TimesNewRomanPS-ItalicMT"/>
    </w:rPr>
  </w:style>
  <w:style w:type="paragraph" w:customStyle="1" w:styleId="Point0number">
    <w:name w:val="Point 0 (number)"/>
    <w:basedOn w:val="Normal"/>
    <w:rsid w:val="0029104E"/>
    <w:pPr>
      <w:numPr>
        <w:numId w:val="15"/>
      </w:numPr>
      <w:spacing w:before="120" w:after="120"/>
    </w:pPr>
    <w:rPr>
      <w:rFonts w:ascii="Times New Roman" w:eastAsia="Calibri" w:hAnsi="Times New Roman" w:cs="Times New Roman"/>
      <w:spacing w:val="0"/>
      <w:sz w:val="24"/>
      <w:szCs w:val="22"/>
      <w:lang w:eastAsia="en-GB"/>
    </w:rPr>
  </w:style>
  <w:style w:type="paragraph" w:customStyle="1" w:styleId="Point1number">
    <w:name w:val="Point 1 (number)"/>
    <w:basedOn w:val="Normal"/>
    <w:rsid w:val="0029104E"/>
    <w:pPr>
      <w:numPr>
        <w:ilvl w:val="2"/>
        <w:numId w:val="15"/>
      </w:numPr>
      <w:spacing w:before="120" w:after="120"/>
    </w:pPr>
    <w:rPr>
      <w:rFonts w:ascii="Times New Roman" w:eastAsia="Calibri" w:hAnsi="Times New Roman" w:cs="Times New Roman"/>
      <w:spacing w:val="0"/>
      <w:sz w:val="24"/>
      <w:szCs w:val="22"/>
      <w:lang w:eastAsia="en-GB"/>
    </w:rPr>
  </w:style>
  <w:style w:type="paragraph" w:customStyle="1" w:styleId="Point2number">
    <w:name w:val="Point 2 (number)"/>
    <w:basedOn w:val="Normal"/>
    <w:rsid w:val="0029104E"/>
    <w:pPr>
      <w:numPr>
        <w:ilvl w:val="4"/>
        <w:numId w:val="15"/>
      </w:numPr>
      <w:spacing w:before="120" w:after="120"/>
    </w:pPr>
    <w:rPr>
      <w:rFonts w:ascii="Times New Roman" w:eastAsia="Calibri" w:hAnsi="Times New Roman" w:cs="Times New Roman"/>
      <w:spacing w:val="0"/>
      <w:sz w:val="24"/>
      <w:szCs w:val="22"/>
      <w:lang w:eastAsia="en-GB"/>
    </w:rPr>
  </w:style>
  <w:style w:type="paragraph" w:customStyle="1" w:styleId="Point3number">
    <w:name w:val="Point 3 (number)"/>
    <w:basedOn w:val="Normal"/>
    <w:rsid w:val="0029104E"/>
    <w:pPr>
      <w:numPr>
        <w:ilvl w:val="6"/>
        <w:numId w:val="15"/>
      </w:numPr>
      <w:spacing w:before="120" w:after="120"/>
    </w:pPr>
    <w:rPr>
      <w:rFonts w:ascii="Times New Roman" w:eastAsia="Calibri" w:hAnsi="Times New Roman" w:cs="Times New Roman"/>
      <w:spacing w:val="0"/>
      <w:sz w:val="24"/>
      <w:szCs w:val="22"/>
      <w:lang w:eastAsia="en-GB"/>
    </w:rPr>
  </w:style>
  <w:style w:type="paragraph" w:customStyle="1" w:styleId="Point0letter">
    <w:name w:val="Point 0 (letter)"/>
    <w:basedOn w:val="Normal"/>
    <w:rsid w:val="0029104E"/>
    <w:pPr>
      <w:numPr>
        <w:ilvl w:val="1"/>
        <w:numId w:val="15"/>
      </w:numPr>
      <w:spacing w:before="120" w:after="120"/>
    </w:pPr>
    <w:rPr>
      <w:rFonts w:ascii="Times New Roman" w:eastAsia="Calibri" w:hAnsi="Times New Roman" w:cs="Times New Roman"/>
      <w:spacing w:val="0"/>
      <w:sz w:val="24"/>
      <w:szCs w:val="22"/>
      <w:lang w:eastAsia="en-GB"/>
    </w:rPr>
  </w:style>
  <w:style w:type="paragraph" w:customStyle="1" w:styleId="Point1letter">
    <w:name w:val="Point 1 (letter)"/>
    <w:basedOn w:val="Normal"/>
    <w:rsid w:val="0029104E"/>
    <w:pPr>
      <w:numPr>
        <w:ilvl w:val="3"/>
        <w:numId w:val="15"/>
      </w:numPr>
      <w:spacing w:before="120" w:after="120"/>
    </w:pPr>
    <w:rPr>
      <w:rFonts w:ascii="Times New Roman" w:eastAsia="Calibri" w:hAnsi="Times New Roman" w:cs="Times New Roman"/>
      <w:spacing w:val="0"/>
      <w:sz w:val="24"/>
      <w:szCs w:val="22"/>
      <w:lang w:eastAsia="en-GB"/>
    </w:rPr>
  </w:style>
  <w:style w:type="paragraph" w:customStyle="1" w:styleId="Point2letter">
    <w:name w:val="Point 2 (letter)"/>
    <w:basedOn w:val="Normal"/>
    <w:rsid w:val="0029104E"/>
    <w:pPr>
      <w:numPr>
        <w:ilvl w:val="5"/>
        <w:numId w:val="15"/>
      </w:numPr>
      <w:spacing w:before="120" w:after="120"/>
    </w:pPr>
    <w:rPr>
      <w:rFonts w:ascii="Times New Roman" w:eastAsia="Calibri" w:hAnsi="Times New Roman" w:cs="Times New Roman"/>
      <w:spacing w:val="0"/>
      <w:sz w:val="24"/>
      <w:szCs w:val="22"/>
      <w:lang w:eastAsia="en-GB"/>
    </w:rPr>
  </w:style>
  <w:style w:type="paragraph" w:customStyle="1" w:styleId="Point3letter">
    <w:name w:val="Point 3 (letter)"/>
    <w:basedOn w:val="Normal"/>
    <w:rsid w:val="0029104E"/>
    <w:pPr>
      <w:numPr>
        <w:ilvl w:val="7"/>
        <w:numId w:val="15"/>
      </w:numPr>
      <w:spacing w:before="120" w:after="120"/>
    </w:pPr>
    <w:rPr>
      <w:rFonts w:ascii="Times New Roman" w:eastAsia="Calibri" w:hAnsi="Times New Roman" w:cs="Times New Roman"/>
      <w:spacing w:val="0"/>
      <w:sz w:val="24"/>
      <w:szCs w:val="22"/>
      <w:lang w:eastAsia="en-GB"/>
    </w:rPr>
  </w:style>
  <w:style w:type="paragraph" w:customStyle="1" w:styleId="Point4letter">
    <w:name w:val="Point 4 (letter)"/>
    <w:basedOn w:val="Normal"/>
    <w:rsid w:val="0029104E"/>
    <w:pPr>
      <w:numPr>
        <w:ilvl w:val="8"/>
        <w:numId w:val="15"/>
      </w:numPr>
      <w:spacing w:before="120" w:after="120"/>
    </w:pPr>
    <w:rPr>
      <w:rFonts w:ascii="Times New Roman" w:eastAsia="Calibri" w:hAnsi="Times New Roman" w:cs="Times New Roman"/>
      <w:spacing w:val="0"/>
      <w:sz w:val="24"/>
      <w:szCs w:val="22"/>
      <w:lang w:eastAsia="en-GB"/>
    </w:rPr>
  </w:style>
  <w:style w:type="paragraph" w:customStyle="1" w:styleId="NumPar1">
    <w:name w:val="NumPar 1"/>
    <w:basedOn w:val="Normal"/>
    <w:next w:val="Normal"/>
    <w:rsid w:val="0029104E"/>
    <w:pPr>
      <w:spacing w:before="120" w:after="120"/>
    </w:pPr>
    <w:rPr>
      <w:rFonts w:ascii="Times New Roman" w:eastAsia="Calibri" w:hAnsi="Times New Roman" w:cs="Times New Roman"/>
      <w:spacing w:val="0"/>
      <w:sz w:val="24"/>
      <w:szCs w:val="22"/>
      <w:lang w:eastAsia="en-GB"/>
    </w:rPr>
  </w:style>
  <w:style w:type="paragraph" w:customStyle="1" w:styleId="Point2">
    <w:name w:val="Point 2"/>
    <w:basedOn w:val="Normal"/>
    <w:rsid w:val="0029104E"/>
    <w:pPr>
      <w:spacing w:before="120" w:after="120"/>
      <w:ind w:left="1984" w:hanging="567"/>
    </w:pPr>
    <w:rPr>
      <w:rFonts w:ascii="Times New Roman" w:eastAsia="Calibri" w:hAnsi="Times New Roman" w:cs="Times New Roman"/>
      <w:spacing w:val="0"/>
      <w:sz w:val="24"/>
      <w:szCs w:val="22"/>
      <w:lang w:eastAsia="en-GB"/>
    </w:rPr>
  </w:style>
  <w:style w:type="paragraph" w:customStyle="1" w:styleId="NumPar2">
    <w:name w:val="NumPar 2"/>
    <w:basedOn w:val="Normal"/>
    <w:next w:val="Normal"/>
    <w:uiPriority w:val="99"/>
    <w:rsid w:val="0029104E"/>
    <w:pPr>
      <w:numPr>
        <w:ilvl w:val="1"/>
        <w:numId w:val="16"/>
      </w:numPr>
      <w:spacing w:before="120" w:after="120"/>
    </w:pPr>
    <w:rPr>
      <w:rFonts w:ascii="Times New Roman" w:eastAsia="Calibri" w:hAnsi="Times New Roman" w:cs="Times New Roman"/>
      <w:spacing w:val="0"/>
      <w:sz w:val="24"/>
      <w:szCs w:val="22"/>
      <w:lang w:eastAsia="en-GB"/>
    </w:rPr>
  </w:style>
  <w:style w:type="paragraph" w:customStyle="1" w:styleId="NumPar3">
    <w:name w:val="NumPar 3"/>
    <w:basedOn w:val="Normal"/>
    <w:next w:val="Normal"/>
    <w:uiPriority w:val="99"/>
    <w:rsid w:val="0029104E"/>
    <w:pPr>
      <w:numPr>
        <w:ilvl w:val="2"/>
        <w:numId w:val="16"/>
      </w:numPr>
      <w:spacing w:before="120" w:after="120"/>
    </w:pPr>
    <w:rPr>
      <w:rFonts w:ascii="Times New Roman" w:eastAsia="Calibri" w:hAnsi="Times New Roman" w:cs="Times New Roman"/>
      <w:spacing w:val="0"/>
      <w:sz w:val="24"/>
      <w:szCs w:val="22"/>
      <w:lang w:eastAsia="en-GB"/>
    </w:rPr>
  </w:style>
  <w:style w:type="paragraph" w:customStyle="1" w:styleId="NumPar4">
    <w:name w:val="NumPar 4"/>
    <w:basedOn w:val="Normal"/>
    <w:next w:val="Normal"/>
    <w:uiPriority w:val="99"/>
    <w:rsid w:val="0029104E"/>
    <w:pPr>
      <w:numPr>
        <w:ilvl w:val="3"/>
        <w:numId w:val="16"/>
      </w:numPr>
      <w:spacing w:before="120" w:after="120"/>
    </w:pPr>
    <w:rPr>
      <w:rFonts w:ascii="Times New Roman" w:eastAsia="Calibri" w:hAnsi="Times New Roman" w:cs="Times New Roman"/>
      <w:spacing w:val="0"/>
      <w:sz w:val="24"/>
      <w:szCs w:val="22"/>
      <w:lang w:eastAsia="en-GB"/>
    </w:rPr>
  </w:style>
  <w:style w:type="paragraph" w:customStyle="1" w:styleId="Text1">
    <w:name w:val="Text 1"/>
    <w:basedOn w:val="Normal"/>
    <w:rsid w:val="0029104E"/>
    <w:pPr>
      <w:spacing w:before="120" w:after="120"/>
      <w:ind w:left="850"/>
    </w:pPr>
    <w:rPr>
      <w:rFonts w:ascii="Times New Roman" w:eastAsia="Calibri" w:hAnsi="Times New Roman" w:cs="Times New Roman"/>
      <w:spacing w:val="0"/>
      <w:sz w:val="24"/>
      <w:szCs w:val="22"/>
      <w:lang w:eastAsia="en-GB"/>
    </w:rPr>
  </w:style>
  <w:style w:type="paragraph" w:styleId="CommentSubject">
    <w:name w:val="annotation subject"/>
    <w:basedOn w:val="CommentText"/>
    <w:next w:val="CommentText"/>
    <w:link w:val="CommentSubjectChar"/>
    <w:uiPriority w:val="99"/>
    <w:semiHidden/>
    <w:unhideWhenUsed/>
    <w:rsid w:val="0029104E"/>
    <w:rPr>
      <w:b/>
      <w:bCs/>
    </w:rPr>
  </w:style>
  <w:style w:type="character" w:customStyle="1" w:styleId="CommentSubjectChar">
    <w:name w:val="Comment Subject Char"/>
    <w:basedOn w:val="CommentTextChar"/>
    <w:link w:val="CommentSubject"/>
    <w:uiPriority w:val="99"/>
    <w:semiHidden/>
    <w:rsid w:val="0029104E"/>
    <w:rPr>
      <w:rFonts w:ascii="Calibri" w:eastAsia="Calibri" w:hAnsi="Calibri"/>
      <w:b/>
      <w:bCs/>
      <w:lang w:val="x-none" w:eastAsia="en-US"/>
    </w:rPr>
  </w:style>
  <w:style w:type="paragraph" w:styleId="Revision">
    <w:name w:val="Revision"/>
    <w:hidden/>
    <w:uiPriority w:val="99"/>
    <w:semiHidden/>
    <w:rsid w:val="0029104E"/>
    <w:rPr>
      <w:rFonts w:ascii="Calibri" w:eastAsia="Calibri" w:hAnsi="Calibri"/>
      <w:sz w:val="22"/>
      <w:szCs w:val="22"/>
      <w:lang w:eastAsia="en-US"/>
    </w:rPr>
  </w:style>
  <w:style w:type="paragraph" w:customStyle="1" w:styleId="CM38">
    <w:name w:val="CM38"/>
    <w:basedOn w:val="Default"/>
    <w:next w:val="Default"/>
    <w:uiPriority w:val="99"/>
    <w:rsid w:val="0029104E"/>
    <w:pPr>
      <w:widowControl w:val="0"/>
    </w:pPr>
    <w:rPr>
      <w:rFonts w:ascii="Times New Roman" w:hAnsi="Times New Roman" w:cs="Times New Roman"/>
      <w:sz w:val="24"/>
      <w:szCs w:val="24"/>
    </w:rPr>
  </w:style>
  <w:style w:type="paragraph" w:customStyle="1" w:styleId="CM7">
    <w:name w:val="CM7"/>
    <w:basedOn w:val="Default"/>
    <w:next w:val="Default"/>
    <w:uiPriority w:val="99"/>
    <w:rsid w:val="0029104E"/>
    <w:pPr>
      <w:widowControl w:val="0"/>
    </w:pPr>
    <w:rPr>
      <w:rFonts w:ascii="Times New Roman" w:hAnsi="Times New Roman" w:cs="Times New Roman"/>
      <w:sz w:val="24"/>
      <w:szCs w:val="24"/>
    </w:rPr>
  </w:style>
  <w:style w:type="paragraph" w:customStyle="1" w:styleId="CM44">
    <w:name w:val="CM44"/>
    <w:basedOn w:val="Default"/>
    <w:next w:val="Default"/>
    <w:uiPriority w:val="99"/>
    <w:rsid w:val="0029104E"/>
    <w:pPr>
      <w:widowControl w:val="0"/>
    </w:pPr>
    <w:rPr>
      <w:rFonts w:ascii="Times New Roman" w:hAnsi="Times New Roman" w:cs="Times New Roman"/>
      <w:sz w:val="24"/>
      <w:szCs w:val="24"/>
    </w:rPr>
  </w:style>
  <w:style w:type="paragraph" w:customStyle="1" w:styleId="CM36">
    <w:name w:val="CM36"/>
    <w:basedOn w:val="Default"/>
    <w:next w:val="Default"/>
    <w:uiPriority w:val="99"/>
    <w:rsid w:val="0029104E"/>
    <w:pPr>
      <w:widowControl w:val="0"/>
    </w:pPr>
    <w:rPr>
      <w:rFonts w:ascii="Times New Roman" w:hAnsi="Times New Roman" w:cs="Times New Roman"/>
      <w:sz w:val="24"/>
      <w:szCs w:val="24"/>
    </w:rPr>
  </w:style>
  <w:style w:type="character" w:customStyle="1" w:styleId="FooterChar">
    <w:name w:val="Footer Char"/>
    <w:link w:val="Footer"/>
    <w:uiPriority w:val="99"/>
    <w:rsid w:val="0029104E"/>
    <w:rPr>
      <w:rFonts w:ascii="Arial" w:hAnsi="Arial"/>
      <w:lang w:eastAsia="zh-CN"/>
    </w:rPr>
  </w:style>
  <w:style w:type="paragraph" w:customStyle="1" w:styleId="CM80">
    <w:name w:val="CM80"/>
    <w:basedOn w:val="Default"/>
    <w:next w:val="Default"/>
    <w:uiPriority w:val="99"/>
    <w:rsid w:val="0029104E"/>
    <w:pPr>
      <w:widowControl w:val="0"/>
    </w:pPr>
    <w:rPr>
      <w:rFonts w:ascii="GOUYKP+Tahoma" w:hAnsi="GOUYKP+Tahoma" w:cs="Times New Roman"/>
      <w:sz w:val="24"/>
      <w:szCs w:val="24"/>
    </w:rPr>
  </w:style>
  <w:style w:type="paragraph" w:customStyle="1" w:styleId="CM76">
    <w:name w:val="CM76"/>
    <w:basedOn w:val="Default"/>
    <w:next w:val="Default"/>
    <w:uiPriority w:val="99"/>
    <w:rsid w:val="0029104E"/>
    <w:pPr>
      <w:widowControl w:val="0"/>
    </w:pPr>
    <w:rPr>
      <w:rFonts w:ascii="GOUYKP+Tahoma" w:hAnsi="GOUYKP+Tahoma" w:cs="Times New Roman"/>
      <w:sz w:val="24"/>
      <w:szCs w:val="24"/>
    </w:rPr>
  </w:style>
  <w:style w:type="paragraph" w:customStyle="1" w:styleId="CM45">
    <w:name w:val="CM45"/>
    <w:basedOn w:val="Default"/>
    <w:next w:val="Default"/>
    <w:uiPriority w:val="99"/>
    <w:rsid w:val="0029104E"/>
    <w:pPr>
      <w:widowControl w:val="0"/>
      <w:spacing w:line="233" w:lineRule="atLeast"/>
    </w:pPr>
    <w:rPr>
      <w:rFonts w:ascii="GOUYKP+Tahoma" w:hAnsi="GOUYKP+Tahoma" w:cs="Times New Roman"/>
      <w:sz w:val="24"/>
      <w:szCs w:val="24"/>
    </w:rPr>
  </w:style>
  <w:style w:type="paragraph" w:customStyle="1" w:styleId="CM78">
    <w:name w:val="CM78"/>
    <w:basedOn w:val="Default"/>
    <w:next w:val="Default"/>
    <w:uiPriority w:val="99"/>
    <w:rsid w:val="0029104E"/>
    <w:pPr>
      <w:widowControl w:val="0"/>
    </w:pPr>
    <w:rPr>
      <w:rFonts w:ascii="GOUYKP+Tahoma" w:hAnsi="GOUYKP+Tahoma" w:cs="Times New Roman"/>
      <w:sz w:val="24"/>
      <w:szCs w:val="24"/>
    </w:rPr>
  </w:style>
  <w:style w:type="character" w:styleId="Emphasis">
    <w:name w:val="Emphasis"/>
    <w:uiPriority w:val="20"/>
    <w:qFormat/>
    <w:rsid w:val="0029104E"/>
    <w:rPr>
      <w:i/>
      <w:iCs/>
    </w:rPr>
  </w:style>
  <w:style w:type="paragraph" w:customStyle="1" w:styleId="Paragraph0">
    <w:name w:val="Paragraph"/>
    <w:rsid w:val="0029104E"/>
    <w:pPr>
      <w:jc w:val="both"/>
    </w:pPr>
    <w:rPr>
      <w:noProof/>
      <w:sz w:val="24"/>
    </w:rPr>
  </w:style>
  <w:style w:type="character" w:customStyle="1" w:styleId="CommentTextChar1">
    <w:name w:val="Comment Text Char1"/>
    <w:semiHidden/>
    <w:locked/>
    <w:rsid w:val="0029104E"/>
    <w:rPr>
      <w:rFonts w:ascii="Calibri" w:hAnsi="Calibri" w:cs="Times New Roman"/>
    </w:rPr>
  </w:style>
  <w:style w:type="paragraph" w:styleId="NormalWeb">
    <w:name w:val="Normal (Web)"/>
    <w:basedOn w:val="Normal"/>
    <w:uiPriority w:val="99"/>
    <w:unhideWhenUsed/>
    <w:rsid w:val="0029104E"/>
    <w:pPr>
      <w:spacing w:before="100" w:beforeAutospacing="1" w:after="100" w:afterAutospacing="1"/>
      <w:jc w:val="left"/>
    </w:pPr>
    <w:rPr>
      <w:rFonts w:ascii="Times New Roman" w:eastAsiaTheme="minorEastAsia" w:hAnsi="Times New Roman" w:cs="Times New Roman"/>
      <w:spacing w:val="0"/>
      <w:sz w:val="24"/>
      <w:szCs w:val="24"/>
      <w:lang w:eastAsia="en-GB"/>
    </w:rPr>
  </w:style>
  <w:style w:type="paragraph" w:styleId="EndnoteText">
    <w:name w:val="endnote text"/>
    <w:basedOn w:val="Normal"/>
    <w:link w:val="EndnoteTextChar"/>
    <w:uiPriority w:val="99"/>
    <w:semiHidden/>
    <w:unhideWhenUsed/>
    <w:rsid w:val="001B408F"/>
    <w:rPr>
      <w:sz w:val="20"/>
    </w:rPr>
  </w:style>
  <w:style w:type="character" w:customStyle="1" w:styleId="EndnoteTextChar">
    <w:name w:val="Endnote Text Char"/>
    <w:basedOn w:val="DefaultParagraphFont"/>
    <w:link w:val="EndnoteText"/>
    <w:uiPriority w:val="99"/>
    <w:semiHidden/>
    <w:rsid w:val="001B408F"/>
    <w:rPr>
      <w:rFonts w:ascii="Arial" w:hAnsi="Arial" w:cs="Arial"/>
      <w:spacing w:val="8"/>
      <w:lang w:eastAsia="zh-CN"/>
    </w:rPr>
  </w:style>
  <w:style w:type="character" w:styleId="EndnoteReference">
    <w:name w:val="endnote reference"/>
    <w:basedOn w:val="DefaultParagraphFont"/>
    <w:uiPriority w:val="99"/>
    <w:semiHidden/>
    <w:unhideWhenUsed/>
    <w:rsid w:val="001B408F"/>
    <w:rPr>
      <w:vertAlign w:val="superscript"/>
    </w:rPr>
  </w:style>
  <w:style w:type="paragraph" w:customStyle="1" w:styleId="Figuretitle">
    <w:name w:val="Figure title"/>
    <w:rsid w:val="00D904A5"/>
    <w:pPr>
      <w:jc w:val="center"/>
    </w:pPr>
    <w:rPr>
      <w:rFonts w:ascii="Arial" w:hAnsi="Arial"/>
      <w:b/>
      <w:noProof/>
      <w:sz w:val="22"/>
      <w:szCs w:val="22"/>
    </w:rPr>
  </w:style>
  <w:style w:type="paragraph" w:customStyle="1" w:styleId="NumberedPARAlevel4">
    <w:name w:val="Numbered PARA (level 4)"/>
    <w:basedOn w:val="Heading4"/>
    <w:link w:val="NumberedPARAlevel4Char"/>
    <w:qFormat/>
    <w:rsid w:val="00D904A5"/>
    <w:pPr>
      <w:numPr>
        <w:ilvl w:val="0"/>
        <w:numId w:val="0"/>
      </w:numPr>
    </w:pPr>
    <w:rPr>
      <w:rFonts w:eastAsia="Batang" w:cs="Arial"/>
      <w:b w:val="0"/>
      <w:bCs w:val="0"/>
      <w:lang w:eastAsia="en-US"/>
    </w:rPr>
  </w:style>
  <w:style w:type="character" w:customStyle="1" w:styleId="NumberedPARAlevel4Char">
    <w:name w:val="Numbered PARA (level 4) Char"/>
    <w:link w:val="NumberedPARAlevel4"/>
    <w:rsid w:val="00D904A5"/>
    <w:rPr>
      <w:rFonts w:ascii="Arial" w:eastAsia="Batang"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778763">
      <w:bodyDiv w:val="1"/>
      <w:marLeft w:val="0"/>
      <w:marRight w:val="0"/>
      <w:marTop w:val="0"/>
      <w:marBottom w:val="0"/>
      <w:divBdr>
        <w:top w:val="none" w:sz="0" w:space="0" w:color="auto"/>
        <w:left w:val="none" w:sz="0" w:space="0" w:color="auto"/>
        <w:bottom w:val="none" w:sz="0" w:space="0" w:color="auto"/>
        <w:right w:val="none" w:sz="0" w:space="0" w:color="auto"/>
      </w:divBdr>
    </w:div>
    <w:div w:id="274337783">
      <w:bodyDiv w:val="1"/>
      <w:marLeft w:val="0"/>
      <w:marRight w:val="0"/>
      <w:marTop w:val="0"/>
      <w:marBottom w:val="0"/>
      <w:divBdr>
        <w:top w:val="none" w:sz="0" w:space="0" w:color="auto"/>
        <w:left w:val="none" w:sz="0" w:space="0" w:color="auto"/>
        <w:bottom w:val="none" w:sz="0" w:space="0" w:color="auto"/>
        <w:right w:val="none" w:sz="0" w:space="0" w:color="auto"/>
      </w:divBdr>
    </w:div>
    <w:div w:id="283779723">
      <w:bodyDiv w:val="1"/>
      <w:marLeft w:val="0"/>
      <w:marRight w:val="0"/>
      <w:marTop w:val="107"/>
      <w:marBottom w:val="0"/>
      <w:divBdr>
        <w:top w:val="none" w:sz="0" w:space="0" w:color="auto"/>
        <w:left w:val="none" w:sz="0" w:space="0" w:color="auto"/>
        <w:bottom w:val="none" w:sz="0" w:space="0" w:color="auto"/>
        <w:right w:val="none" w:sz="0" w:space="0" w:color="auto"/>
      </w:divBdr>
      <w:divsChild>
        <w:div w:id="1566598051">
          <w:marLeft w:val="0"/>
          <w:marRight w:val="0"/>
          <w:marTop w:val="0"/>
          <w:marBottom w:val="0"/>
          <w:divBdr>
            <w:top w:val="none" w:sz="0" w:space="0" w:color="auto"/>
            <w:left w:val="none" w:sz="0" w:space="0" w:color="auto"/>
            <w:bottom w:val="none" w:sz="0" w:space="0" w:color="auto"/>
            <w:right w:val="none" w:sz="0" w:space="0" w:color="auto"/>
          </w:divBdr>
          <w:divsChild>
            <w:div w:id="1632396497">
              <w:marLeft w:val="107"/>
              <w:marRight w:val="0"/>
              <w:marTop w:val="0"/>
              <w:marBottom w:val="0"/>
              <w:divBdr>
                <w:top w:val="none" w:sz="0" w:space="0" w:color="auto"/>
                <w:left w:val="none" w:sz="0" w:space="0" w:color="auto"/>
                <w:bottom w:val="none" w:sz="0" w:space="0" w:color="auto"/>
                <w:right w:val="none" w:sz="0" w:space="0" w:color="auto"/>
              </w:divBdr>
              <w:divsChild>
                <w:div w:id="564606388">
                  <w:marLeft w:val="0"/>
                  <w:marRight w:val="0"/>
                  <w:marTop w:val="107"/>
                  <w:marBottom w:val="0"/>
                  <w:divBdr>
                    <w:top w:val="dotted" w:sz="4" w:space="5" w:color="CCCCCC"/>
                    <w:left w:val="dotted" w:sz="4" w:space="5" w:color="CCCCCC"/>
                    <w:bottom w:val="dotted" w:sz="4" w:space="5" w:color="CCCCCC"/>
                    <w:right w:val="dotted" w:sz="4" w:space="5" w:color="CCCCCC"/>
                  </w:divBdr>
                  <w:divsChild>
                    <w:div w:id="1787237625">
                      <w:marLeft w:val="0"/>
                      <w:marRight w:val="0"/>
                      <w:marTop w:val="0"/>
                      <w:marBottom w:val="107"/>
                      <w:divBdr>
                        <w:top w:val="none" w:sz="0" w:space="0" w:color="auto"/>
                        <w:left w:val="none" w:sz="0" w:space="0" w:color="auto"/>
                        <w:bottom w:val="none" w:sz="0" w:space="0" w:color="auto"/>
                        <w:right w:val="none" w:sz="0" w:space="0" w:color="auto"/>
                      </w:divBdr>
                      <w:divsChild>
                        <w:div w:id="29819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693028">
      <w:bodyDiv w:val="1"/>
      <w:marLeft w:val="0"/>
      <w:marRight w:val="0"/>
      <w:marTop w:val="107"/>
      <w:marBottom w:val="0"/>
      <w:divBdr>
        <w:top w:val="none" w:sz="0" w:space="0" w:color="auto"/>
        <w:left w:val="none" w:sz="0" w:space="0" w:color="auto"/>
        <w:bottom w:val="none" w:sz="0" w:space="0" w:color="auto"/>
        <w:right w:val="none" w:sz="0" w:space="0" w:color="auto"/>
      </w:divBdr>
      <w:divsChild>
        <w:div w:id="1513840952">
          <w:marLeft w:val="0"/>
          <w:marRight w:val="0"/>
          <w:marTop w:val="0"/>
          <w:marBottom w:val="0"/>
          <w:divBdr>
            <w:top w:val="none" w:sz="0" w:space="0" w:color="auto"/>
            <w:left w:val="none" w:sz="0" w:space="0" w:color="auto"/>
            <w:bottom w:val="none" w:sz="0" w:space="0" w:color="auto"/>
            <w:right w:val="none" w:sz="0" w:space="0" w:color="auto"/>
          </w:divBdr>
          <w:divsChild>
            <w:div w:id="8991179">
              <w:marLeft w:val="107"/>
              <w:marRight w:val="0"/>
              <w:marTop w:val="0"/>
              <w:marBottom w:val="0"/>
              <w:divBdr>
                <w:top w:val="none" w:sz="0" w:space="0" w:color="auto"/>
                <w:left w:val="none" w:sz="0" w:space="0" w:color="auto"/>
                <w:bottom w:val="none" w:sz="0" w:space="0" w:color="auto"/>
                <w:right w:val="none" w:sz="0" w:space="0" w:color="auto"/>
              </w:divBdr>
              <w:divsChild>
                <w:div w:id="1116483544">
                  <w:marLeft w:val="0"/>
                  <w:marRight w:val="0"/>
                  <w:marTop w:val="107"/>
                  <w:marBottom w:val="0"/>
                  <w:divBdr>
                    <w:top w:val="dotted" w:sz="4" w:space="5" w:color="CCCCCC"/>
                    <w:left w:val="dotted" w:sz="4" w:space="5" w:color="CCCCCC"/>
                    <w:bottom w:val="dotted" w:sz="4" w:space="5" w:color="CCCCCC"/>
                    <w:right w:val="dotted" w:sz="4" w:space="5" w:color="CCCCCC"/>
                  </w:divBdr>
                  <w:divsChild>
                    <w:div w:id="1062145463">
                      <w:marLeft w:val="0"/>
                      <w:marRight w:val="0"/>
                      <w:marTop w:val="0"/>
                      <w:marBottom w:val="107"/>
                      <w:divBdr>
                        <w:top w:val="none" w:sz="0" w:space="0" w:color="auto"/>
                        <w:left w:val="none" w:sz="0" w:space="0" w:color="auto"/>
                        <w:bottom w:val="none" w:sz="0" w:space="0" w:color="auto"/>
                        <w:right w:val="none" w:sz="0" w:space="0" w:color="auto"/>
                      </w:divBdr>
                      <w:divsChild>
                        <w:div w:id="1785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586090">
      <w:bodyDiv w:val="1"/>
      <w:marLeft w:val="0"/>
      <w:marRight w:val="0"/>
      <w:marTop w:val="0"/>
      <w:marBottom w:val="0"/>
      <w:divBdr>
        <w:top w:val="none" w:sz="0" w:space="0" w:color="auto"/>
        <w:left w:val="none" w:sz="0" w:space="0" w:color="auto"/>
        <w:bottom w:val="none" w:sz="0" w:space="0" w:color="auto"/>
        <w:right w:val="none" w:sz="0" w:space="0" w:color="auto"/>
      </w:divBdr>
    </w:div>
    <w:div w:id="1611156758">
      <w:bodyDiv w:val="1"/>
      <w:marLeft w:val="0"/>
      <w:marRight w:val="0"/>
      <w:marTop w:val="0"/>
      <w:marBottom w:val="0"/>
      <w:divBdr>
        <w:top w:val="none" w:sz="0" w:space="0" w:color="auto"/>
        <w:left w:val="none" w:sz="0" w:space="0" w:color="auto"/>
        <w:bottom w:val="none" w:sz="0" w:space="0" w:color="auto"/>
        <w:right w:val="none" w:sz="0" w:space="0" w:color="auto"/>
      </w:divBdr>
    </w:div>
    <w:div w:id="1764060055">
      <w:bodyDiv w:val="1"/>
      <w:marLeft w:val="0"/>
      <w:marRight w:val="0"/>
      <w:marTop w:val="0"/>
      <w:marBottom w:val="0"/>
      <w:divBdr>
        <w:top w:val="none" w:sz="0" w:space="0" w:color="auto"/>
        <w:left w:val="none" w:sz="0" w:space="0" w:color="auto"/>
        <w:bottom w:val="none" w:sz="0" w:space="0" w:color="auto"/>
        <w:right w:val="none" w:sz="0" w:space="0" w:color="auto"/>
      </w:divBdr>
    </w:div>
    <w:div w:id="1871648374">
      <w:bodyDiv w:val="1"/>
      <w:marLeft w:val="0"/>
      <w:marRight w:val="0"/>
      <w:marTop w:val="150"/>
      <w:marBottom w:val="0"/>
      <w:divBdr>
        <w:top w:val="none" w:sz="0" w:space="0" w:color="auto"/>
        <w:left w:val="none" w:sz="0" w:space="0" w:color="auto"/>
        <w:bottom w:val="none" w:sz="0" w:space="0" w:color="auto"/>
        <w:right w:val="none" w:sz="0" w:space="0" w:color="auto"/>
      </w:divBdr>
      <w:divsChild>
        <w:div w:id="1897280725">
          <w:marLeft w:val="0"/>
          <w:marRight w:val="0"/>
          <w:marTop w:val="0"/>
          <w:marBottom w:val="0"/>
          <w:divBdr>
            <w:top w:val="none" w:sz="0" w:space="0" w:color="auto"/>
            <w:left w:val="none" w:sz="0" w:space="0" w:color="auto"/>
            <w:bottom w:val="none" w:sz="0" w:space="0" w:color="auto"/>
            <w:right w:val="none" w:sz="0" w:space="0" w:color="auto"/>
          </w:divBdr>
          <w:divsChild>
            <w:div w:id="1608659778">
              <w:marLeft w:val="150"/>
              <w:marRight w:val="0"/>
              <w:marTop w:val="0"/>
              <w:marBottom w:val="0"/>
              <w:divBdr>
                <w:top w:val="none" w:sz="0" w:space="0" w:color="auto"/>
                <w:left w:val="none" w:sz="0" w:space="0" w:color="auto"/>
                <w:bottom w:val="none" w:sz="0" w:space="0" w:color="auto"/>
                <w:right w:val="none" w:sz="0" w:space="0" w:color="auto"/>
              </w:divBdr>
              <w:divsChild>
                <w:div w:id="1086682466">
                  <w:marLeft w:val="0"/>
                  <w:marRight w:val="0"/>
                  <w:marTop w:val="0"/>
                  <w:marBottom w:val="0"/>
                  <w:divBdr>
                    <w:top w:val="single" w:sz="6" w:space="4" w:color="CCCCCC"/>
                    <w:left w:val="single" w:sz="6" w:space="4" w:color="CCCCCC"/>
                    <w:bottom w:val="single" w:sz="6" w:space="4" w:color="CCCCCC"/>
                    <w:right w:val="single" w:sz="6" w:space="4" w:color="CCCCCC"/>
                  </w:divBdr>
                  <w:divsChild>
                    <w:div w:id="200103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shop.bsigroup.com/en/ProductDetail/?pid=000000000000178325" TargetMode="External"/><Relationship Id="rId39" Type="http://schemas.microsoft.com/office/2011/relationships/people" Target="people.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footer" Target="foot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8.xml"/><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image" Target="media/image3.emf"/><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http://shop.bsigroup.com/en/ProductDetail/?pid=000000000030148404" TargetMode="External"/><Relationship Id="rId30" Type="http://schemas.openxmlformats.org/officeDocument/2006/relationships/oleObject" Target="embeddings/oleObject1.bin"/><Relationship Id="rId35" Type="http://schemas.openxmlformats.org/officeDocument/2006/relationships/image" Target="media/image6.emf"/><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energynetworks.org/electricity/engineering/distributed-generation/dg-connection-gui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6451922BEAFF41934DA2F05A6FA757" ma:contentTypeVersion="10" ma:contentTypeDescription="Create a new document." ma:contentTypeScope="" ma:versionID="3c955999bd01e552321684d14f672c8b">
  <xsd:schema xmlns:xsd="http://www.w3.org/2001/XMLSchema" xmlns:xs="http://www.w3.org/2001/XMLSchema" xmlns:p="http://schemas.microsoft.com/office/2006/metadata/properties" xmlns:ns3="5ea5500d-7f1a-4bde-a854-a9959abc5d4b" targetNamespace="http://schemas.microsoft.com/office/2006/metadata/properties" ma:root="true" ma:fieldsID="32cda1d2cf41be9a68c49dc40fd75d51" ns3:_="">
    <xsd:import namespace="5ea5500d-7f1a-4bde-a854-a9959abc5d4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5500d-7f1a-4bde-a854-a9959abc5d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AB0379-1640-4096-8CD5-17DC1F963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5500d-7f1a-4bde-a854-a9959abc5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418303-785B-49DB-8D0D-E7B2C75696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C4F02A-C67C-423C-8401-2A8675D899D4}">
  <ds:schemaRefs>
    <ds:schemaRef ds:uri="http://schemas.openxmlformats.org/officeDocument/2006/bibliography"/>
  </ds:schemaRefs>
</ds:datastoreItem>
</file>

<file path=customXml/itemProps4.xml><?xml version="1.0" encoding="utf-8"?>
<ds:datastoreItem xmlns:ds="http://schemas.openxmlformats.org/officeDocument/2006/customXml" ds:itemID="{63828061-E517-4D48-ADE1-84144D1794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74</Pages>
  <Words>18116</Words>
  <Characters>103262</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ENA_EREC_template_v1.0</vt:lpstr>
    </vt:vector>
  </TitlesOfParts>
  <Company>Energy Networks Association</Company>
  <LinksUpToDate>false</LinksUpToDate>
  <CharactersWithSpaces>121136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ENA_EREC_template_v1.0</dc:title>
  <dc:subject>ENA Engineering Document Template</dc:subject>
  <dc:creator>Newton, Claire</dc:creator>
  <dc:description>© 2012 Energy Networks Association
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
Operations Directorate
Energy Networks Association
6th Floor, Dean Bradley House
52 Horseferry Rd
London
SW1P 2AF
This document has been prepared for use by members of the Energy Networks Association to take account of the conditions which apply to them. Advice should be taken from an appropriately qualified engineer on the suitability of this document for any other purpose.</dc:description>
  <cp:lastModifiedBy>Christopher McCann</cp:lastModifiedBy>
  <cp:revision>3</cp:revision>
  <cp:lastPrinted>2019-06-17T22:19:00Z</cp:lastPrinted>
  <dcterms:created xsi:type="dcterms:W3CDTF">2020-12-15T13:02:00Z</dcterms:created>
  <dcterms:modified xsi:type="dcterms:W3CDTF">2020-12-17T09:29:00Z</dcterms:modified>
  <cp:contentStatus>v1.0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0x010100946451922BEAFF41934DA2F05A6FA757</vt:lpwstr>
  </property>
</Properties>
</file>